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9854"/>
      </w:tblGrid>
      <w:tr w:rsidR="000A4DC7" w:rsidRPr="00CD223F" w:rsidTr="00CD223F">
        <w:tc>
          <w:tcPr>
            <w:tcW w:w="10368" w:type="dxa"/>
            <w:tcBorders>
              <w:top w:val="nil"/>
              <w:left w:val="nil"/>
              <w:bottom w:val="nil"/>
              <w:right w:val="nil"/>
            </w:tcBorders>
            <w:shd w:val="clear" w:color="auto" w:fill="auto"/>
          </w:tcPr>
          <w:p w:rsidR="000A4DC7" w:rsidRPr="00CD223F" w:rsidRDefault="00F65A5F" w:rsidP="00CD223F">
            <w:pPr>
              <w:spacing w:before="240"/>
              <w:jc w:val="center"/>
              <w:rPr>
                <w:sz w:val="22"/>
                <w:szCs w:val="22"/>
              </w:rPr>
            </w:pPr>
            <w:r>
              <w:rPr>
                <w:noProof/>
                <w:sz w:val="22"/>
                <w:szCs w:val="22"/>
              </w:rPr>
              <w:drawing>
                <wp:inline distT="0" distB="0" distL="0" distR="0" wp14:anchorId="4B41F11A" wp14:editId="3BCB51FB">
                  <wp:extent cx="1104900" cy="6477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04900" cy="647700"/>
                          </a:xfrm>
                          <a:prstGeom prst="rect">
                            <a:avLst/>
                          </a:prstGeom>
                          <a:noFill/>
                          <a:ln>
                            <a:noFill/>
                          </a:ln>
                        </pic:spPr>
                      </pic:pic>
                    </a:graphicData>
                  </a:graphic>
                </wp:inline>
              </w:drawing>
            </w:r>
          </w:p>
          <w:p w:rsidR="00F663E7" w:rsidRPr="00CD223F" w:rsidRDefault="00F663E7" w:rsidP="00CD223F">
            <w:pPr>
              <w:spacing w:before="240"/>
              <w:jc w:val="center"/>
              <w:rPr>
                <w:sz w:val="22"/>
                <w:szCs w:val="22"/>
              </w:rPr>
            </w:pPr>
          </w:p>
        </w:tc>
      </w:tr>
    </w:tbl>
    <w:p w:rsidR="000A4DC7" w:rsidRPr="00515462" w:rsidRDefault="007D07E4" w:rsidP="00097A57">
      <w:pPr>
        <w:jc w:val="center"/>
        <w:rPr>
          <w:sz w:val="18"/>
          <w:szCs w:val="18"/>
        </w:rPr>
      </w:pPr>
      <w:r w:rsidRPr="00515462">
        <w:rPr>
          <w:smallCaps/>
          <w:spacing w:val="26"/>
          <w:sz w:val="18"/>
          <w:szCs w:val="18"/>
        </w:rPr>
        <w:t>MINISTÈRE DE LA D</w:t>
      </w:r>
      <w:r w:rsidR="00A12271">
        <w:rPr>
          <w:sz w:val="18"/>
          <w:szCs w:val="18"/>
        </w:rPr>
        <w:t xml:space="preserve">É </w:t>
      </w:r>
      <w:r w:rsidRPr="00515462">
        <w:rPr>
          <w:smallCaps/>
          <w:spacing w:val="26"/>
          <w:sz w:val="18"/>
          <w:szCs w:val="18"/>
        </w:rPr>
        <w:t>FENSE</w:t>
      </w:r>
    </w:p>
    <w:tbl>
      <w:tblPr>
        <w:tblW w:w="0" w:type="auto"/>
        <w:tblLook w:val="01E0" w:firstRow="1" w:lastRow="1" w:firstColumn="1" w:lastColumn="1" w:noHBand="0" w:noVBand="0"/>
      </w:tblPr>
      <w:tblGrid>
        <w:gridCol w:w="4888"/>
        <w:gridCol w:w="4966"/>
      </w:tblGrid>
      <w:tr w:rsidR="000A4DC7" w:rsidRPr="000A4DC7" w:rsidTr="00CD223F">
        <w:tc>
          <w:tcPr>
            <w:tcW w:w="5148" w:type="dxa"/>
            <w:shd w:val="clear" w:color="auto" w:fill="auto"/>
          </w:tcPr>
          <w:p w:rsidR="00601E67" w:rsidRPr="00CD223F" w:rsidRDefault="00601E67" w:rsidP="00CD223F">
            <w:pPr>
              <w:spacing w:before="240"/>
              <w:jc w:val="both"/>
              <w:rPr>
                <w:b/>
                <w:sz w:val="40"/>
                <w:szCs w:val="40"/>
              </w:rPr>
            </w:pPr>
          </w:p>
          <w:p w:rsidR="000A4DC7" w:rsidRPr="00CD223F" w:rsidRDefault="0012003E" w:rsidP="00CD223F">
            <w:pPr>
              <w:spacing w:before="240"/>
              <w:jc w:val="both"/>
              <w:rPr>
                <w:b/>
                <w:sz w:val="40"/>
                <w:szCs w:val="40"/>
              </w:rPr>
            </w:pPr>
            <w:r>
              <w:rPr>
                <w:sz w:val="40"/>
                <w:szCs w:val="40"/>
              </w:rPr>
              <w:t>NORME</w:t>
            </w:r>
            <w:r w:rsidR="00B41DE6" w:rsidRPr="00CD223F">
              <w:rPr>
                <w:sz w:val="40"/>
                <w:szCs w:val="40"/>
              </w:rPr>
              <w:t xml:space="preserve"> </w:t>
            </w:r>
            <w:r w:rsidR="000A4DC7" w:rsidRPr="00CD223F">
              <w:rPr>
                <w:sz w:val="40"/>
                <w:szCs w:val="40"/>
              </w:rPr>
              <w:t>D</w:t>
            </w:r>
            <w:r w:rsidR="004A77A6" w:rsidRPr="00CD223F">
              <w:rPr>
                <w:sz w:val="40"/>
                <w:szCs w:val="40"/>
              </w:rPr>
              <w:t>É</w:t>
            </w:r>
            <w:r w:rsidR="000A4DC7" w:rsidRPr="00CD223F">
              <w:rPr>
                <w:sz w:val="40"/>
                <w:szCs w:val="40"/>
              </w:rPr>
              <w:t>FENSE</w:t>
            </w:r>
          </w:p>
        </w:tc>
        <w:tc>
          <w:tcPr>
            <w:tcW w:w="5220" w:type="dxa"/>
            <w:shd w:val="clear" w:color="auto" w:fill="auto"/>
          </w:tcPr>
          <w:p w:rsidR="00601E67" w:rsidRPr="00BF305E" w:rsidRDefault="00601E67" w:rsidP="00CD223F">
            <w:pPr>
              <w:spacing w:before="240"/>
              <w:jc w:val="right"/>
              <w:rPr>
                <w:b/>
                <w:sz w:val="40"/>
                <w:szCs w:val="40"/>
              </w:rPr>
            </w:pPr>
          </w:p>
          <w:p w:rsidR="000A4DC7" w:rsidRPr="00BF305E" w:rsidRDefault="000A4DC7" w:rsidP="00CD223F">
            <w:pPr>
              <w:spacing w:before="240"/>
              <w:jc w:val="right"/>
              <w:rPr>
                <w:b/>
                <w:sz w:val="40"/>
                <w:szCs w:val="40"/>
              </w:rPr>
            </w:pPr>
            <w:r w:rsidRPr="00BF305E">
              <w:rPr>
                <w:b/>
                <w:sz w:val="40"/>
                <w:szCs w:val="40"/>
              </w:rPr>
              <w:t xml:space="preserve">NORMDEF </w:t>
            </w:r>
            <w:r w:rsidR="006B5846" w:rsidRPr="00BF305E">
              <w:rPr>
                <w:b/>
                <w:sz w:val="40"/>
                <w:szCs w:val="40"/>
              </w:rPr>
              <w:t>0201</w:t>
            </w:r>
          </w:p>
        </w:tc>
      </w:tr>
      <w:tr w:rsidR="000A4DC7" w:rsidRPr="00745D6F" w:rsidTr="00CD223F">
        <w:tc>
          <w:tcPr>
            <w:tcW w:w="5148" w:type="dxa"/>
            <w:shd w:val="clear" w:color="auto" w:fill="auto"/>
          </w:tcPr>
          <w:p w:rsidR="000A4DC7" w:rsidRPr="008D0A12" w:rsidRDefault="000A4DC7" w:rsidP="00496FC8">
            <w:pPr>
              <w:spacing w:before="240"/>
              <w:jc w:val="both"/>
              <w:rPr>
                <w:b/>
                <w:color w:val="FF0000"/>
                <w:sz w:val="40"/>
                <w:szCs w:val="40"/>
              </w:rPr>
            </w:pPr>
          </w:p>
        </w:tc>
        <w:tc>
          <w:tcPr>
            <w:tcW w:w="5220" w:type="dxa"/>
            <w:shd w:val="clear" w:color="auto" w:fill="auto"/>
            <w:vAlign w:val="center"/>
          </w:tcPr>
          <w:p w:rsidR="000A4DC7" w:rsidRPr="00CD223F" w:rsidRDefault="004A77A6" w:rsidP="00132B3F">
            <w:pPr>
              <w:spacing w:before="240"/>
              <w:jc w:val="right"/>
              <w:rPr>
                <w:sz w:val="40"/>
                <w:szCs w:val="40"/>
              </w:rPr>
            </w:pPr>
            <w:r w:rsidRPr="00CD223F">
              <w:rPr>
                <w:sz w:val="40"/>
                <w:szCs w:val="40"/>
              </w:rPr>
              <w:t>É</w:t>
            </w:r>
            <w:r w:rsidR="00B15CAC" w:rsidRPr="00CD223F">
              <w:rPr>
                <w:sz w:val="40"/>
                <w:szCs w:val="40"/>
              </w:rPr>
              <w:t xml:space="preserve">dition </w:t>
            </w:r>
            <w:r w:rsidR="00132B3F">
              <w:rPr>
                <w:sz w:val="40"/>
                <w:szCs w:val="40"/>
              </w:rPr>
              <w:t>2</w:t>
            </w:r>
          </w:p>
        </w:tc>
      </w:tr>
      <w:tr w:rsidR="000A4DC7" w:rsidRPr="000A4DC7" w:rsidTr="00CD223F">
        <w:tc>
          <w:tcPr>
            <w:tcW w:w="5148" w:type="dxa"/>
            <w:tcBorders>
              <w:bottom w:val="single" w:sz="4" w:space="0" w:color="auto"/>
            </w:tcBorders>
            <w:shd w:val="clear" w:color="auto" w:fill="auto"/>
          </w:tcPr>
          <w:p w:rsidR="000A4DC7" w:rsidRPr="00CD223F" w:rsidRDefault="000A4DC7" w:rsidP="00E41FAB">
            <w:pPr>
              <w:spacing w:before="240"/>
              <w:jc w:val="both"/>
              <w:rPr>
                <w:b/>
                <w:sz w:val="40"/>
                <w:szCs w:val="40"/>
              </w:rPr>
            </w:pPr>
          </w:p>
        </w:tc>
        <w:tc>
          <w:tcPr>
            <w:tcW w:w="5220" w:type="dxa"/>
            <w:tcBorders>
              <w:bottom w:val="single" w:sz="4" w:space="0" w:color="auto"/>
            </w:tcBorders>
            <w:shd w:val="clear" w:color="auto" w:fill="auto"/>
            <w:vAlign w:val="center"/>
          </w:tcPr>
          <w:p w:rsidR="000A4DC7" w:rsidRPr="00CD223F" w:rsidRDefault="005A297B" w:rsidP="00450EC8">
            <w:pPr>
              <w:spacing w:before="240"/>
              <w:jc w:val="right"/>
              <w:rPr>
                <w:b/>
                <w:sz w:val="40"/>
                <w:szCs w:val="40"/>
              </w:rPr>
            </w:pPr>
            <w:r>
              <w:rPr>
                <w:sz w:val="40"/>
                <w:szCs w:val="40"/>
              </w:rPr>
              <w:t>JUIN</w:t>
            </w:r>
            <w:r w:rsidR="00122F40">
              <w:rPr>
                <w:sz w:val="40"/>
                <w:szCs w:val="40"/>
              </w:rPr>
              <w:t xml:space="preserve"> </w:t>
            </w:r>
            <w:r w:rsidR="000A4DC7" w:rsidRPr="00CD223F">
              <w:rPr>
                <w:sz w:val="40"/>
                <w:szCs w:val="40"/>
              </w:rPr>
              <w:t>20</w:t>
            </w:r>
            <w:r w:rsidR="00132B3F" w:rsidRPr="00CD223F">
              <w:rPr>
                <w:sz w:val="40"/>
                <w:szCs w:val="40"/>
              </w:rPr>
              <w:t>1</w:t>
            </w:r>
            <w:r w:rsidR="005F49AA">
              <w:rPr>
                <w:sz w:val="40"/>
                <w:szCs w:val="40"/>
              </w:rPr>
              <w:t>5</w:t>
            </w:r>
          </w:p>
        </w:tc>
      </w:tr>
    </w:tbl>
    <w:p w:rsidR="00792979" w:rsidRDefault="00792979" w:rsidP="000C1D9C">
      <w:pPr>
        <w:jc w:val="both"/>
        <w:rPr>
          <w:sz w:val="22"/>
          <w:szCs w:val="22"/>
        </w:rPr>
      </w:pPr>
    </w:p>
    <w:p w:rsidR="00EC21A3" w:rsidRPr="00F67DB5" w:rsidRDefault="00EC21A3" w:rsidP="000C1D9C">
      <w:pPr>
        <w:jc w:val="both"/>
        <w:rPr>
          <w:sz w:val="22"/>
          <w:szCs w:val="22"/>
        </w:rPr>
      </w:pPr>
    </w:p>
    <w:p w:rsidR="000A4DC7" w:rsidRPr="00F67DB5" w:rsidRDefault="000A4DC7" w:rsidP="000C1D9C">
      <w:pPr>
        <w:jc w:val="both"/>
        <w:rPr>
          <w:sz w:val="22"/>
          <w:szCs w:val="22"/>
        </w:rPr>
      </w:pPr>
      <w:r w:rsidRPr="000F3DF8">
        <w:rPr>
          <w:sz w:val="22"/>
          <w:szCs w:val="22"/>
        </w:rPr>
        <w:t>ICS</w:t>
      </w:r>
      <w:r w:rsidR="00F663E7" w:rsidRPr="000F3DF8">
        <w:rPr>
          <w:sz w:val="22"/>
          <w:szCs w:val="22"/>
        </w:rPr>
        <w:t> :</w:t>
      </w:r>
      <w:r w:rsidR="00791D0F" w:rsidRPr="000F3DF8">
        <w:rPr>
          <w:sz w:val="22"/>
          <w:szCs w:val="22"/>
        </w:rPr>
        <w:t xml:space="preserve"> </w:t>
      </w:r>
      <w:r w:rsidR="00745D6F" w:rsidRPr="000F3DF8">
        <w:rPr>
          <w:sz w:val="22"/>
          <w:szCs w:val="22"/>
        </w:rPr>
        <w:t>95</w:t>
      </w:r>
      <w:r w:rsidR="00183814">
        <w:rPr>
          <w:sz w:val="22"/>
          <w:szCs w:val="22"/>
        </w:rPr>
        <w:t>.</w:t>
      </w:r>
      <w:r w:rsidR="00745D6F" w:rsidRPr="000F3DF8">
        <w:rPr>
          <w:sz w:val="22"/>
          <w:szCs w:val="22"/>
        </w:rPr>
        <w:t>020</w:t>
      </w:r>
    </w:p>
    <w:p w:rsidR="00745D6F" w:rsidRDefault="00745D6F" w:rsidP="000C1D9C">
      <w:pPr>
        <w:jc w:val="both"/>
        <w:rPr>
          <w:sz w:val="22"/>
          <w:szCs w:val="22"/>
        </w:rPr>
      </w:pPr>
    </w:p>
    <w:p w:rsidR="00EC21A3" w:rsidRPr="00F67DB5" w:rsidRDefault="00EC21A3" w:rsidP="000C1D9C">
      <w:pPr>
        <w:jc w:val="both"/>
        <w:rPr>
          <w:sz w:val="22"/>
          <w:szCs w:val="22"/>
        </w:rPr>
      </w:pPr>
    </w:p>
    <w:p w:rsidR="00480F4D" w:rsidRPr="00745D6F" w:rsidRDefault="00480F4D" w:rsidP="00286E61">
      <w:pPr>
        <w:ind w:left="2880" w:hanging="2880"/>
        <w:jc w:val="both"/>
        <w:rPr>
          <w:b/>
          <w:szCs w:val="28"/>
        </w:rPr>
      </w:pPr>
      <w:r w:rsidRPr="00745D6F">
        <w:rPr>
          <w:szCs w:val="28"/>
        </w:rPr>
        <w:t>TITRE FRANÇAIS</w:t>
      </w:r>
      <w:r w:rsidR="00F67DB5" w:rsidRPr="00745D6F">
        <w:rPr>
          <w:szCs w:val="28"/>
        </w:rPr>
        <w:t> :</w:t>
      </w:r>
      <w:r w:rsidR="00745D6F">
        <w:rPr>
          <w:szCs w:val="28"/>
        </w:rPr>
        <w:tab/>
      </w:r>
      <w:r w:rsidR="00F96B76">
        <w:rPr>
          <w:szCs w:val="28"/>
        </w:rPr>
        <w:t xml:space="preserve">Niveaux </w:t>
      </w:r>
      <w:r w:rsidR="00782749">
        <w:rPr>
          <w:szCs w:val="28"/>
        </w:rPr>
        <w:t xml:space="preserve">d’emballage </w:t>
      </w:r>
      <w:r w:rsidR="00132B3F">
        <w:rPr>
          <w:szCs w:val="28"/>
        </w:rPr>
        <w:t>et m</w:t>
      </w:r>
      <w:r w:rsidR="006442D7">
        <w:rPr>
          <w:szCs w:val="28"/>
        </w:rPr>
        <w:t>é</w:t>
      </w:r>
      <w:r w:rsidR="006514BB">
        <w:rPr>
          <w:szCs w:val="28"/>
        </w:rPr>
        <w:t>th</w:t>
      </w:r>
      <w:r w:rsidR="00132B3F">
        <w:rPr>
          <w:szCs w:val="28"/>
        </w:rPr>
        <w:t xml:space="preserve">odes </w:t>
      </w:r>
      <w:r w:rsidR="006B5846">
        <w:rPr>
          <w:szCs w:val="28"/>
        </w:rPr>
        <w:t>d</w:t>
      </w:r>
      <w:r w:rsidR="006C5509">
        <w:rPr>
          <w:szCs w:val="28"/>
        </w:rPr>
        <w:t>e conditionnement et d’</w:t>
      </w:r>
      <w:r w:rsidR="005336FF">
        <w:rPr>
          <w:szCs w:val="28"/>
        </w:rPr>
        <w:t>emballage des matériels de défense</w:t>
      </w:r>
    </w:p>
    <w:p w:rsidR="00480F4D" w:rsidRPr="00F67DB5" w:rsidRDefault="00480F4D" w:rsidP="00286E61">
      <w:pPr>
        <w:jc w:val="both"/>
        <w:rPr>
          <w:sz w:val="22"/>
          <w:szCs w:val="22"/>
        </w:rPr>
      </w:pPr>
    </w:p>
    <w:p w:rsidR="009E264F" w:rsidRDefault="009E264F" w:rsidP="00286E61">
      <w:pPr>
        <w:jc w:val="both"/>
        <w:rPr>
          <w:sz w:val="22"/>
          <w:szCs w:val="22"/>
        </w:rPr>
      </w:pPr>
    </w:p>
    <w:p w:rsidR="008666F0" w:rsidRPr="00F67DB5" w:rsidRDefault="008666F0" w:rsidP="00286E61">
      <w:pPr>
        <w:jc w:val="both"/>
        <w:rPr>
          <w:sz w:val="22"/>
          <w:szCs w:val="22"/>
        </w:rPr>
      </w:pPr>
    </w:p>
    <w:p w:rsidR="00480F4D" w:rsidRPr="00745D6F" w:rsidRDefault="00480F4D" w:rsidP="00286E61">
      <w:pPr>
        <w:ind w:left="2880" w:hanging="2880"/>
        <w:jc w:val="both"/>
        <w:rPr>
          <w:szCs w:val="28"/>
          <w:lang w:val="en-GB"/>
        </w:rPr>
      </w:pPr>
      <w:r w:rsidRPr="00745D6F">
        <w:rPr>
          <w:szCs w:val="28"/>
          <w:lang w:val="en-GB"/>
        </w:rPr>
        <w:t>TITRE ANGLAIS</w:t>
      </w:r>
      <w:r w:rsidR="00F67DB5" w:rsidRPr="00745D6F">
        <w:rPr>
          <w:szCs w:val="28"/>
          <w:lang w:val="en-GB"/>
        </w:rPr>
        <w:t>:</w:t>
      </w:r>
      <w:r w:rsidR="00745D6F" w:rsidRPr="00745D6F">
        <w:rPr>
          <w:szCs w:val="28"/>
          <w:lang w:val="en-GB"/>
        </w:rPr>
        <w:tab/>
      </w:r>
      <w:r w:rsidR="00782749">
        <w:rPr>
          <w:szCs w:val="28"/>
          <w:lang w:val="en-GB"/>
        </w:rPr>
        <w:t xml:space="preserve">Packaging levels </w:t>
      </w:r>
      <w:r w:rsidR="00132B3F">
        <w:rPr>
          <w:szCs w:val="28"/>
          <w:lang w:val="en-GB"/>
        </w:rPr>
        <w:t xml:space="preserve">and methods </w:t>
      </w:r>
      <w:r w:rsidR="006B5846">
        <w:rPr>
          <w:szCs w:val="28"/>
          <w:lang w:val="en-GB"/>
        </w:rPr>
        <w:t xml:space="preserve">of </w:t>
      </w:r>
      <w:r w:rsidR="006C5509">
        <w:rPr>
          <w:szCs w:val="28"/>
          <w:lang w:val="en-GB"/>
        </w:rPr>
        <w:t xml:space="preserve">preservation and </w:t>
      </w:r>
      <w:r w:rsidR="006B5846">
        <w:rPr>
          <w:szCs w:val="28"/>
          <w:lang w:val="en-GB"/>
        </w:rPr>
        <w:t>packaging</w:t>
      </w:r>
      <w:r w:rsidR="00F96B76">
        <w:rPr>
          <w:szCs w:val="28"/>
          <w:lang w:val="en-GB"/>
        </w:rPr>
        <w:t xml:space="preserve"> for defence materiel</w:t>
      </w:r>
    </w:p>
    <w:p w:rsidR="000F3DF8" w:rsidRPr="00E47813" w:rsidRDefault="000F3DF8" w:rsidP="000F3DF8">
      <w:pPr>
        <w:jc w:val="both"/>
        <w:rPr>
          <w:sz w:val="22"/>
          <w:szCs w:val="22"/>
          <w:lang w:val="en-GB"/>
        </w:rPr>
      </w:pPr>
    </w:p>
    <w:p w:rsidR="00480F4D" w:rsidRPr="006B5846" w:rsidRDefault="00480F4D" w:rsidP="000C1D9C">
      <w:pPr>
        <w:jc w:val="both"/>
        <w:rPr>
          <w:sz w:val="22"/>
          <w:szCs w:val="22"/>
          <w:lang w:val="en-GB"/>
        </w:rPr>
      </w:pPr>
    </w:p>
    <w:p w:rsidR="002067C7" w:rsidRPr="008666F0" w:rsidRDefault="002067C7" w:rsidP="000C1D9C">
      <w:pPr>
        <w:jc w:val="both"/>
        <w:rPr>
          <w:b/>
          <w:sz w:val="22"/>
          <w:szCs w:val="22"/>
        </w:rPr>
      </w:pPr>
      <w:r w:rsidRPr="00F67DB5">
        <w:rPr>
          <w:sz w:val="22"/>
          <w:szCs w:val="22"/>
        </w:rPr>
        <w:t>ANALYSE</w:t>
      </w:r>
      <w:r w:rsidR="00F67DB5" w:rsidRPr="008666F0">
        <w:rPr>
          <w:sz w:val="22"/>
          <w:szCs w:val="22"/>
        </w:rPr>
        <w:t> :</w:t>
      </w:r>
    </w:p>
    <w:p w:rsidR="002067C7" w:rsidRPr="00D45A65" w:rsidRDefault="00BF305E" w:rsidP="00BF305E">
      <w:pPr>
        <w:tabs>
          <w:tab w:val="left" w:pos="2113"/>
        </w:tabs>
        <w:jc w:val="both"/>
        <w:rPr>
          <w:sz w:val="22"/>
          <w:szCs w:val="22"/>
        </w:rPr>
      </w:pPr>
      <w:r>
        <w:rPr>
          <w:sz w:val="22"/>
          <w:szCs w:val="22"/>
        </w:rPr>
        <w:tab/>
      </w:r>
    </w:p>
    <w:p w:rsidR="00240795" w:rsidRDefault="00240795" w:rsidP="00240795">
      <w:pPr>
        <w:pStyle w:val="num1"/>
        <w:numPr>
          <w:ilvl w:val="0"/>
          <w:numId w:val="0"/>
        </w:numPr>
      </w:pPr>
      <w:r>
        <w:t xml:space="preserve">Le document </w:t>
      </w:r>
      <w:r>
        <w:rPr>
          <w:snapToGrid w:val="0"/>
        </w:rPr>
        <w:t>définit les</w:t>
      </w:r>
      <w:r>
        <w:t xml:space="preserve"> exigences de performances en termes </w:t>
      </w:r>
      <w:r w:rsidR="001E5AD4">
        <w:t xml:space="preserve">de conditionnement et </w:t>
      </w:r>
      <w:r>
        <w:t>d’emballage pour la protection des matériels de défense</w:t>
      </w:r>
      <w:r w:rsidRPr="00240795">
        <w:t xml:space="preserve"> </w:t>
      </w:r>
      <w:r>
        <w:t>vis-à-vis des contraintes climatiques et mécaniques.</w:t>
      </w:r>
    </w:p>
    <w:p w:rsidR="005A644F" w:rsidRPr="00531AE3" w:rsidRDefault="005A644F" w:rsidP="00883E5C">
      <w:pPr>
        <w:jc w:val="both"/>
        <w:rPr>
          <w:sz w:val="22"/>
          <w:szCs w:val="22"/>
        </w:rPr>
      </w:pPr>
    </w:p>
    <w:p w:rsidR="005A644F" w:rsidRPr="00531AE3" w:rsidRDefault="005A644F" w:rsidP="00883E5C">
      <w:pPr>
        <w:jc w:val="both"/>
        <w:rPr>
          <w:sz w:val="22"/>
          <w:szCs w:val="22"/>
        </w:rPr>
      </w:pPr>
    </w:p>
    <w:p w:rsidR="005A644F" w:rsidRPr="00531AE3" w:rsidRDefault="005A644F" w:rsidP="005A644F">
      <w:pPr>
        <w:rPr>
          <w:sz w:val="22"/>
          <w:szCs w:val="22"/>
        </w:rPr>
      </w:pPr>
      <w:r w:rsidRPr="00531AE3">
        <w:rPr>
          <w:sz w:val="22"/>
          <w:szCs w:val="22"/>
        </w:rPr>
        <w:t>DESCRIPTEURS</w:t>
      </w:r>
      <w:r w:rsidR="00531AE3" w:rsidRPr="008666F0">
        <w:rPr>
          <w:sz w:val="22"/>
          <w:szCs w:val="22"/>
        </w:rPr>
        <w:t> :</w:t>
      </w:r>
    </w:p>
    <w:p w:rsidR="005A644F" w:rsidRPr="00531AE3" w:rsidRDefault="005A644F" w:rsidP="000C1D9C">
      <w:pPr>
        <w:jc w:val="both"/>
        <w:rPr>
          <w:sz w:val="22"/>
          <w:szCs w:val="22"/>
        </w:rPr>
      </w:pPr>
    </w:p>
    <w:p w:rsidR="005A644F" w:rsidRPr="00531AE3" w:rsidRDefault="005336FF" w:rsidP="000C1D9C">
      <w:pPr>
        <w:jc w:val="both"/>
        <w:rPr>
          <w:sz w:val="22"/>
          <w:szCs w:val="22"/>
        </w:rPr>
      </w:pPr>
      <w:r>
        <w:rPr>
          <w:sz w:val="22"/>
          <w:szCs w:val="22"/>
        </w:rPr>
        <w:t>Conditionnement</w:t>
      </w:r>
      <w:r w:rsidR="005010DD">
        <w:rPr>
          <w:sz w:val="22"/>
          <w:szCs w:val="22"/>
        </w:rPr>
        <w:t xml:space="preserve"> – </w:t>
      </w:r>
      <w:r>
        <w:rPr>
          <w:sz w:val="22"/>
          <w:szCs w:val="22"/>
        </w:rPr>
        <w:t>Emballage</w:t>
      </w:r>
      <w:r w:rsidR="002352B0">
        <w:rPr>
          <w:sz w:val="22"/>
          <w:szCs w:val="22"/>
        </w:rPr>
        <w:t xml:space="preserve"> –</w:t>
      </w:r>
      <w:r w:rsidR="005010DD">
        <w:rPr>
          <w:sz w:val="22"/>
          <w:szCs w:val="22"/>
        </w:rPr>
        <w:t xml:space="preserve"> Matériel </w:t>
      </w:r>
      <w:r w:rsidR="00AF2CEB">
        <w:rPr>
          <w:sz w:val="22"/>
          <w:szCs w:val="22"/>
        </w:rPr>
        <w:t>–</w:t>
      </w:r>
      <w:r>
        <w:rPr>
          <w:sz w:val="22"/>
          <w:szCs w:val="22"/>
        </w:rPr>
        <w:t xml:space="preserve"> </w:t>
      </w:r>
      <w:r w:rsidR="002352B0">
        <w:rPr>
          <w:sz w:val="22"/>
          <w:szCs w:val="22"/>
        </w:rPr>
        <w:t>Protection –</w:t>
      </w:r>
      <w:r>
        <w:rPr>
          <w:sz w:val="22"/>
          <w:szCs w:val="22"/>
        </w:rPr>
        <w:t xml:space="preserve"> </w:t>
      </w:r>
      <w:r w:rsidR="00240795">
        <w:rPr>
          <w:sz w:val="22"/>
          <w:szCs w:val="22"/>
        </w:rPr>
        <w:t xml:space="preserve">Utilisation </w:t>
      </w:r>
      <w:r>
        <w:rPr>
          <w:sz w:val="22"/>
          <w:szCs w:val="22"/>
        </w:rPr>
        <w:t>–</w:t>
      </w:r>
      <w:r w:rsidR="00240795">
        <w:rPr>
          <w:sz w:val="22"/>
          <w:szCs w:val="22"/>
        </w:rPr>
        <w:t xml:space="preserve"> Climatique - Mécanique</w:t>
      </w:r>
      <w:r w:rsidR="00AF2CEB">
        <w:rPr>
          <w:sz w:val="22"/>
          <w:szCs w:val="22"/>
        </w:rPr>
        <w:t>.</w:t>
      </w:r>
    </w:p>
    <w:p w:rsidR="005A644F" w:rsidRPr="00531AE3" w:rsidRDefault="005A644F" w:rsidP="000C1D9C">
      <w:pPr>
        <w:jc w:val="both"/>
        <w:rPr>
          <w:sz w:val="22"/>
          <w:szCs w:val="22"/>
        </w:rPr>
      </w:pPr>
    </w:p>
    <w:p w:rsidR="005A644F" w:rsidRPr="00531AE3" w:rsidRDefault="005A644F" w:rsidP="000C1D9C">
      <w:pPr>
        <w:jc w:val="both"/>
        <w:rPr>
          <w:sz w:val="22"/>
          <w:szCs w:val="22"/>
        </w:rPr>
      </w:pPr>
    </w:p>
    <w:p w:rsidR="005A644F" w:rsidRPr="00531AE3" w:rsidRDefault="005A644F" w:rsidP="005A644F">
      <w:pPr>
        <w:rPr>
          <w:sz w:val="22"/>
          <w:szCs w:val="22"/>
        </w:rPr>
      </w:pPr>
      <w:r w:rsidRPr="00531AE3">
        <w:rPr>
          <w:sz w:val="22"/>
          <w:szCs w:val="22"/>
        </w:rPr>
        <w:t>MODIFICATIONS</w:t>
      </w:r>
      <w:r w:rsidR="00531AE3" w:rsidRPr="008666F0">
        <w:rPr>
          <w:sz w:val="22"/>
          <w:szCs w:val="22"/>
        </w:rPr>
        <w:t> :</w:t>
      </w:r>
    </w:p>
    <w:p w:rsidR="005A644F" w:rsidRDefault="005A644F" w:rsidP="000C1D9C">
      <w:pPr>
        <w:jc w:val="both"/>
        <w:rPr>
          <w:sz w:val="22"/>
          <w:szCs w:val="22"/>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683"/>
        <w:gridCol w:w="1748"/>
        <w:gridCol w:w="5423"/>
      </w:tblGrid>
      <w:tr w:rsidR="00A70CA6" w:rsidRPr="00CD223F" w:rsidTr="00F53F10">
        <w:trPr>
          <w:jc w:val="center"/>
        </w:trPr>
        <w:tc>
          <w:tcPr>
            <w:tcW w:w="2683" w:type="dxa"/>
            <w:tcBorders>
              <w:bottom w:val="double" w:sz="4" w:space="0" w:color="auto"/>
            </w:tcBorders>
            <w:shd w:val="clear" w:color="auto" w:fill="auto"/>
          </w:tcPr>
          <w:p w:rsidR="00A70CA6" w:rsidRPr="00CD223F" w:rsidRDefault="00CA6BBF" w:rsidP="00CD223F">
            <w:pPr>
              <w:spacing w:before="120" w:after="120"/>
              <w:jc w:val="center"/>
              <w:rPr>
                <w:b/>
                <w:sz w:val="22"/>
                <w:szCs w:val="22"/>
              </w:rPr>
            </w:pPr>
            <w:r w:rsidRPr="00CD223F">
              <w:rPr>
                <w:sz w:val="22"/>
                <w:szCs w:val="22"/>
              </w:rPr>
              <w:t>Édition</w:t>
            </w:r>
          </w:p>
        </w:tc>
        <w:tc>
          <w:tcPr>
            <w:tcW w:w="1748" w:type="dxa"/>
            <w:tcBorders>
              <w:bottom w:val="double" w:sz="4" w:space="0" w:color="auto"/>
            </w:tcBorders>
            <w:shd w:val="clear" w:color="auto" w:fill="auto"/>
          </w:tcPr>
          <w:p w:rsidR="00A70CA6" w:rsidRPr="00CD223F" w:rsidRDefault="00A70CA6" w:rsidP="00CD223F">
            <w:pPr>
              <w:spacing w:before="120" w:after="120"/>
              <w:jc w:val="center"/>
              <w:rPr>
                <w:b/>
                <w:sz w:val="22"/>
                <w:szCs w:val="22"/>
              </w:rPr>
            </w:pPr>
            <w:r w:rsidRPr="00CD223F">
              <w:rPr>
                <w:sz w:val="22"/>
                <w:szCs w:val="22"/>
              </w:rPr>
              <w:t>Date</w:t>
            </w:r>
          </w:p>
        </w:tc>
        <w:tc>
          <w:tcPr>
            <w:tcW w:w="5423" w:type="dxa"/>
            <w:tcBorders>
              <w:bottom w:val="double" w:sz="4" w:space="0" w:color="auto"/>
            </w:tcBorders>
            <w:shd w:val="clear" w:color="auto" w:fill="auto"/>
          </w:tcPr>
          <w:p w:rsidR="00A70CA6" w:rsidRPr="00CD223F" w:rsidRDefault="00CA6BBF" w:rsidP="00CD223F">
            <w:pPr>
              <w:spacing w:before="120" w:after="120"/>
              <w:jc w:val="center"/>
              <w:rPr>
                <w:b/>
                <w:sz w:val="22"/>
                <w:szCs w:val="22"/>
              </w:rPr>
            </w:pPr>
            <w:r w:rsidRPr="00CD223F">
              <w:rPr>
                <w:sz w:val="22"/>
                <w:szCs w:val="22"/>
              </w:rPr>
              <w:t>Nature de l’évolution</w:t>
            </w:r>
          </w:p>
        </w:tc>
      </w:tr>
      <w:tr w:rsidR="005010DD" w:rsidRPr="00CD223F" w:rsidTr="00F53F10">
        <w:trPr>
          <w:jc w:val="center"/>
        </w:trPr>
        <w:tc>
          <w:tcPr>
            <w:tcW w:w="2683" w:type="dxa"/>
            <w:tcBorders>
              <w:top w:val="double" w:sz="4" w:space="0" w:color="auto"/>
            </w:tcBorders>
            <w:shd w:val="clear" w:color="auto" w:fill="auto"/>
            <w:vAlign w:val="center"/>
          </w:tcPr>
          <w:p w:rsidR="005010DD" w:rsidRPr="00CD223F" w:rsidRDefault="00E702F2" w:rsidP="00CD223F">
            <w:pPr>
              <w:spacing w:before="60" w:after="60"/>
              <w:jc w:val="center"/>
              <w:rPr>
                <w:sz w:val="22"/>
                <w:szCs w:val="22"/>
              </w:rPr>
            </w:pPr>
            <w:r>
              <w:rPr>
                <w:sz w:val="22"/>
                <w:szCs w:val="22"/>
              </w:rPr>
              <w:t>2</w:t>
            </w:r>
          </w:p>
        </w:tc>
        <w:tc>
          <w:tcPr>
            <w:tcW w:w="1748" w:type="dxa"/>
            <w:tcBorders>
              <w:top w:val="double" w:sz="4" w:space="0" w:color="auto"/>
            </w:tcBorders>
            <w:shd w:val="clear" w:color="auto" w:fill="auto"/>
            <w:vAlign w:val="center"/>
          </w:tcPr>
          <w:p w:rsidR="005010DD" w:rsidRPr="00CD223F" w:rsidRDefault="005010DD" w:rsidP="00CD223F">
            <w:pPr>
              <w:spacing w:before="60" w:after="60"/>
              <w:jc w:val="center"/>
              <w:rPr>
                <w:sz w:val="22"/>
                <w:szCs w:val="22"/>
              </w:rPr>
            </w:pPr>
          </w:p>
        </w:tc>
        <w:tc>
          <w:tcPr>
            <w:tcW w:w="5423" w:type="dxa"/>
            <w:tcBorders>
              <w:top w:val="double" w:sz="4" w:space="0" w:color="auto"/>
            </w:tcBorders>
            <w:shd w:val="clear" w:color="auto" w:fill="auto"/>
            <w:vAlign w:val="center"/>
          </w:tcPr>
          <w:p w:rsidR="005010DD" w:rsidRPr="00CD223F" w:rsidRDefault="00E702F2" w:rsidP="005F091D">
            <w:pPr>
              <w:spacing w:before="60" w:after="60"/>
              <w:jc w:val="both"/>
              <w:rPr>
                <w:sz w:val="22"/>
                <w:szCs w:val="22"/>
              </w:rPr>
            </w:pPr>
            <w:r>
              <w:rPr>
                <w:sz w:val="22"/>
                <w:szCs w:val="22"/>
              </w:rPr>
              <w:t xml:space="preserve">Prise en compte de l’édition 3 du STANAG 4280 qui réalise la fusion du STANAG 4280 </w:t>
            </w:r>
            <w:r w:rsidR="005F091D">
              <w:rPr>
                <w:sz w:val="22"/>
                <w:szCs w:val="22"/>
              </w:rPr>
              <w:t>édition</w:t>
            </w:r>
            <w:r>
              <w:rPr>
                <w:sz w:val="22"/>
                <w:szCs w:val="22"/>
              </w:rPr>
              <w:t xml:space="preserve"> 2 et du STANAG 4272 (annulé) : insertion des principes des méthodes et conditionnement OTAN, des zones climatiques selon AECTP-230</w:t>
            </w:r>
            <w:r w:rsidR="00CB425E">
              <w:rPr>
                <w:sz w:val="22"/>
                <w:szCs w:val="22"/>
              </w:rPr>
              <w:t xml:space="preserve"> </w:t>
            </w:r>
          </w:p>
        </w:tc>
      </w:tr>
    </w:tbl>
    <w:p w:rsidR="00EC21A3" w:rsidRDefault="00EC21A3" w:rsidP="005A644F">
      <w:pPr>
        <w:sectPr w:rsidR="00EC21A3" w:rsidSect="00454428">
          <w:footerReference w:type="even" r:id="rId10"/>
          <w:footerReference w:type="default" r:id="rId11"/>
          <w:pgSz w:w="11906" w:h="16838" w:code="9"/>
          <w:pgMar w:top="1134" w:right="1134" w:bottom="1134" w:left="1134" w:header="567" w:footer="284" w:gutter="0"/>
          <w:cols w:space="708"/>
          <w:docGrid w:linePitch="360"/>
        </w:sectPr>
      </w:pPr>
    </w:p>
    <w:p w:rsidR="006752F0" w:rsidRDefault="006752F0" w:rsidP="005A644F"/>
    <w:p w:rsidR="005010DD" w:rsidRPr="00480F4D" w:rsidRDefault="005010DD" w:rsidP="005A644F">
      <w:pPr>
        <w:rPr>
          <w:sz w:val="22"/>
          <w:szCs w:val="22"/>
        </w:rPr>
      </w:pPr>
    </w:p>
    <w:tbl>
      <w:tblPr>
        <w:tblW w:w="10137" w:type="dxa"/>
        <w:tblLook w:val="01E0" w:firstRow="1" w:lastRow="1" w:firstColumn="1" w:lastColumn="1" w:noHBand="0" w:noVBand="0"/>
      </w:tblPr>
      <w:tblGrid>
        <w:gridCol w:w="5030"/>
        <w:gridCol w:w="5107"/>
      </w:tblGrid>
      <w:tr w:rsidR="00A36D6C" w:rsidRPr="00CD223F" w:rsidTr="00CD223F">
        <w:tc>
          <w:tcPr>
            <w:tcW w:w="5030" w:type="dxa"/>
            <w:shd w:val="clear" w:color="auto" w:fill="auto"/>
          </w:tcPr>
          <w:p w:rsidR="00FB64BA" w:rsidRDefault="00FB64BA" w:rsidP="00CD223F">
            <w:pPr>
              <w:spacing w:before="240"/>
              <w:jc w:val="both"/>
              <w:rPr>
                <w:b/>
                <w:sz w:val="40"/>
                <w:szCs w:val="40"/>
              </w:rPr>
            </w:pPr>
          </w:p>
          <w:p w:rsidR="00A36D6C" w:rsidRPr="00CD223F" w:rsidRDefault="0012003E" w:rsidP="00CD223F">
            <w:pPr>
              <w:spacing w:before="240"/>
              <w:jc w:val="both"/>
              <w:rPr>
                <w:b/>
                <w:sz w:val="40"/>
                <w:szCs w:val="40"/>
              </w:rPr>
            </w:pPr>
            <w:r>
              <w:rPr>
                <w:sz w:val="40"/>
                <w:szCs w:val="40"/>
              </w:rPr>
              <w:t xml:space="preserve">NORME </w:t>
            </w:r>
            <w:r w:rsidR="00A36D6C" w:rsidRPr="00CD223F">
              <w:rPr>
                <w:sz w:val="40"/>
                <w:szCs w:val="40"/>
              </w:rPr>
              <w:t>DÉFENSE</w:t>
            </w:r>
          </w:p>
        </w:tc>
        <w:tc>
          <w:tcPr>
            <w:tcW w:w="5107" w:type="dxa"/>
            <w:shd w:val="clear" w:color="auto" w:fill="auto"/>
          </w:tcPr>
          <w:p w:rsidR="00A36D6C" w:rsidRPr="00CD223F" w:rsidRDefault="00A36D6C" w:rsidP="00CD223F">
            <w:pPr>
              <w:spacing w:before="240"/>
              <w:jc w:val="right"/>
              <w:rPr>
                <w:b/>
                <w:sz w:val="40"/>
                <w:szCs w:val="40"/>
              </w:rPr>
            </w:pPr>
          </w:p>
          <w:p w:rsidR="00A36D6C" w:rsidRPr="007F200F" w:rsidRDefault="00A36D6C" w:rsidP="00CD223F">
            <w:pPr>
              <w:spacing w:before="240"/>
              <w:jc w:val="right"/>
              <w:rPr>
                <w:b/>
                <w:sz w:val="40"/>
                <w:szCs w:val="40"/>
              </w:rPr>
            </w:pPr>
            <w:r w:rsidRPr="007F200F">
              <w:rPr>
                <w:b/>
                <w:sz w:val="40"/>
                <w:szCs w:val="40"/>
              </w:rPr>
              <w:t xml:space="preserve">NORMDEF </w:t>
            </w:r>
            <w:r w:rsidR="00972AC5" w:rsidRPr="007F200F">
              <w:rPr>
                <w:b/>
                <w:sz w:val="40"/>
                <w:szCs w:val="40"/>
              </w:rPr>
              <w:t>0201</w:t>
            </w:r>
          </w:p>
        </w:tc>
      </w:tr>
      <w:tr w:rsidR="00A36D6C" w:rsidRPr="00CD223F" w:rsidTr="00CD223F">
        <w:tc>
          <w:tcPr>
            <w:tcW w:w="5030" w:type="dxa"/>
            <w:shd w:val="clear" w:color="auto" w:fill="auto"/>
          </w:tcPr>
          <w:p w:rsidR="00A36D6C" w:rsidRPr="00CD223F" w:rsidRDefault="00A36D6C" w:rsidP="00CD223F">
            <w:pPr>
              <w:spacing w:before="240"/>
              <w:jc w:val="both"/>
              <w:rPr>
                <w:sz w:val="40"/>
                <w:szCs w:val="40"/>
              </w:rPr>
            </w:pPr>
          </w:p>
        </w:tc>
        <w:tc>
          <w:tcPr>
            <w:tcW w:w="5107" w:type="dxa"/>
            <w:shd w:val="clear" w:color="auto" w:fill="auto"/>
            <w:vAlign w:val="center"/>
          </w:tcPr>
          <w:p w:rsidR="00A36D6C" w:rsidRPr="00CD223F" w:rsidRDefault="00A36D6C" w:rsidP="00132B3F">
            <w:pPr>
              <w:spacing w:before="240"/>
              <w:jc w:val="right"/>
              <w:rPr>
                <w:sz w:val="40"/>
                <w:szCs w:val="40"/>
              </w:rPr>
            </w:pPr>
            <w:r w:rsidRPr="00CD223F">
              <w:rPr>
                <w:sz w:val="40"/>
                <w:szCs w:val="40"/>
              </w:rPr>
              <w:t xml:space="preserve">Édition </w:t>
            </w:r>
            <w:r w:rsidR="00132B3F">
              <w:rPr>
                <w:sz w:val="40"/>
                <w:szCs w:val="40"/>
              </w:rPr>
              <w:t>2</w:t>
            </w:r>
          </w:p>
        </w:tc>
      </w:tr>
      <w:tr w:rsidR="00A36D6C" w:rsidRPr="00CD223F" w:rsidTr="00CD223F">
        <w:tc>
          <w:tcPr>
            <w:tcW w:w="5030" w:type="dxa"/>
            <w:tcBorders>
              <w:bottom w:val="single" w:sz="4" w:space="0" w:color="auto"/>
            </w:tcBorders>
            <w:shd w:val="clear" w:color="auto" w:fill="auto"/>
          </w:tcPr>
          <w:p w:rsidR="00A36D6C" w:rsidRPr="00CD223F" w:rsidRDefault="00A36D6C" w:rsidP="00CD223F">
            <w:pPr>
              <w:spacing w:before="240"/>
              <w:jc w:val="both"/>
              <w:rPr>
                <w:sz w:val="40"/>
                <w:szCs w:val="40"/>
              </w:rPr>
            </w:pPr>
          </w:p>
        </w:tc>
        <w:tc>
          <w:tcPr>
            <w:tcW w:w="5107" w:type="dxa"/>
            <w:tcBorders>
              <w:bottom w:val="single" w:sz="4" w:space="0" w:color="auto"/>
            </w:tcBorders>
            <w:shd w:val="clear" w:color="auto" w:fill="auto"/>
            <w:vAlign w:val="center"/>
          </w:tcPr>
          <w:p w:rsidR="00A36D6C" w:rsidRPr="00CD223F" w:rsidRDefault="005A297B" w:rsidP="007F200F">
            <w:pPr>
              <w:spacing w:before="240"/>
              <w:jc w:val="right"/>
              <w:rPr>
                <w:b/>
                <w:sz w:val="40"/>
                <w:szCs w:val="40"/>
              </w:rPr>
            </w:pPr>
            <w:r>
              <w:rPr>
                <w:sz w:val="40"/>
                <w:szCs w:val="40"/>
              </w:rPr>
              <w:t>JUIN</w:t>
            </w:r>
            <w:r w:rsidR="005F49AA">
              <w:rPr>
                <w:sz w:val="40"/>
                <w:szCs w:val="40"/>
              </w:rPr>
              <w:t xml:space="preserve"> 2015</w:t>
            </w:r>
          </w:p>
        </w:tc>
      </w:tr>
    </w:tbl>
    <w:p w:rsidR="00480F4D" w:rsidRPr="00531AE3" w:rsidRDefault="00480F4D" w:rsidP="005A644F">
      <w:pPr>
        <w:rPr>
          <w:sz w:val="22"/>
          <w:szCs w:val="22"/>
        </w:rPr>
      </w:pPr>
    </w:p>
    <w:p w:rsidR="009E264F" w:rsidRDefault="009E264F" w:rsidP="005A644F">
      <w:pPr>
        <w:rPr>
          <w:sz w:val="22"/>
          <w:szCs w:val="22"/>
        </w:rPr>
      </w:pPr>
    </w:p>
    <w:p w:rsidR="00CA6BBF" w:rsidRPr="00531AE3" w:rsidRDefault="00CA6BBF" w:rsidP="00CA6BBF">
      <w:pPr>
        <w:rPr>
          <w:b/>
          <w:sz w:val="22"/>
          <w:szCs w:val="22"/>
        </w:rPr>
      </w:pPr>
      <w:r>
        <w:rPr>
          <w:sz w:val="22"/>
          <w:szCs w:val="22"/>
        </w:rPr>
        <w:t xml:space="preserve">DOCUMENTS </w:t>
      </w:r>
      <w:r w:rsidR="003B7FE7">
        <w:rPr>
          <w:sz w:val="22"/>
          <w:szCs w:val="22"/>
        </w:rPr>
        <w:t>ANNUL</w:t>
      </w:r>
      <w:r>
        <w:rPr>
          <w:sz w:val="22"/>
          <w:szCs w:val="22"/>
        </w:rPr>
        <w:t>ÉS PAR LA PRÉSENTE ÉDITION</w:t>
      </w:r>
      <w:r w:rsidRPr="00531AE3">
        <w:rPr>
          <w:sz w:val="22"/>
          <w:szCs w:val="22"/>
        </w:rPr>
        <w:t> :</w:t>
      </w:r>
    </w:p>
    <w:p w:rsidR="00CA6BBF" w:rsidRDefault="00CA6BBF" w:rsidP="00CA6BBF">
      <w:pPr>
        <w:rPr>
          <w:sz w:val="22"/>
          <w:szCs w:val="22"/>
        </w:rPr>
      </w:pPr>
    </w:p>
    <w:tbl>
      <w:tblPr>
        <w:tblW w:w="0" w:type="auto"/>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680"/>
        <w:gridCol w:w="1761"/>
        <w:gridCol w:w="5375"/>
      </w:tblGrid>
      <w:tr w:rsidR="00CA6BBF" w:rsidRPr="00CD223F" w:rsidTr="00CD223F">
        <w:tc>
          <w:tcPr>
            <w:tcW w:w="2716" w:type="dxa"/>
            <w:tcBorders>
              <w:bottom w:val="double" w:sz="4" w:space="0" w:color="auto"/>
            </w:tcBorders>
            <w:shd w:val="clear" w:color="auto" w:fill="auto"/>
          </w:tcPr>
          <w:p w:rsidR="00CA6BBF" w:rsidRPr="00CD223F" w:rsidRDefault="00CA6BBF" w:rsidP="00CD223F">
            <w:pPr>
              <w:spacing w:before="120" w:after="120"/>
              <w:jc w:val="center"/>
              <w:rPr>
                <w:b/>
                <w:sz w:val="22"/>
                <w:szCs w:val="22"/>
              </w:rPr>
            </w:pPr>
            <w:r w:rsidRPr="00CD223F">
              <w:rPr>
                <w:sz w:val="22"/>
                <w:szCs w:val="22"/>
              </w:rPr>
              <w:t>Référence</w:t>
            </w:r>
          </w:p>
        </w:tc>
        <w:tc>
          <w:tcPr>
            <w:tcW w:w="1777" w:type="dxa"/>
            <w:tcBorders>
              <w:bottom w:val="double" w:sz="4" w:space="0" w:color="auto"/>
            </w:tcBorders>
            <w:shd w:val="clear" w:color="auto" w:fill="auto"/>
          </w:tcPr>
          <w:p w:rsidR="00CA6BBF" w:rsidRPr="00CD223F" w:rsidRDefault="00CA6BBF" w:rsidP="00CD223F">
            <w:pPr>
              <w:spacing w:before="120" w:after="120"/>
              <w:jc w:val="center"/>
              <w:rPr>
                <w:b/>
                <w:sz w:val="22"/>
                <w:szCs w:val="22"/>
              </w:rPr>
            </w:pPr>
            <w:r w:rsidRPr="00CD223F">
              <w:rPr>
                <w:sz w:val="22"/>
                <w:szCs w:val="22"/>
              </w:rPr>
              <w:t>Date</w:t>
            </w:r>
          </w:p>
        </w:tc>
        <w:tc>
          <w:tcPr>
            <w:tcW w:w="5477" w:type="dxa"/>
            <w:tcBorders>
              <w:bottom w:val="double" w:sz="4" w:space="0" w:color="auto"/>
            </w:tcBorders>
            <w:shd w:val="clear" w:color="auto" w:fill="auto"/>
          </w:tcPr>
          <w:p w:rsidR="00CA6BBF" w:rsidRPr="00CD223F" w:rsidRDefault="00CA6BBF" w:rsidP="00CD223F">
            <w:pPr>
              <w:spacing w:before="120" w:after="120"/>
              <w:jc w:val="center"/>
              <w:rPr>
                <w:b/>
                <w:sz w:val="22"/>
                <w:szCs w:val="22"/>
              </w:rPr>
            </w:pPr>
            <w:r w:rsidRPr="00CD223F">
              <w:rPr>
                <w:sz w:val="22"/>
                <w:szCs w:val="22"/>
              </w:rPr>
              <w:t>Objet</w:t>
            </w:r>
          </w:p>
        </w:tc>
      </w:tr>
      <w:tr w:rsidR="00FB1A83" w:rsidRPr="00CD223F" w:rsidTr="00CD223F">
        <w:tc>
          <w:tcPr>
            <w:tcW w:w="2716" w:type="dxa"/>
            <w:tcBorders>
              <w:top w:val="double" w:sz="4" w:space="0" w:color="auto"/>
            </w:tcBorders>
            <w:shd w:val="clear" w:color="auto" w:fill="auto"/>
            <w:vAlign w:val="center"/>
          </w:tcPr>
          <w:p w:rsidR="00FB1A83" w:rsidRPr="00CD223F" w:rsidRDefault="0066091C" w:rsidP="00CD223F">
            <w:pPr>
              <w:pStyle w:val="Style10ptCentrAvant12pt"/>
              <w:spacing w:before="60" w:after="60"/>
              <w:rPr>
                <w:lang w:val="nl-NL"/>
              </w:rPr>
            </w:pPr>
            <w:r>
              <w:rPr>
                <w:lang w:val="nl-NL"/>
              </w:rPr>
              <w:t>NORMDEF 0201 ED 1</w:t>
            </w:r>
          </w:p>
        </w:tc>
        <w:tc>
          <w:tcPr>
            <w:tcW w:w="1777" w:type="dxa"/>
            <w:tcBorders>
              <w:top w:val="double" w:sz="4" w:space="0" w:color="auto"/>
            </w:tcBorders>
            <w:shd w:val="clear" w:color="auto" w:fill="auto"/>
            <w:vAlign w:val="center"/>
          </w:tcPr>
          <w:p w:rsidR="00FB1A83" w:rsidRPr="00FB1A83" w:rsidRDefault="00286E61" w:rsidP="00CD223F">
            <w:pPr>
              <w:pStyle w:val="Style10ptCentrAvant12pt"/>
              <w:spacing w:before="60" w:after="60"/>
            </w:pPr>
            <w:r>
              <w:t>Décembre</w:t>
            </w:r>
            <w:r w:rsidR="0066091C">
              <w:t xml:space="preserve"> 2012</w:t>
            </w:r>
          </w:p>
        </w:tc>
        <w:tc>
          <w:tcPr>
            <w:tcW w:w="5477" w:type="dxa"/>
            <w:tcBorders>
              <w:top w:val="double" w:sz="4" w:space="0" w:color="auto"/>
            </w:tcBorders>
            <w:shd w:val="clear" w:color="auto" w:fill="auto"/>
            <w:vAlign w:val="center"/>
          </w:tcPr>
          <w:p w:rsidR="00FB1A83" w:rsidRPr="00CD223F" w:rsidRDefault="0066091C" w:rsidP="00CD223F">
            <w:pPr>
              <w:spacing w:before="60" w:after="60"/>
              <w:jc w:val="both"/>
              <w:rPr>
                <w:sz w:val="20"/>
              </w:rPr>
            </w:pPr>
            <w:r>
              <w:rPr>
                <w:sz w:val="20"/>
              </w:rPr>
              <w:t>Niveaux OTAN d’emballage</w:t>
            </w:r>
            <w:r w:rsidR="006514BB">
              <w:rPr>
                <w:sz w:val="20"/>
              </w:rPr>
              <w:t xml:space="preserve"> des matériels de défense</w:t>
            </w:r>
          </w:p>
        </w:tc>
      </w:tr>
      <w:tr w:rsidR="005010DD" w:rsidRPr="00CD223F" w:rsidTr="00CD223F">
        <w:tc>
          <w:tcPr>
            <w:tcW w:w="2716" w:type="dxa"/>
            <w:shd w:val="clear" w:color="auto" w:fill="auto"/>
            <w:vAlign w:val="center"/>
          </w:tcPr>
          <w:p w:rsidR="005010DD" w:rsidRPr="005010DD" w:rsidRDefault="005010DD" w:rsidP="00CD223F">
            <w:pPr>
              <w:pStyle w:val="Style10ptCentrAvant12pt"/>
              <w:spacing w:before="60" w:after="60"/>
            </w:pPr>
          </w:p>
        </w:tc>
        <w:tc>
          <w:tcPr>
            <w:tcW w:w="1777" w:type="dxa"/>
            <w:shd w:val="clear" w:color="auto" w:fill="auto"/>
            <w:vAlign w:val="center"/>
          </w:tcPr>
          <w:p w:rsidR="005010DD" w:rsidRPr="005010DD" w:rsidRDefault="005010DD" w:rsidP="00CD223F">
            <w:pPr>
              <w:pStyle w:val="Style10ptCentrAvant12pt"/>
              <w:spacing w:before="60" w:after="60"/>
            </w:pPr>
          </w:p>
        </w:tc>
        <w:tc>
          <w:tcPr>
            <w:tcW w:w="5477" w:type="dxa"/>
            <w:shd w:val="clear" w:color="auto" w:fill="auto"/>
            <w:vAlign w:val="center"/>
          </w:tcPr>
          <w:p w:rsidR="005010DD" w:rsidRPr="00CD223F" w:rsidRDefault="005010DD" w:rsidP="00CD223F">
            <w:pPr>
              <w:spacing w:before="60" w:after="60"/>
              <w:jc w:val="both"/>
              <w:rPr>
                <w:sz w:val="20"/>
                <w:szCs w:val="22"/>
              </w:rPr>
            </w:pPr>
          </w:p>
        </w:tc>
      </w:tr>
      <w:tr w:rsidR="005010DD" w:rsidRPr="00CD223F" w:rsidTr="00CD223F">
        <w:tc>
          <w:tcPr>
            <w:tcW w:w="2716" w:type="dxa"/>
            <w:shd w:val="clear" w:color="auto" w:fill="auto"/>
            <w:vAlign w:val="center"/>
          </w:tcPr>
          <w:p w:rsidR="005010DD" w:rsidRPr="00CD223F" w:rsidRDefault="005010DD" w:rsidP="00CD223F">
            <w:pPr>
              <w:pStyle w:val="Style10ptCentrAvant12pt"/>
              <w:spacing w:before="60" w:after="60"/>
              <w:rPr>
                <w:lang w:val="nl-NL"/>
              </w:rPr>
            </w:pPr>
          </w:p>
        </w:tc>
        <w:tc>
          <w:tcPr>
            <w:tcW w:w="1777" w:type="dxa"/>
            <w:shd w:val="clear" w:color="auto" w:fill="auto"/>
            <w:vAlign w:val="center"/>
          </w:tcPr>
          <w:p w:rsidR="005010DD" w:rsidRPr="005010DD" w:rsidRDefault="005010DD" w:rsidP="00CD223F">
            <w:pPr>
              <w:pStyle w:val="Style10ptCentrAvant12pt"/>
              <w:spacing w:before="60" w:after="60"/>
            </w:pPr>
          </w:p>
        </w:tc>
        <w:tc>
          <w:tcPr>
            <w:tcW w:w="5477" w:type="dxa"/>
            <w:shd w:val="clear" w:color="auto" w:fill="auto"/>
            <w:vAlign w:val="center"/>
          </w:tcPr>
          <w:p w:rsidR="005010DD" w:rsidRPr="00CD223F" w:rsidRDefault="005010DD" w:rsidP="00CD223F">
            <w:pPr>
              <w:spacing w:before="60" w:after="60"/>
              <w:jc w:val="both"/>
              <w:rPr>
                <w:sz w:val="20"/>
              </w:rPr>
            </w:pPr>
          </w:p>
        </w:tc>
      </w:tr>
      <w:tr w:rsidR="005010DD" w:rsidRPr="00CD223F" w:rsidTr="00CD223F">
        <w:tc>
          <w:tcPr>
            <w:tcW w:w="2716" w:type="dxa"/>
            <w:shd w:val="clear" w:color="auto" w:fill="auto"/>
          </w:tcPr>
          <w:p w:rsidR="005010DD" w:rsidRPr="00CD223F" w:rsidRDefault="005010DD" w:rsidP="00CD223F">
            <w:pPr>
              <w:spacing w:before="60" w:after="60"/>
              <w:jc w:val="center"/>
              <w:rPr>
                <w:sz w:val="20"/>
              </w:rPr>
            </w:pPr>
          </w:p>
        </w:tc>
        <w:tc>
          <w:tcPr>
            <w:tcW w:w="1777" w:type="dxa"/>
            <w:shd w:val="clear" w:color="auto" w:fill="auto"/>
          </w:tcPr>
          <w:p w:rsidR="005010DD" w:rsidRPr="00CD223F" w:rsidRDefault="005010DD" w:rsidP="00CD223F">
            <w:pPr>
              <w:spacing w:before="60" w:after="60"/>
              <w:jc w:val="center"/>
              <w:rPr>
                <w:sz w:val="20"/>
              </w:rPr>
            </w:pPr>
          </w:p>
        </w:tc>
        <w:tc>
          <w:tcPr>
            <w:tcW w:w="5477" w:type="dxa"/>
            <w:shd w:val="clear" w:color="auto" w:fill="auto"/>
          </w:tcPr>
          <w:p w:rsidR="005010DD" w:rsidRPr="00CD223F" w:rsidRDefault="005010DD" w:rsidP="00CD223F">
            <w:pPr>
              <w:spacing w:before="60" w:after="60"/>
              <w:jc w:val="both"/>
              <w:rPr>
                <w:sz w:val="20"/>
              </w:rPr>
            </w:pPr>
          </w:p>
        </w:tc>
      </w:tr>
    </w:tbl>
    <w:p w:rsidR="00CA6BBF" w:rsidRPr="00531AE3" w:rsidRDefault="00CA6BBF" w:rsidP="005A644F">
      <w:pPr>
        <w:rPr>
          <w:sz w:val="22"/>
          <w:szCs w:val="22"/>
        </w:rPr>
      </w:pPr>
    </w:p>
    <w:p w:rsidR="00D408E3" w:rsidRPr="00531AE3" w:rsidRDefault="002067C7">
      <w:pPr>
        <w:rPr>
          <w:b/>
          <w:sz w:val="22"/>
          <w:szCs w:val="22"/>
        </w:rPr>
      </w:pPr>
      <w:r w:rsidRPr="00531AE3">
        <w:rPr>
          <w:sz w:val="22"/>
          <w:szCs w:val="22"/>
        </w:rPr>
        <w:t>ENTIT</w:t>
      </w:r>
      <w:r w:rsidR="004A77A6" w:rsidRPr="00531AE3">
        <w:rPr>
          <w:sz w:val="22"/>
          <w:szCs w:val="22"/>
        </w:rPr>
        <w:t>É</w:t>
      </w:r>
      <w:r w:rsidR="00B92EBC">
        <w:rPr>
          <w:sz w:val="22"/>
          <w:szCs w:val="22"/>
        </w:rPr>
        <w:t>(S)</w:t>
      </w:r>
      <w:r w:rsidRPr="00531AE3">
        <w:rPr>
          <w:sz w:val="22"/>
          <w:szCs w:val="22"/>
        </w:rPr>
        <w:t xml:space="preserve"> R</w:t>
      </w:r>
      <w:r w:rsidR="004A3CBC" w:rsidRPr="00531AE3">
        <w:rPr>
          <w:sz w:val="22"/>
          <w:szCs w:val="22"/>
        </w:rPr>
        <w:t>É</w:t>
      </w:r>
      <w:r w:rsidRPr="00531AE3">
        <w:rPr>
          <w:sz w:val="22"/>
          <w:szCs w:val="22"/>
        </w:rPr>
        <w:t>DACTRICE</w:t>
      </w:r>
      <w:r w:rsidR="00B92EBC">
        <w:rPr>
          <w:sz w:val="22"/>
          <w:szCs w:val="22"/>
        </w:rPr>
        <w:t>(S)</w:t>
      </w:r>
      <w:r w:rsidR="00531AE3" w:rsidRPr="00531AE3">
        <w:rPr>
          <w:sz w:val="22"/>
          <w:szCs w:val="22"/>
        </w:rPr>
        <w:t> :</w:t>
      </w:r>
    </w:p>
    <w:p w:rsidR="005B58A3" w:rsidRPr="00531AE3" w:rsidRDefault="005B58A3">
      <w:pPr>
        <w:rPr>
          <w:sz w:val="22"/>
          <w:szCs w:val="22"/>
        </w:rPr>
      </w:pPr>
    </w:p>
    <w:tbl>
      <w:tblPr>
        <w:tblW w:w="9792" w:type="dxa"/>
        <w:jc w:val="center"/>
        <w:tblInd w:w="42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8"/>
        <w:gridCol w:w="8234"/>
      </w:tblGrid>
      <w:tr w:rsidR="0022180A" w:rsidRPr="00233CF2" w:rsidTr="009D0306">
        <w:trPr>
          <w:cantSplit/>
          <w:jc w:val="center"/>
        </w:trPr>
        <w:tc>
          <w:tcPr>
            <w:tcW w:w="1558" w:type="dxa"/>
            <w:tcBorders>
              <w:top w:val="single" w:sz="12" w:space="0" w:color="auto"/>
              <w:bottom w:val="single" w:sz="4" w:space="0" w:color="auto"/>
              <w:right w:val="double" w:sz="4" w:space="0" w:color="auto"/>
            </w:tcBorders>
            <w:vAlign w:val="center"/>
          </w:tcPr>
          <w:p w:rsidR="0022180A" w:rsidRPr="005B022A" w:rsidRDefault="0022180A" w:rsidP="00127352">
            <w:pPr>
              <w:spacing w:before="60" w:after="60"/>
              <w:jc w:val="center"/>
              <w:rPr>
                <w:b/>
                <w:bCs/>
                <w:sz w:val="22"/>
                <w:szCs w:val="22"/>
              </w:rPr>
            </w:pPr>
            <w:r w:rsidRPr="005B022A">
              <w:rPr>
                <w:sz w:val="22"/>
                <w:szCs w:val="22"/>
              </w:rPr>
              <w:t>Rédaction </w:t>
            </w:r>
          </w:p>
        </w:tc>
        <w:tc>
          <w:tcPr>
            <w:tcW w:w="8234" w:type="dxa"/>
            <w:tcBorders>
              <w:top w:val="single" w:sz="12" w:space="0" w:color="auto"/>
              <w:left w:val="double" w:sz="4" w:space="0" w:color="auto"/>
              <w:bottom w:val="single" w:sz="4" w:space="0" w:color="auto"/>
            </w:tcBorders>
            <w:vAlign w:val="center"/>
          </w:tcPr>
          <w:p w:rsidR="0022180A" w:rsidRPr="00233CF2" w:rsidRDefault="00910DB0" w:rsidP="00105860">
            <w:pPr>
              <w:spacing w:before="60" w:after="60"/>
              <w:jc w:val="center"/>
              <w:rPr>
                <w:sz w:val="22"/>
                <w:szCs w:val="22"/>
              </w:rPr>
            </w:pPr>
            <w:r w:rsidRPr="0022180A">
              <w:rPr>
                <w:sz w:val="22"/>
                <w:szCs w:val="22"/>
              </w:rPr>
              <w:t>Commission Interarmées de Normalisation po</w:t>
            </w:r>
            <w:r>
              <w:rPr>
                <w:sz w:val="22"/>
                <w:szCs w:val="22"/>
              </w:rPr>
              <w:t>ur le Conditionnement et l’Emballage (CIN CE</w:t>
            </w:r>
            <w:r w:rsidRPr="0022180A">
              <w:rPr>
                <w:sz w:val="22"/>
                <w:szCs w:val="22"/>
              </w:rPr>
              <w:t>)</w:t>
            </w:r>
          </w:p>
        </w:tc>
      </w:tr>
    </w:tbl>
    <w:p w:rsidR="00956EA6" w:rsidRPr="00233CF2" w:rsidRDefault="00956EA6" w:rsidP="00956EA6">
      <w:pPr>
        <w:rPr>
          <w:sz w:val="22"/>
          <w:szCs w:val="22"/>
        </w:rPr>
      </w:pPr>
    </w:p>
    <w:p w:rsidR="00092504" w:rsidRPr="00233CF2" w:rsidRDefault="00092504">
      <w:pPr>
        <w:rPr>
          <w:sz w:val="22"/>
          <w:szCs w:val="22"/>
        </w:rPr>
      </w:pPr>
    </w:p>
    <w:p w:rsidR="002067C7" w:rsidRPr="00531AE3" w:rsidRDefault="002067C7">
      <w:pPr>
        <w:rPr>
          <w:b/>
          <w:sz w:val="22"/>
          <w:szCs w:val="22"/>
        </w:rPr>
      </w:pPr>
      <w:r w:rsidRPr="00531AE3">
        <w:rPr>
          <w:sz w:val="22"/>
          <w:szCs w:val="22"/>
        </w:rPr>
        <w:t>ENTIT</w:t>
      </w:r>
      <w:r w:rsidR="004A77A6" w:rsidRPr="00531AE3">
        <w:rPr>
          <w:sz w:val="22"/>
          <w:szCs w:val="22"/>
        </w:rPr>
        <w:t>É</w:t>
      </w:r>
      <w:r w:rsidR="00B92EBC">
        <w:rPr>
          <w:sz w:val="22"/>
          <w:szCs w:val="22"/>
        </w:rPr>
        <w:t>(S)</w:t>
      </w:r>
      <w:r w:rsidRPr="00531AE3">
        <w:rPr>
          <w:sz w:val="22"/>
          <w:szCs w:val="22"/>
        </w:rPr>
        <w:t xml:space="preserve"> DE MAINTENANCE</w:t>
      </w:r>
      <w:r w:rsidR="00531AE3" w:rsidRPr="00531AE3">
        <w:rPr>
          <w:sz w:val="22"/>
          <w:szCs w:val="22"/>
        </w:rPr>
        <w:t> :</w:t>
      </w:r>
    </w:p>
    <w:p w:rsidR="0022180A" w:rsidRDefault="0022180A" w:rsidP="00956EA6">
      <w:pPr>
        <w:rPr>
          <w:sz w:val="22"/>
          <w:szCs w:val="22"/>
          <w:highlight w:val="yellow"/>
        </w:rPr>
      </w:pPr>
    </w:p>
    <w:tbl>
      <w:tblPr>
        <w:tblW w:w="9799" w:type="dxa"/>
        <w:jc w:val="center"/>
        <w:tblInd w:w="3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99"/>
        <w:gridCol w:w="8300"/>
      </w:tblGrid>
      <w:tr w:rsidR="0022180A" w:rsidRPr="0022180A" w:rsidTr="00910DB0">
        <w:trPr>
          <w:cantSplit/>
          <w:trHeight w:val="780"/>
          <w:jc w:val="center"/>
        </w:trPr>
        <w:tc>
          <w:tcPr>
            <w:tcW w:w="1499" w:type="dxa"/>
            <w:tcBorders>
              <w:top w:val="single" w:sz="12" w:space="0" w:color="auto"/>
              <w:left w:val="single" w:sz="12" w:space="0" w:color="auto"/>
              <w:bottom w:val="single" w:sz="12" w:space="0" w:color="auto"/>
              <w:right w:val="double" w:sz="4" w:space="0" w:color="auto"/>
            </w:tcBorders>
            <w:vAlign w:val="center"/>
          </w:tcPr>
          <w:p w:rsidR="0022180A" w:rsidRPr="005B022A" w:rsidRDefault="0022180A" w:rsidP="00127352">
            <w:pPr>
              <w:spacing w:before="60" w:after="60"/>
              <w:jc w:val="center"/>
              <w:rPr>
                <w:b/>
                <w:bCs/>
                <w:sz w:val="22"/>
                <w:szCs w:val="22"/>
              </w:rPr>
            </w:pPr>
            <w:r>
              <w:rPr>
                <w:sz w:val="22"/>
                <w:szCs w:val="22"/>
              </w:rPr>
              <w:t>Maintenance</w:t>
            </w:r>
            <w:r w:rsidRPr="005B022A">
              <w:rPr>
                <w:sz w:val="22"/>
                <w:szCs w:val="22"/>
              </w:rPr>
              <w:t> </w:t>
            </w:r>
          </w:p>
        </w:tc>
        <w:tc>
          <w:tcPr>
            <w:tcW w:w="8300" w:type="dxa"/>
            <w:tcBorders>
              <w:top w:val="single" w:sz="12" w:space="0" w:color="auto"/>
              <w:left w:val="double" w:sz="4" w:space="0" w:color="auto"/>
            </w:tcBorders>
            <w:vAlign w:val="center"/>
          </w:tcPr>
          <w:p w:rsidR="0022180A" w:rsidRPr="0022180A" w:rsidRDefault="0022180A" w:rsidP="007F4309">
            <w:pPr>
              <w:spacing w:before="60" w:after="60"/>
              <w:jc w:val="center"/>
              <w:rPr>
                <w:sz w:val="22"/>
                <w:szCs w:val="22"/>
              </w:rPr>
            </w:pPr>
            <w:r w:rsidRPr="0022180A">
              <w:rPr>
                <w:sz w:val="22"/>
                <w:szCs w:val="22"/>
              </w:rPr>
              <w:t>Commission Interarmées de Normalisation po</w:t>
            </w:r>
            <w:r w:rsidR="000038D7">
              <w:rPr>
                <w:sz w:val="22"/>
                <w:szCs w:val="22"/>
              </w:rPr>
              <w:t xml:space="preserve">ur </w:t>
            </w:r>
            <w:r w:rsidR="005336FF">
              <w:rPr>
                <w:sz w:val="22"/>
                <w:szCs w:val="22"/>
              </w:rPr>
              <w:t xml:space="preserve">le </w:t>
            </w:r>
            <w:r w:rsidR="002E67FB">
              <w:rPr>
                <w:sz w:val="22"/>
                <w:szCs w:val="22"/>
              </w:rPr>
              <w:t xml:space="preserve">Conditionnement </w:t>
            </w:r>
            <w:r w:rsidR="005336FF">
              <w:rPr>
                <w:sz w:val="22"/>
                <w:szCs w:val="22"/>
              </w:rPr>
              <w:t xml:space="preserve">et </w:t>
            </w:r>
            <w:r w:rsidR="002E67FB">
              <w:rPr>
                <w:sz w:val="22"/>
                <w:szCs w:val="22"/>
              </w:rPr>
              <w:t xml:space="preserve">l’Emballage </w:t>
            </w:r>
            <w:r w:rsidR="000038D7">
              <w:rPr>
                <w:sz w:val="22"/>
                <w:szCs w:val="22"/>
              </w:rPr>
              <w:t>(CIN</w:t>
            </w:r>
            <w:r w:rsidR="00DB22B3">
              <w:rPr>
                <w:sz w:val="22"/>
                <w:szCs w:val="22"/>
              </w:rPr>
              <w:t xml:space="preserve"> </w:t>
            </w:r>
            <w:r w:rsidR="005336FF">
              <w:rPr>
                <w:sz w:val="22"/>
                <w:szCs w:val="22"/>
              </w:rPr>
              <w:t>CE</w:t>
            </w:r>
            <w:r w:rsidRPr="0022180A">
              <w:rPr>
                <w:sz w:val="22"/>
                <w:szCs w:val="22"/>
              </w:rPr>
              <w:t>)</w:t>
            </w:r>
          </w:p>
        </w:tc>
      </w:tr>
    </w:tbl>
    <w:p w:rsidR="0022180A" w:rsidRDefault="0022180A" w:rsidP="00956EA6">
      <w:pPr>
        <w:rPr>
          <w:sz w:val="22"/>
          <w:szCs w:val="22"/>
          <w:highlight w:val="yellow"/>
        </w:rPr>
      </w:pPr>
    </w:p>
    <w:p w:rsidR="005A644F" w:rsidRPr="00956EA6" w:rsidRDefault="005A644F">
      <w:pPr>
        <w:rPr>
          <w:sz w:val="22"/>
          <w:szCs w:val="22"/>
        </w:rPr>
      </w:pPr>
    </w:p>
    <w:p w:rsidR="005A644F" w:rsidRPr="00531AE3" w:rsidRDefault="002067C7">
      <w:pPr>
        <w:rPr>
          <w:sz w:val="22"/>
          <w:szCs w:val="22"/>
        </w:rPr>
      </w:pPr>
      <w:r w:rsidRPr="00531AE3">
        <w:rPr>
          <w:sz w:val="22"/>
          <w:szCs w:val="22"/>
        </w:rPr>
        <w:t>AUTORIT</w:t>
      </w:r>
      <w:r w:rsidR="004A77A6" w:rsidRPr="00531AE3">
        <w:rPr>
          <w:sz w:val="22"/>
          <w:szCs w:val="22"/>
        </w:rPr>
        <w:t>É</w:t>
      </w:r>
      <w:r w:rsidR="00105860">
        <w:rPr>
          <w:sz w:val="22"/>
          <w:szCs w:val="22"/>
        </w:rPr>
        <w:t>(S)</w:t>
      </w:r>
      <w:r w:rsidRPr="00531AE3">
        <w:rPr>
          <w:sz w:val="22"/>
          <w:szCs w:val="22"/>
        </w:rPr>
        <w:t xml:space="preserve"> D’APPROBATION</w:t>
      </w:r>
      <w:r w:rsidR="00531AE3" w:rsidRPr="008666F0">
        <w:rPr>
          <w:sz w:val="22"/>
          <w:szCs w:val="22"/>
        </w:rPr>
        <w:t> :</w:t>
      </w:r>
    </w:p>
    <w:p w:rsidR="0022180A" w:rsidRDefault="0022180A" w:rsidP="00FF4FFA">
      <w:pPr>
        <w:tabs>
          <w:tab w:val="left" w:pos="1230"/>
        </w:tabs>
        <w:rPr>
          <w:sz w:val="22"/>
          <w:szCs w:val="22"/>
          <w:lang w:val="nb-NO"/>
        </w:rPr>
      </w:pPr>
    </w:p>
    <w:tbl>
      <w:tblPr>
        <w:tblW w:w="9816" w:type="dxa"/>
        <w:jc w:val="center"/>
        <w:tblInd w:w="43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3"/>
        <w:gridCol w:w="8263"/>
      </w:tblGrid>
      <w:tr w:rsidR="00CB714F" w:rsidRPr="0022180A" w:rsidTr="00A667D5">
        <w:trPr>
          <w:cantSplit/>
          <w:jc w:val="center"/>
        </w:trPr>
        <w:tc>
          <w:tcPr>
            <w:tcW w:w="1553" w:type="dxa"/>
            <w:vMerge w:val="restart"/>
            <w:tcBorders>
              <w:bottom w:val="single" w:sz="12" w:space="0" w:color="auto"/>
              <w:right w:val="double" w:sz="4" w:space="0" w:color="auto"/>
            </w:tcBorders>
            <w:vAlign w:val="center"/>
          </w:tcPr>
          <w:p w:rsidR="00CB714F" w:rsidRPr="0022180A" w:rsidRDefault="00CB714F" w:rsidP="007F4309">
            <w:pPr>
              <w:spacing w:before="60" w:after="60"/>
              <w:jc w:val="center"/>
              <w:rPr>
                <w:b/>
                <w:bCs/>
                <w:sz w:val="22"/>
                <w:szCs w:val="22"/>
              </w:rPr>
            </w:pPr>
          </w:p>
        </w:tc>
        <w:tc>
          <w:tcPr>
            <w:tcW w:w="8263" w:type="dxa"/>
            <w:tcBorders>
              <w:top w:val="single" w:sz="12" w:space="0" w:color="auto"/>
              <w:left w:val="double" w:sz="4" w:space="0" w:color="auto"/>
              <w:bottom w:val="single" w:sz="4" w:space="0" w:color="auto"/>
            </w:tcBorders>
            <w:vAlign w:val="center"/>
          </w:tcPr>
          <w:p w:rsidR="00CB714F" w:rsidRPr="0022180A" w:rsidRDefault="005F091D" w:rsidP="007F4309">
            <w:pPr>
              <w:spacing w:before="60" w:after="60"/>
              <w:jc w:val="center"/>
              <w:rPr>
                <w:sz w:val="22"/>
                <w:szCs w:val="22"/>
              </w:rPr>
            </w:pPr>
            <w:r>
              <w:rPr>
                <w:sz w:val="22"/>
                <w:szCs w:val="22"/>
              </w:rPr>
              <w:t>Président de la CIN CE</w:t>
            </w:r>
          </w:p>
        </w:tc>
      </w:tr>
      <w:tr w:rsidR="0022180A" w:rsidRPr="0022180A" w:rsidTr="009D0306">
        <w:trPr>
          <w:cantSplit/>
          <w:jc w:val="center"/>
        </w:trPr>
        <w:tc>
          <w:tcPr>
            <w:tcW w:w="1553" w:type="dxa"/>
            <w:vMerge/>
            <w:tcBorders>
              <w:bottom w:val="single" w:sz="12" w:space="0" w:color="auto"/>
              <w:right w:val="double" w:sz="4" w:space="0" w:color="auto"/>
            </w:tcBorders>
            <w:vAlign w:val="center"/>
          </w:tcPr>
          <w:p w:rsidR="0022180A" w:rsidRPr="0022180A" w:rsidRDefault="0022180A" w:rsidP="007F4309">
            <w:pPr>
              <w:spacing w:before="60" w:after="60"/>
              <w:jc w:val="center"/>
              <w:rPr>
                <w:b/>
                <w:bCs/>
                <w:sz w:val="22"/>
                <w:szCs w:val="22"/>
              </w:rPr>
            </w:pPr>
          </w:p>
        </w:tc>
        <w:tc>
          <w:tcPr>
            <w:tcW w:w="8263" w:type="dxa"/>
            <w:tcBorders>
              <w:top w:val="single" w:sz="4" w:space="0" w:color="auto"/>
              <w:left w:val="double" w:sz="4" w:space="0" w:color="auto"/>
              <w:bottom w:val="single" w:sz="12" w:space="0" w:color="auto"/>
            </w:tcBorders>
            <w:vAlign w:val="center"/>
          </w:tcPr>
          <w:p w:rsidR="0022180A" w:rsidRPr="0022180A" w:rsidRDefault="0022180A" w:rsidP="007F4309">
            <w:pPr>
              <w:spacing w:before="60" w:after="60"/>
              <w:jc w:val="center"/>
              <w:rPr>
                <w:sz w:val="22"/>
                <w:szCs w:val="22"/>
              </w:rPr>
            </w:pPr>
            <w:r w:rsidRPr="0022180A">
              <w:rPr>
                <w:sz w:val="22"/>
                <w:szCs w:val="22"/>
              </w:rPr>
              <w:t>Directeur du Centre de Normalisation de Défense (CND/D)</w:t>
            </w:r>
          </w:p>
        </w:tc>
      </w:tr>
    </w:tbl>
    <w:p w:rsidR="0022180A" w:rsidRPr="0022180A" w:rsidRDefault="0022180A" w:rsidP="00FF4FFA">
      <w:pPr>
        <w:tabs>
          <w:tab w:val="left" w:pos="1230"/>
        </w:tabs>
        <w:rPr>
          <w:sz w:val="22"/>
          <w:szCs w:val="22"/>
        </w:rPr>
      </w:pPr>
    </w:p>
    <w:tbl>
      <w:tblPr>
        <w:tblW w:w="0" w:type="auto"/>
        <w:jc w:val="center"/>
        <w:tblLook w:val="01E0" w:firstRow="1" w:lastRow="1" w:firstColumn="1" w:lastColumn="1" w:noHBand="0" w:noVBand="0"/>
      </w:tblPr>
      <w:tblGrid>
        <w:gridCol w:w="9286"/>
      </w:tblGrid>
      <w:tr w:rsidR="000A4DC7" w:rsidRPr="00CD223F" w:rsidTr="00CE23F0">
        <w:trPr>
          <w:jc w:val="center"/>
        </w:trPr>
        <w:tc>
          <w:tcPr>
            <w:tcW w:w="9286" w:type="dxa"/>
            <w:shd w:val="clear" w:color="auto" w:fill="auto"/>
          </w:tcPr>
          <w:p w:rsidR="005F091D" w:rsidRDefault="005F091D" w:rsidP="004D7831">
            <w:pPr>
              <w:spacing w:before="240"/>
              <w:ind w:right="-110"/>
              <w:jc w:val="center"/>
              <w:rPr>
                <w:sz w:val="22"/>
                <w:szCs w:val="22"/>
              </w:rPr>
            </w:pPr>
          </w:p>
          <w:p w:rsidR="005F091D" w:rsidRDefault="005F091D" w:rsidP="004D7831">
            <w:pPr>
              <w:spacing w:before="240"/>
              <w:ind w:right="-110"/>
              <w:jc w:val="center"/>
              <w:rPr>
                <w:sz w:val="22"/>
                <w:szCs w:val="22"/>
              </w:rPr>
            </w:pPr>
          </w:p>
          <w:p w:rsidR="006752F0" w:rsidRPr="00CD223F" w:rsidRDefault="000A4DC7" w:rsidP="004D7831">
            <w:pPr>
              <w:spacing w:before="240"/>
              <w:ind w:right="-110"/>
              <w:jc w:val="center"/>
              <w:rPr>
                <w:b/>
                <w:sz w:val="22"/>
                <w:szCs w:val="22"/>
              </w:rPr>
            </w:pPr>
            <w:r w:rsidRPr="00CD223F">
              <w:rPr>
                <w:sz w:val="22"/>
                <w:szCs w:val="22"/>
              </w:rPr>
              <w:t>Cent</w:t>
            </w:r>
            <w:r w:rsidR="006752F0" w:rsidRPr="00CD223F">
              <w:rPr>
                <w:sz w:val="22"/>
                <w:szCs w:val="22"/>
              </w:rPr>
              <w:t>re de Normalisation de Défense</w:t>
            </w:r>
          </w:p>
          <w:p w:rsidR="000A4DC7" w:rsidRPr="00CD223F" w:rsidRDefault="00500F2F" w:rsidP="00CD223F">
            <w:pPr>
              <w:spacing w:before="240"/>
              <w:jc w:val="center"/>
              <w:rPr>
                <w:sz w:val="22"/>
                <w:szCs w:val="22"/>
              </w:rPr>
            </w:pPr>
            <w:r w:rsidRPr="00CD223F">
              <w:rPr>
                <w:sz w:val="22"/>
                <w:szCs w:val="22"/>
              </w:rPr>
              <w:t>1</w:t>
            </w:r>
            <w:r w:rsidR="000A4DC7" w:rsidRPr="00CD223F">
              <w:rPr>
                <w:sz w:val="22"/>
                <w:szCs w:val="22"/>
              </w:rPr>
              <w:t xml:space="preserve">6 bis, Avenue Prieur de la Côte d’Or – </w:t>
            </w:r>
            <w:r w:rsidR="005F091D">
              <w:rPr>
                <w:sz w:val="22"/>
                <w:szCs w:val="22"/>
              </w:rPr>
              <w:t xml:space="preserve">CS 40300 </w:t>
            </w:r>
            <w:r w:rsidR="000A4DC7" w:rsidRPr="00CD223F">
              <w:rPr>
                <w:sz w:val="22"/>
                <w:szCs w:val="22"/>
              </w:rPr>
              <w:t>94114 ARC</w:t>
            </w:r>
            <w:r w:rsidR="005A644F" w:rsidRPr="00CD223F">
              <w:rPr>
                <w:sz w:val="22"/>
                <w:szCs w:val="22"/>
              </w:rPr>
              <w:t>UEIL</w:t>
            </w:r>
            <w:r w:rsidR="000A4DC7" w:rsidRPr="00CD223F">
              <w:rPr>
                <w:sz w:val="22"/>
                <w:szCs w:val="22"/>
              </w:rPr>
              <w:t xml:space="preserve"> CEDEX</w:t>
            </w:r>
          </w:p>
          <w:p w:rsidR="006752F0" w:rsidRPr="00CD223F" w:rsidRDefault="00D74540" w:rsidP="00AB1C97">
            <w:pPr>
              <w:spacing w:before="240"/>
              <w:jc w:val="center"/>
              <w:rPr>
                <w:sz w:val="22"/>
                <w:szCs w:val="22"/>
              </w:rPr>
            </w:pPr>
            <w:r w:rsidRPr="00CD223F">
              <w:rPr>
                <w:sz w:val="22"/>
                <w:szCs w:val="22"/>
              </w:rPr>
              <w:sym w:font="Wingdings 2" w:char="F028"/>
            </w:r>
            <w:r w:rsidRPr="00CD223F">
              <w:rPr>
                <w:sz w:val="22"/>
                <w:szCs w:val="22"/>
              </w:rPr>
              <w:t xml:space="preserve"> : 01 </w:t>
            </w:r>
            <w:r w:rsidR="00A36D6C" w:rsidRPr="00CD223F">
              <w:rPr>
                <w:sz w:val="22"/>
                <w:szCs w:val="22"/>
              </w:rPr>
              <w:t xml:space="preserve">79 86 36 </w:t>
            </w:r>
            <w:r w:rsidR="00591941" w:rsidRPr="00CD223F">
              <w:rPr>
                <w:sz w:val="22"/>
                <w:szCs w:val="22"/>
              </w:rPr>
              <w:t>0</w:t>
            </w:r>
            <w:r w:rsidRPr="00CD223F">
              <w:rPr>
                <w:sz w:val="22"/>
                <w:szCs w:val="22"/>
              </w:rPr>
              <w:t>2</w:t>
            </w:r>
            <w:r w:rsidR="005A37BB">
              <w:rPr>
                <w:sz w:val="22"/>
                <w:szCs w:val="22"/>
              </w:rPr>
              <w:t>/44 38</w:t>
            </w:r>
            <w:r w:rsidR="00591941" w:rsidRPr="00CD223F">
              <w:rPr>
                <w:sz w:val="22"/>
                <w:szCs w:val="22"/>
              </w:rPr>
              <w:t xml:space="preserve"> </w:t>
            </w:r>
            <w:r w:rsidRPr="00CD223F">
              <w:rPr>
                <w:sz w:val="22"/>
                <w:szCs w:val="22"/>
              </w:rPr>
              <w:t xml:space="preserve">-  </w:t>
            </w:r>
            <w:r w:rsidRPr="00CD223F">
              <w:rPr>
                <w:sz w:val="22"/>
                <w:szCs w:val="22"/>
              </w:rPr>
              <w:sym w:font="Wingdings 2" w:char="F037"/>
            </w:r>
            <w:r w:rsidRPr="00CD223F">
              <w:rPr>
                <w:sz w:val="22"/>
                <w:szCs w:val="22"/>
              </w:rPr>
              <w:t xml:space="preserve"> : 01 </w:t>
            </w:r>
            <w:r w:rsidR="00A36D6C" w:rsidRPr="00CD223F">
              <w:rPr>
                <w:sz w:val="22"/>
                <w:szCs w:val="22"/>
              </w:rPr>
              <w:t>79</w:t>
            </w:r>
            <w:r w:rsidRPr="00CD223F">
              <w:rPr>
                <w:sz w:val="22"/>
                <w:szCs w:val="22"/>
              </w:rPr>
              <w:t xml:space="preserve"> </w:t>
            </w:r>
            <w:r w:rsidR="00C84D80" w:rsidRPr="00CD223F">
              <w:rPr>
                <w:sz w:val="22"/>
                <w:szCs w:val="22"/>
              </w:rPr>
              <w:t>86 4</w:t>
            </w:r>
            <w:r w:rsidRPr="00CD223F">
              <w:rPr>
                <w:sz w:val="22"/>
                <w:szCs w:val="22"/>
              </w:rPr>
              <w:t xml:space="preserve">3 63  -  </w:t>
            </w:r>
            <w:r w:rsidR="00AB1C97">
              <w:rPr>
                <w:sz w:val="22"/>
                <w:szCs w:val="22"/>
              </w:rPr>
              <w:t>c</w:t>
            </w:r>
            <w:r w:rsidRPr="00CD223F">
              <w:rPr>
                <w:sz w:val="22"/>
                <w:szCs w:val="22"/>
              </w:rPr>
              <w:t xml:space="preserve">ourriel : </w:t>
            </w:r>
            <w:r w:rsidR="002B4E8A" w:rsidRPr="00CD223F">
              <w:rPr>
                <w:sz w:val="22"/>
                <w:szCs w:val="22"/>
              </w:rPr>
              <w:t>cnd@dga.defense.gouv.fr</w:t>
            </w:r>
          </w:p>
        </w:tc>
      </w:tr>
    </w:tbl>
    <w:p w:rsidR="00FB1A83" w:rsidRDefault="00FB1A83" w:rsidP="00723EB1">
      <w:pPr>
        <w:sectPr w:rsidR="00FB1A83" w:rsidSect="00454428">
          <w:headerReference w:type="default" r:id="rId12"/>
          <w:footerReference w:type="default" r:id="rId13"/>
          <w:pgSz w:w="11906" w:h="16838" w:code="9"/>
          <w:pgMar w:top="1134" w:right="1134" w:bottom="1134" w:left="1134" w:header="567" w:footer="284" w:gutter="0"/>
          <w:cols w:space="708"/>
          <w:docGrid w:linePitch="360"/>
        </w:sectPr>
      </w:pPr>
    </w:p>
    <w:p w:rsidR="00381874" w:rsidRDefault="000A06C2" w:rsidP="00381874">
      <w:pPr>
        <w:pStyle w:val="Titrecentre"/>
        <w:rPr>
          <w:snapToGrid w:val="0"/>
        </w:rPr>
      </w:pPr>
      <w:r>
        <w:lastRenderedPageBreak/>
        <w:t>e</w:t>
      </w:r>
      <w:r w:rsidR="00823641">
        <w:t>nTIT</w:t>
      </w:r>
      <w:r w:rsidR="00E5651F">
        <w:t>É</w:t>
      </w:r>
      <w:r w:rsidR="00823641">
        <w:t xml:space="preserve">s </w:t>
      </w:r>
      <w:r w:rsidR="00381874">
        <w:t>participant</w:t>
      </w:r>
      <w:r w:rsidR="00823641">
        <w:t>E</w:t>
      </w:r>
      <w:r w:rsidR="00381874">
        <w:t>s</w:t>
      </w:r>
    </w:p>
    <w:p w:rsidR="00381874" w:rsidRDefault="00381874" w:rsidP="00381874">
      <w:pPr>
        <w:pStyle w:val="ParagrapheModle"/>
        <w:rPr>
          <w:snapToGrid w:val="0"/>
        </w:rPr>
      </w:pPr>
    </w:p>
    <w:p w:rsidR="00A63951" w:rsidRDefault="00A63951" w:rsidP="00381874"/>
    <w:p w:rsidR="00C8590F" w:rsidRPr="00345CE8" w:rsidRDefault="00C8590F" w:rsidP="00381874">
      <w:pPr>
        <w:rPr>
          <w:b/>
          <w:sz w:val="22"/>
          <w:szCs w:val="22"/>
        </w:rPr>
      </w:pPr>
    </w:p>
    <w:p w:rsidR="005E1EF0" w:rsidRDefault="005E1EF0" w:rsidP="0059506B">
      <w:pPr>
        <w:ind w:right="-1190"/>
        <w:jc w:val="both"/>
        <w:rPr>
          <w:rFonts w:ascii="Times New Roman" w:hAnsi="Times New Roman"/>
          <w:sz w:val="22"/>
          <w:szCs w:val="22"/>
        </w:rPr>
      </w:pPr>
      <w:r w:rsidRPr="008051EC">
        <w:rPr>
          <w:rFonts w:ascii="Times New Roman" w:hAnsi="Times New Roman"/>
          <w:sz w:val="22"/>
          <w:szCs w:val="22"/>
        </w:rPr>
        <w:t>Armée de l’Air /EMAA/CSFA (Commandement de Soutien des Forces Aériennes)</w:t>
      </w:r>
      <w:r w:rsidR="001A5A51" w:rsidRPr="008051EC">
        <w:rPr>
          <w:rFonts w:ascii="Times New Roman" w:hAnsi="Times New Roman"/>
          <w:sz w:val="22"/>
          <w:szCs w:val="22"/>
        </w:rPr>
        <w:t>/BA 279/EQ.E.T.</w:t>
      </w:r>
      <w:r w:rsidRPr="008051EC">
        <w:rPr>
          <w:rFonts w:ascii="Times New Roman" w:hAnsi="Times New Roman"/>
          <w:sz w:val="22"/>
          <w:szCs w:val="22"/>
        </w:rPr>
        <w:t xml:space="preserve"> </w:t>
      </w:r>
    </w:p>
    <w:p w:rsidR="0013634A" w:rsidRDefault="0013634A" w:rsidP="0059506B">
      <w:pPr>
        <w:ind w:right="-1190"/>
        <w:jc w:val="both"/>
        <w:rPr>
          <w:rFonts w:ascii="Times New Roman" w:hAnsi="Times New Roman"/>
          <w:sz w:val="22"/>
          <w:szCs w:val="22"/>
        </w:rPr>
      </w:pPr>
    </w:p>
    <w:p w:rsidR="0013634A" w:rsidRPr="008051EC" w:rsidRDefault="0013634A" w:rsidP="0059506B">
      <w:pPr>
        <w:ind w:right="-1190"/>
        <w:jc w:val="both"/>
        <w:rPr>
          <w:rFonts w:ascii="Times New Roman" w:hAnsi="Times New Roman"/>
          <w:b/>
          <w:sz w:val="22"/>
          <w:szCs w:val="22"/>
        </w:rPr>
      </w:pPr>
      <w:r w:rsidRPr="0013634A">
        <w:rPr>
          <w:rFonts w:ascii="Times New Roman" w:hAnsi="Times New Roman"/>
          <w:sz w:val="22"/>
          <w:szCs w:val="22"/>
        </w:rPr>
        <w:t>Armée de l’Air/EMAA/CFA/DA204/ARAA 623</w:t>
      </w:r>
      <w:r w:rsidR="00097CD9">
        <w:rPr>
          <w:rFonts w:ascii="Times New Roman" w:hAnsi="Times New Roman"/>
          <w:sz w:val="22"/>
          <w:szCs w:val="22"/>
        </w:rPr>
        <w:t>(Atelier de Réparation de l’Armée de l’Air N°623)</w:t>
      </w:r>
    </w:p>
    <w:p w:rsidR="00E5651F" w:rsidRPr="008051EC" w:rsidRDefault="00E5651F" w:rsidP="0059506B">
      <w:pPr>
        <w:ind w:right="-1190"/>
        <w:jc w:val="both"/>
        <w:rPr>
          <w:rFonts w:ascii="Times New Roman" w:hAnsi="Times New Roman"/>
          <w:b/>
          <w:sz w:val="22"/>
          <w:szCs w:val="22"/>
        </w:rPr>
      </w:pPr>
    </w:p>
    <w:p w:rsidR="009B62B9" w:rsidRPr="008051EC" w:rsidRDefault="009B62B9" w:rsidP="0059506B">
      <w:pPr>
        <w:ind w:right="-1190"/>
        <w:jc w:val="both"/>
        <w:rPr>
          <w:rFonts w:ascii="Times New Roman" w:hAnsi="Times New Roman"/>
          <w:b/>
          <w:sz w:val="22"/>
          <w:szCs w:val="22"/>
        </w:rPr>
      </w:pPr>
      <w:r w:rsidRPr="008051EC">
        <w:rPr>
          <w:rFonts w:ascii="Times New Roman" w:hAnsi="Times New Roman"/>
          <w:sz w:val="22"/>
          <w:szCs w:val="22"/>
        </w:rPr>
        <w:t>Armée de Terre</w:t>
      </w:r>
      <w:r w:rsidR="00D87AE3" w:rsidRPr="008051EC">
        <w:rPr>
          <w:rFonts w:ascii="Times New Roman" w:hAnsi="Times New Roman"/>
          <w:sz w:val="22"/>
          <w:szCs w:val="22"/>
        </w:rPr>
        <w:t xml:space="preserve"> </w:t>
      </w:r>
      <w:r w:rsidR="005E1EF0" w:rsidRPr="008051EC">
        <w:rPr>
          <w:rFonts w:ascii="Times New Roman" w:hAnsi="Times New Roman"/>
          <w:sz w:val="22"/>
          <w:szCs w:val="22"/>
        </w:rPr>
        <w:t>/</w:t>
      </w:r>
      <w:r w:rsidR="006C5509" w:rsidRPr="008051EC">
        <w:rPr>
          <w:rFonts w:ascii="Times New Roman" w:hAnsi="Times New Roman"/>
          <w:sz w:val="22"/>
          <w:szCs w:val="22"/>
        </w:rPr>
        <w:t>COMALAT/BMAE (Bureau Maintenance Aéromobilité)</w:t>
      </w:r>
    </w:p>
    <w:p w:rsidR="00E5651F" w:rsidRPr="008051EC" w:rsidRDefault="00E5651F" w:rsidP="0015560A">
      <w:pPr>
        <w:ind w:right="-1190"/>
        <w:jc w:val="both"/>
        <w:rPr>
          <w:rFonts w:ascii="Times New Roman" w:hAnsi="Times New Roman"/>
          <w:b/>
          <w:sz w:val="22"/>
          <w:szCs w:val="22"/>
        </w:rPr>
      </w:pPr>
    </w:p>
    <w:p w:rsidR="0015560A" w:rsidRPr="008051EC" w:rsidRDefault="0015560A" w:rsidP="0015560A">
      <w:pPr>
        <w:ind w:right="-1190"/>
        <w:jc w:val="both"/>
        <w:rPr>
          <w:rFonts w:ascii="Times New Roman" w:hAnsi="Times New Roman"/>
          <w:b/>
          <w:sz w:val="22"/>
          <w:szCs w:val="22"/>
        </w:rPr>
      </w:pPr>
      <w:r w:rsidRPr="008051EC">
        <w:rPr>
          <w:rFonts w:ascii="Times New Roman" w:hAnsi="Times New Roman"/>
          <w:sz w:val="22"/>
          <w:szCs w:val="22"/>
        </w:rPr>
        <w:t>Armée de Terre / CESCOF (Centre d’Expertise et de Soutien du Combattant et des Forces)</w:t>
      </w:r>
    </w:p>
    <w:p w:rsidR="00E5651F" w:rsidRPr="008051EC" w:rsidRDefault="00E5651F" w:rsidP="0059506B">
      <w:pPr>
        <w:ind w:right="-1190"/>
        <w:jc w:val="both"/>
        <w:rPr>
          <w:rFonts w:ascii="Times New Roman" w:hAnsi="Times New Roman"/>
          <w:b/>
          <w:sz w:val="22"/>
          <w:szCs w:val="22"/>
        </w:rPr>
      </w:pPr>
    </w:p>
    <w:p w:rsidR="00C8590F" w:rsidRPr="008051EC" w:rsidRDefault="00C8590F" w:rsidP="0059506B">
      <w:pPr>
        <w:ind w:right="-1190"/>
        <w:jc w:val="both"/>
        <w:rPr>
          <w:rFonts w:ascii="Times New Roman" w:hAnsi="Times New Roman"/>
          <w:b/>
          <w:sz w:val="22"/>
          <w:szCs w:val="22"/>
        </w:rPr>
      </w:pPr>
      <w:r w:rsidRPr="008051EC">
        <w:rPr>
          <w:rFonts w:ascii="Times New Roman" w:hAnsi="Times New Roman"/>
          <w:sz w:val="22"/>
          <w:szCs w:val="22"/>
        </w:rPr>
        <w:t>CND</w:t>
      </w:r>
      <w:r w:rsidR="00CE23F0" w:rsidRPr="008051EC">
        <w:rPr>
          <w:rFonts w:ascii="Times New Roman" w:hAnsi="Times New Roman"/>
          <w:sz w:val="22"/>
          <w:szCs w:val="22"/>
        </w:rPr>
        <w:t xml:space="preserve"> (Centre de Normalisation de la Défense)</w:t>
      </w:r>
    </w:p>
    <w:p w:rsidR="00E5651F" w:rsidRPr="008051EC" w:rsidRDefault="00E5651F" w:rsidP="0059506B">
      <w:pPr>
        <w:ind w:right="-1190"/>
        <w:jc w:val="both"/>
        <w:rPr>
          <w:rFonts w:ascii="Times New Roman" w:hAnsi="Times New Roman"/>
          <w:b/>
          <w:sz w:val="22"/>
          <w:szCs w:val="22"/>
        </w:rPr>
      </w:pPr>
    </w:p>
    <w:p w:rsidR="00E5651F" w:rsidRPr="008051EC" w:rsidRDefault="005E1EF0" w:rsidP="0059506B">
      <w:pPr>
        <w:ind w:right="-1190"/>
        <w:jc w:val="both"/>
        <w:rPr>
          <w:rFonts w:ascii="Times New Roman" w:hAnsi="Times New Roman"/>
          <w:b/>
          <w:sz w:val="22"/>
          <w:szCs w:val="22"/>
        </w:rPr>
      </w:pPr>
      <w:r w:rsidRPr="008051EC">
        <w:rPr>
          <w:rFonts w:ascii="Times New Roman" w:hAnsi="Times New Roman"/>
          <w:sz w:val="22"/>
          <w:szCs w:val="22"/>
        </w:rPr>
        <w:t>DGA/DO/SMCO</w:t>
      </w:r>
      <w:r w:rsidR="00A95538">
        <w:rPr>
          <w:rFonts w:ascii="Times New Roman" w:hAnsi="Times New Roman"/>
          <w:sz w:val="22"/>
          <w:szCs w:val="22"/>
        </w:rPr>
        <w:t xml:space="preserve"> (Service du Maintien en Condition Opérationnelle)</w:t>
      </w:r>
    </w:p>
    <w:p w:rsidR="00E5651F" w:rsidRPr="008051EC" w:rsidRDefault="00E5651F" w:rsidP="0059506B">
      <w:pPr>
        <w:ind w:right="-1190"/>
        <w:jc w:val="both"/>
        <w:rPr>
          <w:rFonts w:ascii="Times New Roman" w:hAnsi="Times New Roman"/>
          <w:b/>
          <w:sz w:val="22"/>
          <w:szCs w:val="22"/>
        </w:rPr>
      </w:pPr>
    </w:p>
    <w:p w:rsidR="00215468" w:rsidRPr="008051EC" w:rsidRDefault="00D146F2" w:rsidP="0059506B">
      <w:pPr>
        <w:ind w:right="-1190"/>
        <w:jc w:val="both"/>
        <w:rPr>
          <w:rFonts w:ascii="Times New Roman" w:hAnsi="Times New Roman"/>
          <w:b/>
          <w:sz w:val="22"/>
          <w:szCs w:val="22"/>
        </w:rPr>
      </w:pPr>
      <w:r w:rsidRPr="008051EC">
        <w:rPr>
          <w:rFonts w:ascii="Times New Roman" w:hAnsi="Times New Roman"/>
          <w:sz w:val="22"/>
          <w:szCs w:val="22"/>
        </w:rPr>
        <w:t>D</w:t>
      </w:r>
      <w:r w:rsidR="00594F14" w:rsidRPr="008051EC">
        <w:rPr>
          <w:rFonts w:ascii="Times New Roman" w:hAnsi="Times New Roman"/>
          <w:sz w:val="22"/>
          <w:szCs w:val="22"/>
        </w:rPr>
        <w:t>C</w:t>
      </w:r>
      <w:r w:rsidRPr="008051EC">
        <w:rPr>
          <w:rFonts w:ascii="Times New Roman" w:hAnsi="Times New Roman"/>
          <w:sz w:val="22"/>
          <w:szCs w:val="22"/>
        </w:rPr>
        <w:t>SSF/SDL</w:t>
      </w:r>
      <w:r w:rsidR="000E2A58" w:rsidRPr="008051EC">
        <w:rPr>
          <w:rFonts w:ascii="Times New Roman" w:hAnsi="Times New Roman"/>
          <w:sz w:val="22"/>
          <w:szCs w:val="22"/>
        </w:rPr>
        <w:t xml:space="preserve"> (Direction Centrale du Service de Soutien de la Flotte)</w:t>
      </w:r>
    </w:p>
    <w:p w:rsidR="00E5651F" w:rsidRPr="008051EC" w:rsidRDefault="00E5651F" w:rsidP="0059506B">
      <w:pPr>
        <w:ind w:right="-1190"/>
        <w:jc w:val="both"/>
        <w:rPr>
          <w:rFonts w:ascii="Times New Roman" w:hAnsi="Times New Roman"/>
          <w:b/>
          <w:sz w:val="22"/>
          <w:szCs w:val="22"/>
        </w:rPr>
      </w:pPr>
    </w:p>
    <w:p w:rsidR="00A95538" w:rsidRPr="008051EC" w:rsidRDefault="00A95538" w:rsidP="00A95538">
      <w:pPr>
        <w:ind w:right="-1190"/>
        <w:jc w:val="both"/>
        <w:rPr>
          <w:rFonts w:ascii="Times New Roman" w:hAnsi="Times New Roman"/>
          <w:b/>
          <w:sz w:val="22"/>
          <w:szCs w:val="22"/>
        </w:rPr>
      </w:pPr>
      <w:r w:rsidRPr="008051EC">
        <w:rPr>
          <w:rFonts w:ascii="Times New Roman" w:hAnsi="Times New Roman"/>
          <w:sz w:val="22"/>
          <w:szCs w:val="22"/>
        </w:rPr>
        <w:t>EMA / Maintien en Condition Opérationnelle</w:t>
      </w:r>
    </w:p>
    <w:p w:rsidR="00A95538" w:rsidRDefault="00A95538" w:rsidP="0059506B">
      <w:pPr>
        <w:ind w:right="-1190"/>
        <w:jc w:val="both"/>
        <w:rPr>
          <w:rFonts w:ascii="Times New Roman" w:hAnsi="Times New Roman"/>
          <w:sz w:val="22"/>
          <w:szCs w:val="22"/>
        </w:rPr>
      </w:pPr>
    </w:p>
    <w:p w:rsidR="00D87AE3" w:rsidRPr="008051EC" w:rsidRDefault="00D87AE3" w:rsidP="0059506B">
      <w:pPr>
        <w:ind w:right="-1190"/>
        <w:jc w:val="both"/>
        <w:rPr>
          <w:rFonts w:ascii="Times New Roman" w:hAnsi="Times New Roman"/>
          <w:b/>
          <w:sz w:val="22"/>
          <w:szCs w:val="22"/>
        </w:rPr>
      </w:pPr>
      <w:r w:rsidRPr="008051EC">
        <w:rPr>
          <w:rFonts w:ascii="Times New Roman" w:hAnsi="Times New Roman"/>
          <w:sz w:val="22"/>
          <w:szCs w:val="22"/>
        </w:rPr>
        <w:t>Marine/ SLM Central</w:t>
      </w:r>
      <w:r w:rsidR="000E2A58" w:rsidRPr="008051EC">
        <w:rPr>
          <w:rFonts w:ascii="Times New Roman" w:hAnsi="Times New Roman"/>
          <w:sz w:val="22"/>
          <w:szCs w:val="22"/>
        </w:rPr>
        <w:t xml:space="preserve"> (Service Logistique de la Marine)</w:t>
      </w:r>
    </w:p>
    <w:p w:rsidR="00E5651F" w:rsidRPr="008051EC" w:rsidRDefault="00E5651F" w:rsidP="0059506B">
      <w:pPr>
        <w:ind w:right="-1190"/>
        <w:jc w:val="both"/>
        <w:rPr>
          <w:rFonts w:ascii="Times New Roman" w:hAnsi="Times New Roman"/>
          <w:b/>
          <w:sz w:val="22"/>
          <w:szCs w:val="22"/>
        </w:rPr>
      </w:pPr>
    </w:p>
    <w:p w:rsidR="00E5651F" w:rsidRPr="008051EC" w:rsidRDefault="009B62B9" w:rsidP="0059506B">
      <w:pPr>
        <w:ind w:right="-1190"/>
        <w:jc w:val="both"/>
        <w:rPr>
          <w:rFonts w:ascii="Times New Roman" w:hAnsi="Times New Roman"/>
          <w:b/>
          <w:snapToGrid w:val="0"/>
          <w:sz w:val="22"/>
          <w:szCs w:val="22"/>
        </w:rPr>
      </w:pPr>
      <w:r w:rsidRPr="008051EC">
        <w:rPr>
          <w:rFonts w:ascii="Times New Roman" w:hAnsi="Times New Roman"/>
          <w:sz w:val="22"/>
          <w:szCs w:val="22"/>
        </w:rPr>
        <w:t>SEILA</w:t>
      </w:r>
      <w:r w:rsidRPr="008051EC">
        <w:rPr>
          <w:rFonts w:ascii="Times New Roman" w:hAnsi="Times New Roman"/>
          <w:snapToGrid w:val="0"/>
          <w:sz w:val="22"/>
          <w:szCs w:val="22"/>
        </w:rPr>
        <w:t xml:space="preserve"> (Syndicat de l’Emballage Industriel et de la Logistique Associée)</w:t>
      </w:r>
    </w:p>
    <w:p w:rsidR="00A95538" w:rsidRDefault="00A95538" w:rsidP="00A95538">
      <w:pPr>
        <w:ind w:right="-470"/>
        <w:jc w:val="both"/>
        <w:rPr>
          <w:rFonts w:ascii="Times New Roman" w:hAnsi="Times New Roman"/>
          <w:sz w:val="22"/>
          <w:szCs w:val="22"/>
        </w:rPr>
      </w:pPr>
    </w:p>
    <w:p w:rsidR="00A95538" w:rsidRPr="008051EC" w:rsidRDefault="00A95538" w:rsidP="00A95538">
      <w:pPr>
        <w:ind w:right="-470"/>
        <w:jc w:val="both"/>
        <w:rPr>
          <w:rFonts w:ascii="Times New Roman" w:hAnsi="Times New Roman"/>
          <w:b/>
          <w:sz w:val="22"/>
          <w:szCs w:val="22"/>
        </w:rPr>
      </w:pPr>
      <w:r w:rsidRPr="008051EC">
        <w:rPr>
          <w:rFonts w:ascii="Times New Roman" w:hAnsi="Times New Roman"/>
          <w:sz w:val="22"/>
          <w:szCs w:val="22"/>
        </w:rPr>
        <w:t>SIMMAD (</w:t>
      </w:r>
      <w:r w:rsidR="0062049A" w:rsidRPr="004A01E3">
        <w:rPr>
          <w:rFonts w:ascii="Times New Roman" w:hAnsi="Times New Roman"/>
          <w:sz w:val="22"/>
          <w:szCs w:val="22"/>
        </w:rPr>
        <w:t>Structure Intégrée du Maintien en condition opérationnelle des Matériels Aéronautiques du ministère de la Défense</w:t>
      </w:r>
      <w:r w:rsidRPr="008051EC">
        <w:rPr>
          <w:rFonts w:ascii="Times New Roman" w:hAnsi="Times New Roman"/>
          <w:sz w:val="22"/>
          <w:szCs w:val="22"/>
        </w:rPr>
        <w:t>)/DSMR</w:t>
      </w:r>
    </w:p>
    <w:p w:rsidR="00A95538" w:rsidRDefault="00A95538" w:rsidP="00A95538">
      <w:pPr>
        <w:ind w:right="-1190"/>
        <w:jc w:val="both"/>
        <w:rPr>
          <w:rFonts w:ascii="Times New Roman" w:hAnsi="Times New Roman"/>
          <w:sz w:val="22"/>
          <w:szCs w:val="22"/>
        </w:rPr>
      </w:pPr>
    </w:p>
    <w:p w:rsidR="00A95538" w:rsidRPr="008051EC" w:rsidRDefault="00A95538" w:rsidP="00A95538">
      <w:pPr>
        <w:ind w:right="-1190"/>
        <w:jc w:val="both"/>
        <w:rPr>
          <w:rFonts w:ascii="Times New Roman" w:hAnsi="Times New Roman"/>
          <w:b/>
          <w:sz w:val="22"/>
          <w:szCs w:val="22"/>
        </w:rPr>
      </w:pPr>
      <w:r w:rsidRPr="008051EC">
        <w:rPr>
          <w:rFonts w:ascii="Times New Roman" w:hAnsi="Times New Roman"/>
          <w:sz w:val="22"/>
          <w:szCs w:val="22"/>
        </w:rPr>
        <w:t>SIMMT (Structure intégrée du maintien en Condition Opérationnelle des Matériels Terrestres)/STM Poitiers</w:t>
      </w:r>
    </w:p>
    <w:p w:rsidR="00A95538" w:rsidRDefault="00A95538" w:rsidP="00E5651F">
      <w:pPr>
        <w:pStyle w:val="Titrecentre"/>
        <w:rPr>
          <w:rFonts w:ascii="Times New Roman" w:hAnsi="Times New Roman"/>
          <w:snapToGrid w:val="0"/>
        </w:rPr>
      </w:pPr>
    </w:p>
    <w:p w:rsidR="00E5651F" w:rsidRDefault="00E5651F" w:rsidP="00E5651F">
      <w:pPr>
        <w:pStyle w:val="Titrecentre"/>
        <w:rPr>
          <w:snapToGrid w:val="0"/>
        </w:rPr>
      </w:pPr>
      <w:r w:rsidRPr="008051EC">
        <w:rPr>
          <w:rFonts w:ascii="Times New Roman" w:hAnsi="Times New Roman"/>
          <w:snapToGrid w:val="0"/>
        </w:rPr>
        <w:br w:type="page"/>
      </w:r>
      <w:r w:rsidRPr="00662F38">
        <w:lastRenderedPageBreak/>
        <w:t>avant</w:t>
      </w:r>
      <w:r>
        <w:rPr>
          <w:snapToGrid w:val="0"/>
        </w:rPr>
        <w:t>-propos</w:t>
      </w:r>
    </w:p>
    <w:p w:rsidR="00E5651F" w:rsidRPr="00345CE8" w:rsidRDefault="00E5651F" w:rsidP="00E5651F">
      <w:pPr>
        <w:pStyle w:val="ParagrapheModle"/>
        <w:rPr>
          <w:b/>
          <w:snapToGrid w:val="0"/>
        </w:rPr>
      </w:pPr>
    </w:p>
    <w:p w:rsidR="00E5651F" w:rsidRPr="008051EC" w:rsidRDefault="00E5651F" w:rsidP="00E5651F">
      <w:pPr>
        <w:pStyle w:val="ParagrapheModle"/>
        <w:rPr>
          <w:rFonts w:ascii="Times New Roman" w:hAnsi="Times New Roman"/>
          <w:b/>
          <w:snapToGrid w:val="0"/>
        </w:rPr>
      </w:pPr>
      <w:r w:rsidRPr="008051EC">
        <w:rPr>
          <w:rFonts w:ascii="Times New Roman" w:hAnsi="Times New Roman"/>
          <w:snapToGrid w:val="0"/>
        </w:rPr>
        <w:t>Les normes suivantes portant sur le conditionnement et les emballages utilisés pour la protection des matériels de défense sont déclassées depuis 2007 (elles restent toutefois valables pour les matériels en service mais non valables pour les études nouvelles) :</w:t>
      </w:r>
      <w:r w:rsidRPr="008051EC">
        <w:rPr>
          <w:rFonts w:ascii="Times New Roman" w:hAnsi="Times New Roman"/>
        </w:rPr>
        <w:t xml:space="preserve"> </w:t>
      </w:r>
    </w:p>
    <w:p w:rsidR="00E5651F" w:rsidRPr="008051EC" w:rsidRDefault="00E5651F" w:rsidP="00E5651F">
      <w:pPr>
        <w:pStyle w:val="retrait1"/>
        <w:spacing w:before="120"/>
        <w:ind w:left="714" w:hanging="357"/>
        <w:jc w:val="both"/>
        <w:rPr>
          <w:rFonts w:ascii="Times New Roman" w:hAnsi="Times New Roman"/>
          <w:b/>
          <w:sz w:val="22"/>
          <w:szCs w:val="22"/>
        </w:rPr>
      </w:pPr>
      <w:r w:rsidRPr="008051EC">
        <w:rPr>
          <w:rFonts w:ascii="Times New Roman" w:hAnsi="Times New Roman"/>
          <w:sz w:val="22"/>
          <w:szCs w:val="22"/>
        </w:rPr>
        <w:t>GAM EMB 1 : Conditions générales de définition, de réalisation et de contrôle des emballages édition 1996</w:t>
      </w:r>
    </w:p>
    <w:p w:rsidR="00E5651F" w:rsidRPr="008051EC" w:rsidRDefault="00E5651F" w:rsidP="00E5651F">
      <w:pPr>
        <w:pStyle w:val="retrait1"/>
        <w:jc w:val="both"/>
        <w:rPr>
          <w:rFonts w:ascii="Times New Roman" w:hAnsi="Times New Roman"/>
          <w:b/>
          <w:snapToGrid w:val="0"/>
          <w:sz w:val="22"/>
          <w:szCs w:val="22"/>
        </w:rPr>
      </w:pPr>
      <w:r w:rsidRPr="008051EC">
        <w:rPr>
          <w:rFonts w:ascii="Times New Roman" w:hAnsi="Times New Roman"/>
          <w:sz w:val="22"/>
          <w:szCs w:val="22"/>
        </w:rPr>
        <w:t>GAM EMB 2 : Méthodes de réalisation du conditionnement et de l’emballage – protections physico-chimiques et mécaniques édition 1994</w:t>
      </w:r>
      <w:r w:rsidR="00E2179A">
        <w:rPr>
          <w:rFonts w:ascii="Times New Roman" w:hAnsi="Times New Roman"/>
          <w:sz w:val="22"/>
          <w:szCs w:val="22"/>
        </w:rPr>
        <w:t>.</w:t>
      </w:r>
    </w:p>
    <w:p w:rsidR="00E5651F" w:rsidRPr="008051EC" w:rsidRDefault="00E5651F" w:rsidP="00E5651F">
      <w:pPr>
        <w:pStyle w:val="ParagrapheModle"/>
        <w:spacing w:before="0"/>
        <w:rPr>
          <w:rFonts w:ascii="Times New Roman" w:hAnsi="Times New Roman"/>
          <w:b/>
          <w:snapToGrid w:val="0"/>
        </w:rPr>
      </w:pPr>
    </w:p>
    <w:p w:rsidR="00E5651F" w:rsidRPr="008051EC" w:rsidRDefault="00DE5CF7" w:rsidP="00E5651F">
      <w:pPr>
        <w:pStyle w:val="ParagrapheModle"/>
        <w:spacing w:before="0"/>
        <w:rPr>
          <w:rFonts w:ascii="Times New Roman" w:hAnsi="Times New Roman"/>
          <w:b/>
        </w:rPr>
      </w:pPr>
      <w:r>
        <w:rPr>
          <w:rFonts w:ascii="Times New Roman" w:hAnsi="Times New Roman"/>
          <w:snapToGrid w:val="0"/>
        </w:rPr>
        <w:t xml:space="preserve">Le présent </w:t>
      </w:r>
      <w:r w:rsidR="00E5651F" w:rsidRPr="008051EC">
        <w:rPr>
          <w:rFonts w:ascii="Times New Roman" w:hAnsi="Times New Roman"/>
        </w:rPr>
        <w:t>document répond au besoin de mise à jour de la normalisation dans le domaine du conditionnement et des emballages</w:t>
      </w:r>
      <w:r w:rsidR="00FE72A0">
        <w:rPr>
          <w:rFonts w:ascii="Times New Roman" w:hAnsi="Times New Roman"/>
        </w:rPr>
        <w:t xml:space="preserve">, à l’attention des spécificateurs du Ministère. Les méthodes de conditionnement et d’emballage sont principalement du ressort de l’industriel.  </w:t>
      </w:r>
    </w:p>
    <w:p w:rsidR="00E5651F" w:rsidRPr="008051EC" w:rsidRDefault="00E5651F" w:rsidP="00E5651F">
      <w:pPr>
        <w:pStyle w:val="ParagrapheModle"/>
        <w:rPr>
          <w:rFonts w:ascii="Times New Roman" w:hAnsi="Times New Roman"/>
          <w:b/>
        </w:rPr>
      </w:pPr>
      <w:r w:rsidRPr="008051EC">
        <w:rPr>
          <w:rFonts w:ascii="Times New Roman" w:hAnsi="Times New Roman"/>
          <w:snapToGrid w:val="0"/>
        </w:rPr>
        <w:t>Il</w:t>
      </w:r>
      <w:r w:rsidRPr="008051EC">
        <w:rPr>
          <w:rFonts w:ascii="Times New Roman" w:hAnsi="Times New Roman"/>
        </w:rPr>
        <w:t xml:space="preserve"> </w:t>
      </w:r>
      <w:r w:rsidRPr="008051EC">
        <w:rPr>
          <w:rFonts w:ascii="Times New Roman" w:hAnsi="Times New Roman"/>
          <w:snapToGrid w:val="0"/>
        </w:rPr>
        <w:t>présente les</w:t>
      </w:r>
      <w:r w:rsidRPr="008051EC">
        <w:rPr>
          <w:rFonts w:ascii="Times New Roman" w:hAnsi="Times New Roman"/>
        </w:rPr>
        <w:t xml:space="preserve"> exigences de performances en termes de conditionnement et d’emballage pour la protection des matériels de défense vis-à-vis des contraintes climatiques et mécaniques, et en particulier les principes de gestion et d’assurance de la qualité.</w:t>
      </w:r>
    </w:p>
    <w:p w:rsidR="00E5651F" w:rsidRPr="008051EC" w:rsidRDefault="00E5651F" w:rsidP="00E5651F">
      <w:pPr>
        <w:pStyle w:val="ParagrapheModle"/>
        <w:rPr>
          <w:rFonts w:ascii="Times New Roman" w:hAnsi="Times New Roman"/>
          <w:b/>
        </w:rPr>
      </w:pPr>
      <w:r w:rsidRPr="008051EC">
        <w:rPr>
          <w:rFonts w:ascii="Times New Roman" w:hAnsi="Times New Roman"/>
        </w:rPr>
        <w:t xml:space="preserve">Ce document est un guide d’utilisation du STANAG 4280 édition </w:t>
      </w:r>
      <w:r w:rsidR="00EB54D6" w:rsidRPr="008051EC">
        <w:rPr>
          <w:rFonts w:ascii="Times New Roman" w:hAnsi="Times New Roman"/>
        </w:rPr>
        <w:t xml:space="preserve">3 </w:t>
      </w:r>
      <w:r w:rsidRPr="008051EC">
        <w:rPr>
          <w:rFonts w:ascii="Times New Roman" w:hAnsi="Times New Roman"/>
        </w:rPr>
        <w:t>«</w:t>
      </w:r>
      <w:r w:rsidR="008B7DB9">
        <w:rPr>
          <w:rFonts w:ascii="Times New Roman" w:hAnsi="Times New Roman"/>
        </w:rPr>
        <w:t>C</w:t>
      </w:r>
      <w:r w:rsidR="00EB54D6" w:rsidRPr="008051EC">
        <w:rPr>
          <w:rFonts w:ascii="Times New Roman" w:hAnsi="Times New Roman"/>
        </w:rPr>
        <w:t xml:space="preserve">onditionnement et </w:t>
      </w:r>
      <w:r w:rsidR="008B7DB9">
        <w:rPr>
          <w:rFonts w:ascii="Times New Roman" w:hAnsi="Times New Roman"/>
        </w:rPr>
        <w:t>E</w:t>
      </w:r>
      <w:r w:rsidRPr="008051EC">
        <w:rPr>
          <w:rFonts w:ascii="Times New Roman" w:hAnsi="Times New Roman"/>
        </w:rPr>
        <w:t>mballage </w:t>
      </w:r>
      <w:r w:rsidR="008B7DB9">
        <w:rPr>
          <w:rFonts w:ascii="Times New Roman" w:hAnsi="Times New Roman"/>
        </w:rPr>
        <w:t>OTAN</w:t>
      </w:r>
      <w:r w:rsidRPr="008051EC">
        <w:rPr>
          <w:rFonts w:ascii="Times New Roman" w:hAnsi="Times New Roman"/>
        </w:rPr>
        <w:t xml:space="preserve">». Il fait le lien </w:t>
      </w:r>
      <w:r w:rsidR="00E2179A">
        <w:rPr>
          <w:rFonts w:ascii="Times New Roman" w:hAnsi="Times New Roman"/>
        </w:rPr>
        <w:t>avec</w:t>
      </w:r>
      <w:r w:rsidRPr="008051EC">
        <w:rPr>
          <w:rFonts w:ascii="Times New Roman" w:hAnsi="Times New Roman"/>
        </w:rPr>
        <w:t xml:space="preserve"> l</w:t>
      </w:r>
      <w:r w:rsidR="00E2179A">
        <w:rPr>
          <w:rFonts w:ascii="Times New Roman" w:hAnsi="Times New Roman"/>
        </w:rPr>
        <w:t>a classification et les méthodes du SEILA ; il rappelle également les</w:t>
      </w:r>
      <w:r w:rsidRPr="008051EC">
        <w:rPr>
          <w:rFonts w:ascii="Times New Roman" w:hAnsi="Times New Roman"/>
        </w:rPr>
        <w:t xml:space="preserve"> classes d’emballage de la GAM EMB 1 qui sont à remplacer par les niveaux OTAN définis dans ce STANAG, et précise les éléments du système documentaire associé aux emballages permettant d’assurer la traçabilité par le fournisseur. </w:t>
      </w:r>
    </w:p>
    <w:p w:rsidR="00E5651F" w:rsidRPr="008051EC" w:rsidRDefault="00E5651F" w:rsidP="00E5651F">
      <w:pPr>
        <w:pStyle w:val="ParagrapheModle"/>
        <w:rPr>
          <w:rFonts w:ascii="Times New Roman" w:hAnsi="Times New Roman"/>
          <w:b/>
        </w:rPr>
      </w:pPr>
      <w:r w:rsidRPr="008051EC">
        <w:rPr>
          <w:rFonts w:ascii="Times New Roman" w:hAnsi="Times New Roman"/>
        </w:rPr>
        <w:t>Il est à utiliser pour la définition des exigences de conditionnement et d’emballage dans le cadre des contrats d’approvisionnement de matériels</w:t>
      </w:r>
      <w:r w:rsidR="00E702F2">
        <w:rPr>
          <w:rFonts w:ascii="Times New Roman" w:hAnsi="Times New Roman"/>
        </w:rPr>
        <w:t xml:space="preserve"> et de MCO</w:t>
      </w:r>
      <w:r w:rsidRPr="008051EC">
        <w:rPr>
          <w:rFonts w:ascii="Times New Roman" w:hAnsi="Times New Roman"/>
        </w:rPr>
        <w:t>.</w:t>
      </w:r>
    </w:p>
    <w:p w:rsidR="009B62B9" w:rsidRPr="00345CE8" w:rsidRDefault="009B62B9" w:rsidP="0059506B">
      <w:pPr>
        <w:ind w:right="-1190"/>
        <w:jc w:val="both"/>
        <w:rPr>
          <w:b/>
        </w:rPr>
      </w:pPr>
    </w:p>
    <w:p w:rsidR="00D146F2" w:rsidRPr="00345CE8" w:rsidRDefault="00D146F2" w:rsidP="0059506B">
      <w:pPr>
        <w:ind w:right="-1190"/>
        <w:jc w:val="both"/>
        <w:rPr>
          <w:b/>
        </w:rPr>
      </w:pPr>
    </w:p>
    <w:p w:rsidR="003C5EB4" w:rsidRPr="009B62B9" w:rsidRDefault="003C5EB4" w:rsidP="00381874"/>
    <w:p w:rsidR="003C5EB4" w:rsidRDefault="003C5EB4" w:rsidP="00381874"/>
    <w:p w:rsidR="00053DF6" w:rsidRDefault="00053DF6" w:rsidP="00381874"/>
    <w:p w:rsidR="00053DF6" w:rsidRDefault="00053DF6" w:rsidP="00381874"/>
    <w:p w:rsidR="00053DF6" w:rsidRDefault="00053DF6" w:rsidP="00381874"/>
    <w:p w:rsidR="00053DF6" w:rsidRDefault="00053DF6" w:rsidP="00381874"/>
    <w:p w:rsidR="00053DF6" w:rsidRDefault="00053DF6" w:rsidP="00381874"/>
    <w:p w:rsidR="00053DF6" w:rsidRDefault="00053DF6" w:rsidP="00381874"/>
    <w:p w:rsidR="00053DF6" w:rsidRDefault="00053DF6" w:rsidP="00381874"/>
    <w:p w:rsidR="00053DF6" w:rsidRDefault="00053DF6" w:rsidP="00381874"/>
    <w:p w:rsidR="00053DF6" w:rsidRDefault="00053DF6" w:rsidP="00381874"/>
    <w:p w:rsidR="00053DF6" w:rsidRDefault="00053DF6" w:rsidP="00381874"/>
    <w:p w:rsidR="00053DF6" w:rsidRDefault="00053DF6" w:rsidP="00381874"/>
    <w:p w:rsidR="00053DF6" w:rsidRDefault="00053DF6" w:rsidP="00381874"/>
    <w:p w:rsidR="00053DF6" w:rsidRDefault="00053DF6" w:rsidP="00381874"/>
    <w:p w:rsidR="00053DF6" w:rsidRDefault="00053DF6" w:rsidP="00381874"/>
    <w:p w:rsidR="00053DF6" w:rsidRDefault="00053DF6" w:rsidP="00381874"/>
    <w:p w:rsidR="00053DF6" w:rsidRDefault="00053DF6" w:rsidP="00381874"/>
    <w:p w:rsidR="00053DF6" w:rsidRDefault="00053DF6" w:rsidP="00381874"/>
    <w:p w:rsidR="00053DF6" w:rsidRDefault="00053DF6" w:rsidP="00381874"/>
    <w:p w:rsidR="00053DF6" w:rsidRPr="009B62B9" w:rsidRDefault="00053DF6" w:rsidP="00381874">
      <w:pPr>
        <w:sectPr w:rsidR="00053DF6" w:rsidRPr="009B62B9" w:rsidSect="00454428">
          <w:headerReference w:type="default" r:id="rId14"/>
          <w:pgSz w:w="11906" w:h="16838" w:code="9"/>
          <w:pgMar w:top="1134" w:right="1134" w:bottom="1134" w:left="1134" w:header="567" w:footer="284" w:gutter="0"/>
          <w:cols w:space="708"/>
          <w:docGrid w:linePitch="360"/>
        </w:sectPr>
      </w:pPr>
    </w:p>
    <w:p w:rsidR="00AE25E2" w:rsidRDefault="004C15D7" w:rsidP="004C15D7">
      <w:pPr>
        <w:tabs>
          <w:tab w:val="left" w:pos="921"/>
          <w:tab w:val="center" w:pos="4932"/>
        </w:tabs>
        <w:rPr>
          <w:b/>
          <w:bCs/>
          <w:color w:val="000080"/>
        </w:rPr>
      </w:pPr>
      <w:r>
        <w:rPr>
          <w:color w:val="000080"/>
        </w:rPr>
        <w:lastRenderedPageBreak/>
        <w:tab/>
      </w:r>
      <w:r>
        <w:rPr>
          <w:color w:val="000080"/>
        </w:rPr>
        <w:tab/>
      </w:r>
      <w:r w:rsidR="00AE25E2">
        <w:rPr>
          <w:color w:val="000080"/>
        </w:rPr>
        <w:t>TABLE DES MATIÈRES</w:t>
      </w:r>
    </w:p>
    <w:p w:rsidR="00AE25E2" w:rsidRPr="006C0EF8" w:rsidRDefault="00AE25E2" w:rsidP="00AE25E2">
      <w:pPr>
        <w:pStyle w:val="ParagrapheModle"/>
        <w:spacing w:line="400" w:lineRule="exact"/>
        <w:jc w:val="center"/>
        <w:rPr>
          <w:b/>
          <w:color w:val="002060"/>
          <w:spacing w:val="60"/>
          <w:position w:val="-12"/>
          <w:sz w:val="32"/>
          <w:szCs w:val="32"/>
        </w:rPr>
      </w:pPr>
      <w:bookmarkStart w:id="0" w:name="_Toc528983364"/>
      <w:r w:rsidRPr="006C0EF8">
        <w:rPr>
          <w:color w:val="002060"/>
          <w:spacing w:val="60"/>
          <w:position w:val="-12"/>
          <w:sz w:val="32"/>
          <w:szCs w:val="32"/>
        </w:rPr>
        <w:t>*</w:t>
      </w:r>
    </w:p>
    <w:p w:rsidR="0001124A" w:rsidRPr="006C0EF8" w:rsidRDefault="00AE25E2" w:rsidP="00D120F0">
      <w:pPr>
        <w:pStyle w:val="ParagrapheModle"/>
        <w:keepNext/>
        <w:spacing w:before="0" w:after="360" w:line="400" w:lineRule="exact"/>
        <w:jc w:val="center"/>
        <w:rPr>
          <w:rFonts w:ascii="Times New Roman" w:hAnsi="Times New Roman"/>
          <w:color w:val="002060"/>
        </w:rPr>
      </w:pPr>
      <w:r w:rsidRPr="006C0EF8">
        <w:rPr>
          <w:rFonts w:ascii="Times New Roman" w:hAnsi="Times New Roman"/>
          <w:color w:val="002060"/>
          <w:spacing w:val="60"/>
        </w:rPr>
        <w:t>* *</w:t>
      </w:r>
      <w:bookmarkStart w:id="1" w:name="_Toc78087111"/>
      <w:bookmarkStart w:id="2" w:name="_Toc78607467"/>
      <w:bookmarkEnd w:id="0"/>
    </w:p>
    <w:p w:rsidR="00034041" w:rsidRPr="006C0EF8" w:rsidRDefault="004E4DB1" w:rsidP="00134BB3">
      <w:pPr>
        <w:pStyle w:val="En-ttedetabledesmatires"/>
        <w:rPr>
          <w:rFonts w:ascii="Times New Roman" w:hAnsi="Times New Roman" w:cs="Times New Roman"/>
          <w:color w:val="002060"/>
          <w:sz w:val="24"/>
          <w:szCs w:val="24"/>
        </w:rPr>
      </w:pPr>
      <w:r w:rsidRPr="006C0EF8">
        <w:rPr>
          <w:color w:val="002060"/>
        </w:rPr>
        <w:tab/>
      </w:r>
    </w:p>
    <w:sdt>
      <w:sdtPr>
        <w:rPr>
          <w:rFonts w:ascii="Times New Roman" w:hAnsi="Times New Roman"/>
          <w:b/>
          <w:bCs/>
          <w:color w:val="002060"/>
          <w:sz w:val="24"/>
          <w:szCs w:val="24"/>
        </w:rPr>
        <w:id w:val="1013196066"/>
        <w:docPartObj>
          <w:docPartGallery w:val="Table of Contents"/>
          <w:docPartUnique/>
        </w:docPartObj>
      </w:sdtPr>
      <w:sdtEndPr>
        <w:rPr>
          <w:b w:val="0"/>
          <w:bCs w:val="0"/>
          <w:color w:val="auto"/>
        </w:rPr>
      </w:sdtEndPr>
      <w:sdtContent>
        <w:p w:rsidR="00134BB3" w:rsidRPr="006C0EF8" w:rsidRDefault="00134BB3" w:rsidP="007C6213">
          <w:pPr>
            <w:rPr>
              <w:rFonts w:ascii="Times New Roman" w:hAnsi="Times New Roman"/>
              <w:b/>
              <w:color w:val="002060"/>
              <w:sz w:val="24"/>
              <w:szCs w:val="24"/>
            </w:rPr>
          </w:pPr>
        </w:p>
        <w:p w:rsidR="00220581" w:rsidRDefault="006E3FA7">
          <w:pPr>
            <w:pStyle w:val="TM1"/>
            <w:tabs>
              <w:tab w:val="left" w:pos="560"/>
              <w:tab w:val="right" w:leader="dot" w:pos="9854"/>
            </w:tabs>
            <w:rPr>
              <w:rFonts w:asciiTheme="minorHAnsi" w:eastAsiaTheme="minorEastAsia" w:hAnsiTheme="minorHAnsi" w:cstheme="minorBidi"/>
              <w:b w:val="0"/>
              <w:bCs w:val="0"/>
              <w:smallCaps w:val="0"/>
              <w:noProof/>
              <w:color w:val="auto"/>
              <w:sz w:val="22"/>
              <w:szCs w:val="22"/>
            </w:rPr>
          </w:pPr>
          <w:r>
            <w:rPr>
              <w:rFonts w:ascii="Times New Roman" w:hAnsi="Times New Roman"/>
              <w:bCs w:val="0"/>
              <w:smallCaps w:val="0"/>
              <w:color w:val="002060"/>
            </w:rPr>
            <w:fldChar w:fldCharType="begin"/>
          </w:r>
          <w:r>
            <w:rPr>
              <w:rFonts w:ascii="Times New Roman" w:hAnsi="Times New Roman"/>
              <w:bCs w:val="0"/>
              <w:smallCaps w:val="0"/>
              <w:color w:val="002060"/>
            </w:rPr>
            <w:instrText xml:space="preserve"> TOC \o "1-3" \h \z \t "ANNEX;1;ANNEXN;2" </w:instrText>
          </w:r>
          <w:r>
            <w:rPr>
              <w:rFonts w:ascii="Times New Roman" w:hAnsi="Times New Roman"/>
              <w:bCs w:val="0"/>
              <w:smallCaps w:val="0"/>
              <w:color w:val="002060"/>
            </w:rPr>
            <w:fldChar w:fldCharType="separate"/>
          </w:r>
          <w:hyperlink w:anchor="_Toc421711740" w:history="1">
            <w:r w:rsidR="00220581" w:rsidRPr="00A52335">
              <w:rPr>
                <w:rStyle w:val="Lienhypertexte"/>
                <w:rFonts w:ascii="Times New Roman" w:hAnsi="Times New Roman"/>
                <w:noProof/>
                <w:snapToGrid w:val="0"/>
              </w:rPr>
              <w:t>1 -</w:t>
            </w:r>
            <w:r w:rsidR="00220581">
              <w:rPr>
                <w:rFonts w:asciiTheme="minorHAnsi" w:eastAsiaTheme="minorEastAsia" w:hAnsiTheme="minorHAnsi" w:cstheme="minorBidi"/>
                <w:b w:val="0"/>
                <w:bCs w:val="0"/>
                <w:smallCaps w:val="0"/>
                <w:noProof/>
                <w:color w:val="auto"/>
                <w:sz w:val="22"/>
                <w:szCs w:val="22"/>
              </w:rPr>
              <w:tab/>
            </w:r>
            <w:r w:rsidR="00220581" w:rsidRPr="00A52335">
              <w:rPr>
                <w:rStyle w:val="Lienhypertexte"/>
                <w:rFonts w:ascii="Times New Roman" w:hAnsi="Times New Roman"/>
                <w:noProof/>
                <w:snapToGrid w:val="0"/>
              </w:rPr>
              <w:t>Objet</w:t>
            </w:r>
            <w:r w:rsidR="00220581">
              <w:rPr>
                <w:noProof/>
                <w:webHidden/>
              </w:rPr>
              <w:tab/>
            </w:r>
            <w:r w:rsidR="00220581">
              <w:rPr>
                <w:noProof/>
                <w:webHidden/>
              </w:rPr>
              <w:fldChar w:fldCharType="begin"/>
            </w:r>
            <w:r w:rsidR="00220581">
              <w:rPr>
                <w:noProof/>
                <w:webHidden/>
              </w:rPr>
              <w:instrText xml:space="preserve"> PAGEREF _Toc421711740 \h </w:instrText>
            </w:r>
            <w:r w:rsidR="00220581">
              <w:rPr>
                <w:noProof/>
                <w:webHidden/>
              </w:rPr>
            </w:r>
            <w:r w:rsidR="00220581">
              <w:rPr>
                <w:noProof/>
                <w:webHidden/>
              </w:rPr>
              <w:fldChar w:fldCharType="separate"/>
            </w:r>
            <w:r w:rsidR="004C15D7">
              <w:rPr>
                <w:noProof/>
                <w:webHidden/>
              </w:rPr>
              <w:t>7</w:t>
            </w:r>
            <w:r w:rsidR="00220581">
              <w:rPr>
                <w:noProof/>
                <w:webHidden/>
              </w:rPr>
              <w:fldChar w:fldCharType="end"/>
            </w:r>
          </w:hyperlink>
        </w:p>
        <w:p w:rsidR="00220581" w:rsidRDefault="00334FD9">
          <w:pPr>
            <w:pStyle w:val="TM1"/>
            <w:tabs>
              <w:tab w:val="left" w:pos="560"/>
              <w:tab w:val="right" w:leader="dot" w:pos="9854"/>
            </w:tabs>
            <w:rPr>
              <w:rFonts w:asciiTheme="minorHAnsi" w:eastAsiaTheme="minorEastAsia" w:hAnsiTheme="minorHAnsi" w:cstheme="minorBidi"/>
              <w:b w:val="0"/>
              <w:bCs w:val="0"/>
              <w:smallCaps w:val="0"/>
              <w:noProof/>
              <w:color w:val="auto"/>
              <w:sz w:val="22"/>
              <w:szCs w:val="22"/>
            </w:rPr>
          </w:pPr>
          <w:hyperlink w:anchor="_Toc421711741" w:history="1">
            <w:r w:rsidR="00220581" w:rsidRPr="00A52335">
              <w:rPr>
                <w:rStyle w:val="Lienhypertexte"/>
                <w:noProof/>
              </w:rPr>
              <w:t>2 -</w:t>
            </w:r>
            <w:r w:rsidR="00220581">
              <w:rPr>
                <w:rFonts w:asciiTheme="minorHAnsi" w:eastAsiaTheme="minorEastAsia" w:hAnsiTheme="minorHAnsi" w:cstheme="minorBidi"/>
                <w:b w:val="0"/>
                <w:bCs w:val="0"/>
                <w:smallCaps w:val="0"/>
                <w:noProof/>
                <w:color w:val="auto"/>
                <w:sz w:val="22"/>
                <w:szCs w:val="22"/>
              </w:rPr>
              <w:tab/>
            </w:r>
            <w:r w:rsidR="00220581" w:rsidRPr="00A52335">
              <w:rPr>
                <w:rStyle w:val="Lienhypertexte"/>
                <w:noProof/>
              </w:rPr>
              <w:t>Domaine d’application</w:t>
            </w:r>
            <w:r w:rsidR="00220581">
              <w:rPr>
                <w:noProof/>
                <w:webHidden/>
              </w:rPr>
              <w:tab/>
            </w:r>
            <w:r w:rsidR="00220581">
              <w:rPr>
                <w:noProof/>
                <w:webHidden/>
              </w:rPr>
              <w:fldChar w:fldCharType="begin"/>
            </w:r>
            <w:r w:rsidR="00220581">
              <w:rPr>
                <w:noProof/>
                <w:webHidden/>
              </w:rPr>
              <w:instrText xml:space="preserve"> PAGEREF _Toc421711741 \h </w:instrText>
            </w:r>
            <w:r w:rsidR="00220581">
              <w:rPr>
                <w:noProof/>
                <w:webHidden/>
              </w:rPr>
            </w:r>
            <w:r w:rsidR="00220581">
              <w:rPr>
                <w:noProof/>
                <w:webHidden/>
              </w:rPr>
              <w:fldChar w:fldCharType="separate"/>
            </w:r>
            <w:r w:rsidR="004C15D7">
              <w:rPr>
                <w:noProof/>
                <w:webHidden/>
              </w:rPr>
              <w:t>7</w:t>
            </w:r>
            <w:r w:rsidR="00220581">
              <w:rPr>
                <w:noProof/>
                <w:webHidden/>
              </w:rPr>
              <w:fldChar w:fldCharType="end"/>
            </w:r>
          </w:hyperlink>
        </w:p>
        <w:p w:rsidR="00220581" w:rsidRDefault="00334FD9">
          <w:pPr>
            <w:pStyle w:val="TM1"/>
            <w:tabs>
              <w:tab w:val="left" w:pos="560"/>
              <w:tab w:val="right" w:leader="dot" w:pos="9854"/>
            </w:tabs>
            <w:rPr>
              <w:rFonts w:asciiTheme="minorHAnsi" w:eastAsiaTheme="minorEastAsia" w:hAnsiTheme="minorHAnsi" w:cstheme="minorBidi"/>
              <w:b w:val="0"/>
              <w:bCs w:val="0"/>
              <w:smallCaps w:val="0"/>
              <w:noProof/>
              <w:color w:val="auto"/>
              <w:sz w:val="22"/>
              <w:szCs w:val="22"/>
            </w:rPr>
          </w:pPr>
          <w:hyperlink w:anchor="_Toc421711742" w:history="1">
            <w:r w:rsidR="00220581" w:rsidRPr="00A52335">
              <w:rPr>
                <w:rStyle w:val="Lienhypertexte"/>
                <w:noProof/>
              </w:rPr>
              <w:t>3 -</w:t>
            </w:r>
            <w:r w:rsidR="00220581">
              <w:rPr>
                <w:rFonts w:asciiTheme="minorHAnsi" w:eastAsiaTheme="minorEastAsia" w:hAnsiTheme="minorHAnsi" w:cstheme="minorBidi"/>
                <w:b w:val="0"/>
                <w:bCs w:val="0"/>
                <w:smallCaps w:val="0"/>
                <w:noProof/>
                <w:color w:val="auto"/>
                <w:sz w:val="22"/>
                <w:szCs w:val="22"/>
              </w:rPr>
              <w:tab/>
            </w:r>
            <w:r w:rsidR="00220581" w:rsidRPr="00A52335">
              <w:rPr>
                <w:rStyle w:val="Lienhypertexte"/>
                <w:noProof/>
              </w:rPr>
              <w:t>Références normatives</w:t>
            </w:r>
            <w:r w:rsidR="00220581">
              <w:rPr>
                <w:noProof/>
                <w:webHidden/>
              </w:rPr>
              <w:tab/>
            </w:r>
            <w:r w:rsidR="00220581">
              <w:rPr>
                <w:noProof/>
                <w:webHidden/>
              </w:rPr>
              <w:fldChar w:fldCharType="begin"/>
            </w:r>
            <w:r w:rsidR="00220581">
              <w:rPr>
                <w:noProof/>
                <w:webHidden/>
              </w:rPr>
              <w:instrText xml:space="preserve"> PAGEREF _Toc421711742 \h </w:instrText>
            </w:r>
            <w:r w:rsidR="00220581">
              <w:rPr>
                <w:noProof/>
                <w:webHidden/>
              </w:rPr>
            </w:r>
            <w:r w:rsidR="00220581">
              <w:rPr>
                <w:noProof/>
                <w:webHidden/>
              </w:rPr>
              <w:fldChar w:fldCharType="separate"/>
            </w:r>
            <w:r w:rsidR="004C15D7">
              <w:rPr>
                <w:noProof/>
                <w:webHidden/>
              </w:rPr>
              <w:t>7</w:t>
            </w:r>
            <w:r w:rsidR="00220581">
              <w:rPr>
                <w:noProof/>
                <w:webHidden/>
              </w:rPr>
              <w:fldChar w:fldCharType="end"/>
            </w:r>
          </w:hyperlink>
        </w:p>
        <w:p w:rsidR="00220581" w:rsidRDefault="00334FD9">
          <w:pPr>
            <w:pStyle w:val="TM1"/>
            <w:tabs>
              <w:tab w:val="left" w:pos="560"/>
              <w:tab w:val="right" w:leader="dot" w:pos="9854"/>
            </w:tabs>
            <w:rPr>
              <w:rFonts w:asciiTheme="minorHAnsi" w:eastAsiaTheme="minorEastAsia" w:hAnsiTheme="minorHAnsi" w:cstheme="minorBidi"/>
              <w:b w:val="0"/>
              <w:bCs w:val="0"/>
              <w:smallCaps w:val="0"/>
              <w:noProof/>
              <w:color w:val="auto"/>
              <w:sz w:val="22"/>
              <w:szCs w:val="22"/>
            </w:rPr>
          </w:pPr>
          <w:hyperlink w:anchor="_Toc421711743" w:history="1">
            <w:r w:rsidR="00220581" w:rsidRPr="00A52335">
              <w:rPr>
                <w:rStyle w:val="Lienhypertexte"/>
                <w:rFonts w:ascii="Times New Roman" w:hAnsi="Times New Roman"/>
                <w:noProof/>
                <w:snapToGrid w:val="0"/>
              </w:rPr>
              <w:t>4 -</w:t>
            </w:r>
            <w:r w:rsidR="00220581">
              <w:rPr>
                <w:rFonts w:asciiTheme="minorHAnsi" w:eastAsiaTheme="minorEastAsia" w:hAnsiTheme="minorHAnsi" w:cstheme="minorBidi"/>
                <w:b w:val="0"/>
                <w:bCs w:val="0"/>
                <w:smallCaps w:val="0"/>
                <w:noProof/>
                <w:color w:val="auto"/>
                <w:sz w:val="22"/>
                <w:szCs w:val="22"/>
              </w:rPr>
              <w:tab/>
            </w:r>
            <w:r w:rsidR="00220581" w:rsidRPr="00A52335">
              <w:rPr>
                <w:rStyle w:val="Lienhypertexte"/>
                <w:rFonts w:ascii="Times New Roman" w:hAnsi="Times New Roman"/>
                <w:noProof/>
                <w:snapToGrid w:val="0"/>
              </w:rPr>
              <w:t>Terminologie et abréviations</w:t>
            </w:r>
            <w:r w:rsidR="00220581">
              <w:rPr>
                <w:noProof/>
                <w:webHidden/>
              </w:rPr>
              <w:tab/>
            </w:r>
            <w:r w:rsidR="00220581">
              <w:rPr>
                <w:noProof/>
                <w:webHidden/>
              </w:rPr>
              <w:fldChar w:fldCharType="begin"/>
            </w:r>
            <w:r w:rsidR="00220581">
              <w:rPr>
                <w:noProof/>
                <w:webHidden/>
              </w:rPr>
              <w:instrText xml:space="preserve"> PAGEREF _Toc421711743 \h </w:instrText>
            </w:r>
            <w:r w:rsidR="00220581">
              <w:rPr>
                <w:noProof/>
                <w:webHidden/>
              </w:rPr>
            </w:r>
            <w:r w:rsidR="00220581">
              <w:rPr>
                <w:noProof/>
                <w:webHidden/>
              </w:rPr>
              <w:fldChar w:fldCharType="separate"/>
            </w:r>
            <w:r w:rsidR="004C15D7">
              <w:rPr>
                <w:noProof/>
                <w:webHidden/>
              </w:rPr>
              <w:t>8</w:t>
            </w:r>
            <w:r w:rsidR="00220581">
              <w:rPr>
                <w:noProof/>
                <w:webHidden/>
              </w:rPr>
              <w:fldChar w:fldCharType="end"/>
            </w:r>
          </w:hyperlink>
        </w:p>
        <w:p w:rsidR="00220581" w:rsidRDefault="00334FD9">
          <w:pPr>
            <w:pStyle w:val="TM2"/>
            <w:tabs>
              <w:tab w:val="left" w:pos="560"/>
              <w:tab w:val="right" w:leader="dot" w:pos="9854"/>
            </w:tabs>
            <w:rPr>
              <w:rFonts w:eastAsiaTheme="minorEastAsia" w:cstheme="minorBidi"/>
              <w:b w:val="0"/>
              <w:bCs w:val="0"/>
              <w:noProof/>
              <w:color w:val="auto"/>
              <w:sz w:val="22"/>
              <w:szCs w:val="22"/>
            </w:rPr>
          </w:pPr>
          <w:hyperlink w:anchor="_Toc421711744" w:history="1">
            <w:r w:rsidR="00220581" w:rsidRPr="00A52335">
              <w:rPr>
                <w:rStyle w:val="Lienhypertexte"/>
                <w:rFonts w:ascii="Times New Roman" w:hAnsi="Times New Roman"/>
                <w:noProof/>
              </w:rPr>
              <w:t>4.1</w:t>
            </w:r>
            <w:r w:rsidR="00220581">
              <w:rPr>
                <w:rFonts w:eastAsiaTheme="minorEastAsia" w:cstheme="minorBidi"/>
                <w:b w:val="0"/>
                <w:bCs w:val="0"/>
                <w:noProof/>
                <w:color w:val="auto"/>
                <w:sz w:val="22"/>
                <w:szCs w:val="22"/>
              </w:rPr>
              <w:tab/>
            </w:r>
            <w:r w:rsidR="00220581" w:rsidRPr="00A52335">
              <w:rPr>
                <w:rStyle w:val="Lienhypertexte"/>
                <w:rFonts w:ascii="Times New Roman" w:hAnsi="Times New Roman"/>
                <w:noProof/>
              </w:rPr>
              <w:t>Définitions</w:t>
            </w:r>
            <w:r w:rsidR="00220581">
              <w:rPr>
                <w:noProof/>
                <w:webHidden/>
              </w:rPr>
              <w:tab/>
            </w:r>
            <w:r w:rsidR="00220581">
              <w:rPr>
                <w:noProof/>
                <w:webHidden/>
              </w:rPr>
              <w:fldChar w:fldCharType="begin"/>
            </w:r>
            <w:r w:rsidR="00220581">
              <w:rPr>
                <w:noProof/>
                <w:webHidden/>
              </w:rPr>
              <w:instrText xml:space="preserve"> PAGEREF _Toc421711744 \h </w:instrText>
            </w:r>
            <w:r w:rsidR="00220581">
              <w:rPr>
                <w:noProof/>
                <w:webHidden/>
              </w:rPr>
            </w:r>
            <w:r w:rsidR="00220581">
              <w:rPr>
                <w:noProof/>
                <w:webHidden/>
              </w:rPr>
              <w:fldChar w:fldCharType="separate"/>
            </w:r>
            <w:r w:rsidR="004C15D7">
              <w:rPr>
                <w:noProof/>
                <w:webHidden/>
              </w:rPr>
              <w:t>8</w:t>
            </w:r>
            <w:r w:rsidR="00220581">
              <w:rPr>
                <w:noProof/>
                <w:webHidden/>
              </w:rPr>
              <w:fldChar w:fldCharType="end"/>
            </w:r>
          </w:hyperlink>
        </w:p>
        <w:p w:rsidR="00220581" w:rsidRDefault="00334FD9">
          <w:pPr>
            <w:pStyle w:val="TM2"/>
            <w:tabs>
              <w:tab w:val="left" w:pos="560"/>
              <w:tab w:val="right" w:leader="dot" w:pos="9854"/>
            </w:tabs>
            <w:rPr>
              <w:rFonts w:eastAsiaTheme="minorEastAsia" w:cstheme="minorBidi"/>
              <w:b w:val="0"/>
              <w:bCs w:val="0"/>
              <w:noProof/>
              <w:color w:val="auto"/>
              <w:sz w:val="22"/>
              <w:szCs w:val="22"/>
            </w:rPr>
          </w:pPr>
          <w:hyperlink w:anchor="_Toc421711745" w:history="1">
            <w:r w:rsidR="00220581" w:rsidRPr="00A52335">
              <w:rPr>
                <w:rStyle w:val="Lienhypertexte"/>
                <w:rFonts w:ascii="Times New Roman" w:hAnsi="Times New Roman"/>
                <w:noProof/>
              </w:rPr>
              <w:t>4.2</w:t>
            </w:r>
            <w:r w:rsidR="00220581">
              <w:rPr>
                <w:rFonts w:eastAsiaTheme="minorEastAsia" w:cstheme="minorBidi"/>
                <w:b w:val="0"/>
                <w:bCs w:val="0"/>
                <w:noProof/>
                <w:color w:val="auto"/>
                <w:sz w:val="22"/>
                <w:szCs w:val="22"/>
              </w:rPr>
              <w:tab/>
            </w:r>
            <w:r w:rsidR="00220581" w:rsidRPr="00A52335">
              <w:rPr>
                <w:rStyle w:val="Lienhypertexte"/>
                <w:rFonts w:ascii="Times New Roman" w:hAnsi="Times New Roman"/>
                <w:noProof/>
              </w:rPr>
              <w:t>Abréviations</w:t>
            </w:r>
            <w:r w:rsidR="00220581">
              <w:rPr>
                <w:noProof/>
                <w:webHidden/>
              </w:rPr>
              <w:tab/>
            </w:r>
            <w:r w:rsidR="00220581">
              <w:rPr>
                <w:noProof/>
                <w:webHidden/>
              </w:rPr>
              <w:fldChar w:fldCharType="begin"/>
            </w:r>
            <w:r w:rsidR="00220581">
              <w:rPr>
                <w:noProof/>
                <w:webHidden/>
              </w:rPr>
              <w:instrText xml:space="preserve"> PAGEREF _Toc421711745 \h </w:instrText>
            </w:r>
            <w:r w:rsidR="00220581">
              <w:rPr>
                <w:noProof/>
                <w:webHidden/>
              </w:rPr>
            </w:r>
            <w:r w:rsidR="00220581">
              <w:rPr>
                <w:noProof/>
                <w:webHidden/>
              </w:rPr>
              <w:fldChar w:fldCharType="separate"/>
            </w:r>
            <w:r w:rsidR="004C15D7">
              <w:rPr>
                <w:noProof/>
                <w:webHidden/>
              </w:rPr>
              <w:t>8</w:t>
            </w:r>
            <w:r w:rsidR="00220581">
              <w:rPr>
                <w:noProof/>
                <w:webHidden/>
              </w:rPr>
              <w:fldChar w:fldCharType="end"/>
            </w:r>
          </w:hyperlink>
        </w:p>
        <w:p w:rsidR="00220581" w:rsidRDefault="00334FD9">
          <w:pPr>
            <w:pStyle w:val="TM1"/>
            <w:tabs>
              <w:tab w:val="left" w:pos="560"/>
              <w:tab w:val="right" w:leader="dot" w:pos="9854"/>
            </w:tabs>
            <w:rPr>
              <w:rFonts w:asciiTheme="minorHAnsi" w:eastAsiaTheme="minorEastAsia" w:hAnsiTheme="minorHAnsi" w:cstheme="minorBidi"/>
              <w:b w:val="0"/>
              <w:bCs w:val="0"/>
              <w:smallCaps w:val="0"/>
              <w:noProof/>
              <w:color w:val="auto"/>
              <w:sz w:val="22"/>
              <w:szCs w:val="22"/>
            </w:rPr>
          </w:pPr>
          <w:hyperlink w:anchor="_Toc421711746" w:history="1">
            <w:r w:rsidR="00220581" w:rsidRPr="00A52335">
              <w:rPr>
                <w:rStyle w:val="Lienhypertexte"/>
                <w:rFonts w:ascii="Times New Roman" w:hAnsi="Times New Roman"/>
                <w:noProof/>
              </w:rPr>
              <w:t>5 -</w:t>
            </w:r>
            <w:r w:rsidR="00220581">
              <w:rPr>
                <w:rFonts w:asciiTheme="minorHAnsi" w:eastAsiaTheme="minorEastAsia" w:hAnsiTheme="minorHAnsi" w:cstheme="minorBidi"/>
                <w:b w:val="0"/>
                <w:bCs w:val="0"/>
                <w:smallCaps w:val="0"/>
                <w:noProof/>
                <w:color w:val="auto"/>
                <w:sz w:val="22"/>
                <w:szCs w:val="22"/>
              </w:rPr>
              <w:tab/>
            </w:r>
            <w:r w:rsidR="00220581" w:rsidRPr="00A52335">
              <w:rPr>
                <w:rStyle w:val="Lienhypertexte"/>
                <w:rFonts w:ascii="Times New Roman" w:hAnsi="Times New Roman"/>
                <w:noProof/>
                <w:snapToGrid w:val="0"/>
              </w:rPr>
              <w:t>Exigences</w:t>
            </w:r>
            <w:r w:rsidR="00220581">
              <w:rPr>
                <w:noProof/>
                <w:webHidden/>
              </w:rPr>
              <w:tab/>
            </w:r>
            <w:r w:rsidR="00220581">
              <w:rPr>
                <w:noProof/>
                <w:webHidden/>
              </w:rPr>
              <w:fldChar w:fldCharType="begin"/>
            </w:r>
            <w:r w:rsidR="00220581">
              <w:rPr>
                <w:noProof/>
                <w:webHidden/>
              </w:rPr>
              <w:instrText xml:space="preserve"> PAGEREF _Toc421711746 \h </w:instrText>
            </w:r>
            <w:r w:rsidR="00220581">
              <w:rPr>
                <w:noProof/>
                <w:webHidden/>
              </w:rPr>
            </w:r>
            <w:r w:rsidR="00220581">
              <w:rPr>
                <w:noProof/>
                <w:webHidden/>
              </w:rPr>
              <w:fldChar w:fldCharType="separate"/>
            </w:r>
            <w:r w:rsidR="004C15D7">
              <w:rPr>
                <w:noProof/>
                <w:webHidden/>
              </w:rPr>
              <w:t>9</w:t>
            </w:r>
            <w:r w:rsidR="00220581">
              <w:rPr>
                <w:noProof/>
                <w:webHidden/>
              </w:rPr>
              <w:fldChar w:fldCharType="end"/>
            </w:r>
          </w:hyperlink>
        </w:p>
        <w:p w:rsidR="00220581" w:rsidRDefault="00334FD9">
          <w:pPr>
            <w:pStyle w:val="TM2"/>
            <w:tabs>
              <w:tab w:val="left" w:pos="560"/>
              <w:tab w:val="right" w:leader="dot" w:pos="9854"/>
            </w:tabs>
            <w:rPr>
              <w:rFonts w:eastAsiaTheme="minorEastAsia" w:cstheme="minorBidi"/>
              <w:b w:val="0"/>
              <w:bCs w:val="0"/>
              <w:noProof/>
              <w:color w:val="auto"/>
              <w:sz w:val="22"/>
              <w:szCs w:val="22"/>
            </w:rPr>
          </w:pPr>
          <w:hyperlink w:anchor="_Toc421711747" w:history="1">
            <w:r w:rsidR="00220581" w:rsidRPr="00A52335">
              <w:rPr>
                <w:rStyle w:val="Lienhypertexte"/>
                <w:rFonts w:ascii="Times New Roman" w:hAnsi="Times New Roman"/>
                <w:noProof/>
              </w:rPr>
              <w:t>5.1</w:t>
            </w:r>
            <w:r w:rsidR="00220581">
              <w:rPr>
                <w:rFonts w:eastAsiaTheme="minorEastAsia" w:cstheme="minorBidi"/>
                <w:b w:val="0"/>
                <w:bCs w:val="0"/>
                <w:noProof/>
                <w:color w:val="auto"/>
                <w:sz w:val="22"/>
                <w:szCs w:val="22"/>
              </w:rPr>
              <w:tab/>
            </w:r>
            <w:r w:rsidR="00220581" w:rsidRPr="00A52335">
              <w:rPr>
                <w:rStyle w:val="Lienhypertexte"/>
                <w:rFonts w:ascii="Times New Roman" w:hAnsi="Times New Roman"/>
                <w:noProof/>
              </w:rPr>
              <w:t>Niveaux d’emballage</w:t>
            </w:r>
            <w:r w:rsidR="00220581">
              <w:rPr>
                <w:noProof/>
                <w:webHidden/>
              </w:rPr>
              <w:tab/>
            </w:r>
            <w:r w:rsidR="00220581">
              <w:rPr>
                <w:noProof/>
                <w:webHidden/>
              </w:rPr>
              <w:fldChar w:fldCharType="begin"/>
            </w:r>
            <w:r w:rsidR="00220581">
              <w:rPr>
                <w:noProof/>
                <w:webHidden/>
              </w:rPr>
              <w:instrText xml:space="preserve"> PAGEREF _Toc421711747 \h </w:instrText>
            </w:r>
            <w:r w:rsidR="00220581">
              <w:rPr>
                <w:noProof/>
                <w:webHidden/>
              </w:rPr>
            </w:r>
            <w:r w:rsidR="00220581">
              <w:rPr>
                <w:noProof/>
                <w:webHidden/>
              </w:rPr>
              <w:fldChar w:fldCharType="separate"/>
            </w:r>
            <w:r w:rsidR="004C15D7">
              <w:rPr>
                <w:noProof/>
                <w:webHidden/>
              </w:rPr>
              <w:t>9</w:t>
            </w:r>
            <w:r w:rsidR="00220581">
              <w:rPr>
                <w:noProof/>
                <w:webHidden/>
              </w:rPr>
              <w:fldChar w:fldCharType="end"/>
            </w:r>
          </w:hyperlink>
        </w:p>
        <w:p w:rsidR="00220581" w:rsidRDefault="00334FD9">
          <w:pPr>
            <w:pStyle w:val="TM2"/>
            <w:tabs>
              <w:tab w:val="left" w:pos="560"/>
              <w:tab w:val="right" w:leader="dot" w:pos="9854"/>
            </w:tabs>
            <w:rPr>
              <w:rFonts w:eastAsiaTheme="minorEastAsia" w:cstheme="minorBidi"/>
              <w:b w:val="0"/>
              <w:bCs w:val="0"/>
              <w:noProof/>
              <w:color w:val="auto"/>
              <w:sz w:val="22"/>
              <w:szCs w:val="22"/>
            </w:rPr>
          </w:pPr>
          <w:hyperlink w:anchor="_Toc421711748" w:history="1">
            <w:r w:rsidR="00220581" w:rsidRPr="00A52335">
              <w:rPr>
                <w:rStyle w:val="Lienhypertexte"/>
                <w:rFonts w:ascii="Times New Roman" w:hAnsi="Times New Roman"/>
                <w:noProof/>
              </w:rPr>
              <w:t>5.2</w:t>
            </w:r>
            <w:r w:rsidR="00220581">
              <w:rPr>
                <w:rFonts w:eastAsiaTheme="minorEastAsia" w:cstheme="minorBidi"/>
                <w:b w:val="0"/>
                <w:bCs w:val="0"/>
                <w:noProof/>
                <w:color w:val="auto"/>
                <w:sz w:val="22"/>
                <w:szCs w:val="22"/>
              </w:rPr>
              <w:tab/>
            </w:r>
            <w:r w:rsidR="00220581" w:rsidRPr="00A52335">
              <w:rPr>
                <w:rStyle w:val="Lienhypertexte"/>
                <w:rFonts w:ascii="Times New Roman" w:hAnsi="Times New Roman"/>
                <w:noProof/>
              </w:rPr>
              <w:t>Niveaux 1 d’emballage</w:t>
            </w:r>
            <w:r w:rsidR="00220581">
              <w:rPr>
                <w:noProof/>
                <w:webHidden/>
              </w:rPr>
              <w:tab/>
            </w:r>
            <w:r w:rsidR="00220581">
              <w:rPr>
                <w:noProof/>
                <w:webHidden/>
              </w:rPr>
              <w:fldChar w:fldCharType="begin"/>
            </w:r>
            <w:r w:rsidR="00220581">
              <w:rPr>
                <w:noProof/>
                <w:webHidden/>
              </w:rPr>
              <w:instrText xml:space="preserve"> PAGEREF _Toc421711748 \h </w:instrText>
            </w:r>
            <w:r w:rsidR="00220581">
              <w:rPr>
                <w:noProof/>
                <w:webHidden/>
              </w:rPr>
            </w:r>
            <w:r w:rsidR="00220581">
              <w:rPr>
                <w:noProof/>
                <w:webHidden/>
              </w:rPr>
              <w:fldChar w:fldCharType="separate"/>
            </w:r>
            <w:r w:rsidR="004C15D7">
              <w:rPr>
                <w:noProof/>
                <w:webHidden/>
              </w:rPr>
              <w:t>10</w:t>
            </w:r>
            <w:r w:rsidR="00220581">
              <w:rPr>
                <w:noProof/>
                <w:webHidden/>
              </w:rPr>
              <w:fldChar w:fldCharType="end"/>
            </w:r>
          </w:hyperlink>
        </w:p>
        <w:p w:rsidR="00220581" w:rsidRDefault="00334FD9">
          <w:pPr>
            <w:pStyle w:val="TM2"/>
            <w:tabs>
              <w:tab w:val="left" w:pos="560"/>
              <w:tab w:val="right" w:leader="dot" w:pos="9854"/>
            </w:tabs>
            <w:rPr>
              <w:rFonts w:eastAsiaTheme="minorEastAsia" w:cstheme="minorBidi"/>
              <w:b w:val="0"/>
              <w:bCs w:val="0"/>
              <w:noProof/>
              <w:color w:val="auto"/>
              <w:sz w:val="22"/>
              <w:szCs w:val="22"/>
            </w:rPr>
          </w:pPr>
          <w:hyperlink w:anchor="_Toc421711749" w:history="1">
            <w:r w:rsidR="00220581" w:rsidRPr="00A52335">
              <w:rPr>
                <w:rStyle w:val="Lienhypertexte"/>
                <w:rFonts w:ascii="Times New Roman" w:hAnsi="Times New Roman"/>
                <w:noProof/>
              </w:rPr>
              <w:t>5.3</w:t>
            </w:r>
            <w:r w:rsidR="00220581">
              <w:rPr>
                <w:rFonts w:eastAsiaTheme="minorEastAsia" w:cstheme="minorBidi"/>
                <w:b w:val="0"/>
                <w:bCs w:val="0"/>
                <w:noProof/>
                <w:color w:val="auto"/>
                <w:sz w:val="22"/>
                <w:szCs w:val="22"/>
              </w:rPr>
              <w:tab/>
            </w:r>
            <w:r w:rsidR="00220581" w:rsidRPr="00A52335">
              <w:rPr>
                <w:rStyle w:val="Lienhypertexte"/>
                <w:rFonts w:ascii="Times New Roman" w:hAnsi="Times New Roman"/>
                <w:noProof/>
              </w:rPr>
              <w:t>Niveaux 2 d’emballage</w:t>
            </w:r>
            <w:r w:rsidR="00220581">
              <w:rPr>
                <w:noProof/>
                <w:webHidden/>
              </w:rPr>
              <w:tab/>
            </w:r>
            <w:r w:rsidR="00220581">
              <w:rPr>
                <w:noProof/>
                <w:webHidden/>
              </w:rPr>
              <w:fldChar w:fldCharType="begin"/>
            </w:r>
            <w:r w:rsidR="00220581">
              <w:rPr>
                <w:noProof/>
                <w:webHidden/>
              </w:rPr>
              <w:instrText xml:space="preserve"> PAGEREF _Toc421711749 \h </w:instrText>
            </w:r>
            <w:r w:rsidR="00220581">
              <w:rPr>
                <w:noProof/>
                <w:webHidden/>
              </w:rPr>
            </w:r>
            <w:r w:rsidR="00220581">
              <w:rPr>
                <w:noProof/>
                <w:webHidden/>
              </w:rPr>
              <w:fldChar w:fldCharType="separate"/>
            </w:r>
            <w:r w:rsidR="004C15D7">
              <w:rPr>
                <w:noProof/>
                <w:webHidden/>
              </w:rPr>
              <w:t>11</w:t>
            </w:r>
            <w:r w:rsidR="00220581">
              <w:rPr>
                <w:noProof/>
                <w:webHidden/>
              </w:rPr>
              <w:fldChar w:fldCharType="end"/>
            </w:r>
          </w:hyperlink>
        </w:p>
        <w:p w:rsidR="00220581" w:rsidRDefault="00334FD9">
          <w:pPr>
            <w:pStyle w:val="TM2"/>
            <w:tabs>
              <w:tab w:val="left" w:pos="560"/>
              <w:tab w:val="right" w:leader="dot" w:pos="9854"/>
            </w:tabs>
            <w:rPr>
              <w:rFonts w:eastAsiaTheme="minorEastAsia" w:cstheme="minorBidi"/>
              <w:b w:val="0"/>
              <w:bCs w:val="0"/>
              <w:noProof/>
              <w:color w:val="auto"/>
              <w:sz w:val="22"/>
              <w:szCs w:val="22"/>
            </w:rPr>
          </w:pPr>
          <w:hyperlink w:anchor="_Toc421711750" w:history="1">
            <w:r w:rsidR="00220581" w:rsidRPr="00A52335">
              <w:rPr>
                <w:rStyle w:val="Lienhypertexte"/>
                <w:rFonts w:ascii="Times New Roman" w:hAnsi="Times New Roman"/>
                <w:noProof/>
              </w:rPr>
              <w:t>5.4</w:t>
            </w:r>
            <w:r w:rsidR="00220581">
              <w:rPr>
                <w:rFonts w:eastAsiaTheme="minorEastAsia" w:cstheme="minorBidi"/>
                <w:b w:val="0"/>
                <w:bCs w:val="0"/>
                <w:noProof/>
                <w:color w:val="auto"/>
                <w:sz w:val="22"/>
                <w:szCs w:val="22"/>
              </w:rPr>
              <w:tab/>
            </w:r>
            <w:r w:rsidR="00220581" w:rsidRPr="00A52335">
              <w:rPr>
                <w:rStyle w:val="Lienhypertexte"/>
                <w:rFonts w:ascii="Times New Roman" w:hAnsi="Times New Roman"/>
                <w:noProof/>
              </w:rPr>
              <w:t>Niveaux 3 d’emballage</w:t>
            </w:r>
            <w:r w:rsidR="00220581">
              <w:rPr>
                <w:noProof/>
                <w:webHidden/>
              </w:rPr>
              <w:tab/>
            </w:r>
            <w:r w:rsidR="00220581">
              <w:rPr>
                <w:noProof/>
                <w:webHidden/>
              </w:rPr>
              <w:fldChar w:fldCharType="begin"/>
            </w:r>
            <w:r w:rsidR="00220581">
              <w:rPr>
                <w:noProof/>
                <w:webHidden/>
              </w:rPr>
              <w:instrText xml:space="preserve"> PAGEREF _Toc421711750 \h </w:instrText>
            </w:r>
            <w:r w:rsidR="00220581">
              <w:rPr>
                <w:noProof/>
                <w:webHidden/>
              </w:rPr>
            </w:r>
            <w:r w:rsidR="00220581">
              <w:rPr>
                <w:noProof/>
                <w:webHidden/>
              </w:rPr>
              <w:fldChar w:fldCharType="separate"/>
            </w:r>
            <w:r w:rsidR="004C15D7">
              <w:rPr>
                <w:noProof/>
                <w:webHidden/>
              </w:rPr>
              <w:t>12</w:t>
            </w:r>
            <w:r w:rsidR="00220581">
              <w:rPr>
                <w:noProof/>
                <w:webHidden/>
              </w:rPr>
              <w:fldChar w:fldCharType="end"/>
            </w:r>
          </w:hyperlink>
        </w:p>
        <w:p w:rsidR="00220581" w:rsidRDefault="00334FD9">
          <w:pPr>
            <w:pStyle w:val="TM2"/>
            <w:tabs>
              <w:tab w:val="left" w:pos="560"/>
              <w:tab w:val="right" w:leader="dot" w:pos="9854"/>
            </w:tabs>
            <w:rPr>
              <w:rFonts w:eastAsiaTheme="minorEastAsia" w:cstheme="minorBidi"/>
              <w:b w:val="0"/>
              <w:bCs w:val="0"/>
              <w:noProof/>
              <w:color w:val="auto"/>
              <w:sz w:val="22"/>
              <w:szCs w:val="22"/>
            </w:rPr>
          </w:pPr>
          <w:hyperlink w:anchor="_Toc421711751" w:history="1">
            <w:r w:rsidR="00220581" w:rsidRPr="00A52335">
              <w:rPr>
                <w:rStyle w:val="Lienhypertexte"/>
                <w:rFonts w:ascii="Times New Roman" w:hAnsi="Times New Roman"/>
                <w:noProof/>
              </w:rPr>
              <w:t>5.5</w:t>
            </w:r>
            <w:r w:rsidR="00220581">
              <w:rPr>
                <w:rFonts w:eastAsiaTheme="minorEastAsia" w:cstheme="minorBidi"/>
                <w:b w:val="0"/>
                <w:bCs w:val="0"/>
                <w:noProof/>
                <w:color w:val="auto"/>
                <w:sz w:val="22"/>
                <w:szCs w:val="22"/>
              </w:rPr>
              <w:tab/>
            </w:r>
            <w:r w:rsidR="00220581" w:rsidRPr="00A52335">
              <w:rPr>
                <w:rStyle w:val="Lienhypertexte"/>
                <w:rFonts w:ascii="Times New Roman" w:hAnsi="Times New Roman"/>
                <w:noProof/>
              </w:rPr>
              <w:t>Niveaux 4 d’emballage</w:t>
            </w:r>
            <w:r w:rsidR="00220581">
              <w:rPr>
                <w:noProof/>
                <w:webHidden/>
              </w:rPr>
              <w:tab/>
            </w:r>
            <w:r w:rsidR="00220581">
              <w:rPr>
                <w:noProof/>
                <w:webHidden/>
              </w:rPr>
              <w:fldChar w:fldCharType="begin"/>
            </w:r>
            <w:r w:rsidR="00220581">
              <w:rPr>
                <w:noProof/>
                <w:webHidden/>
              </w:rPr>
              <w:instrText xml:space="preserve"> PAGEREF _Toc421711751 \h </w:instrText>
            </w:r>
            <w:r w:rsidR="00220581">
              <w:rPr>
                <w:noProof/>
                <w:webHidden/>
              </w:rPr>
            </w:r>
            <w:r w:rsidR="00220581">
              <w:rPr>
                <w:noProof/>
                <w:webHidden/>
              </w:rPr>
              <w:fldChar w:fldCharType="separate"/>
            </w:r>
            <w:r w:rsidR="004C15D7">
              <w:rPr>
                <w:noProof/>
                <w:webHidden/>
              </w:rPr>
              <w:t>12</w:t>
            </w:r>
            <w:r w:rsidR="00220581">
              <w:rPr>
                <w:noProof/>
                <w:webHidden/>
              </w:rPr>
              <w:fldChar w:fldCharType="end"/>
            </w:r>
          </w:hyperlink>
        </w:p>
        <w:p w:rsidR="00220581" w:rsidRDefault="00334FD9">
          <w:pPr>
            <w:pStyle w:val="TM2"/>
            <w:tabs>
              <w:tab w:val="left" w:pos="560"/>
              <w:tab w:val="right" w:leader="dot" w:pos="9854"/>
            </w:tabs>
            <w:rPr>
              <w:rFonts w:eastAsiaTheme="minorEastAsia" w:cstheme="minorBidi"/>
              <w:b w:val="0"/>
              <w:bCs w:val="0"/>
              <w:noProof/>
              <w:color w:val="auto"/>
              <w:sz w:val="22"/>
              <w:szCs w:val="22"/>
            </w:rPr>
          </w:pPr>
          <w:hyperlink w:anchor="_Toc421711752" w:history="1">
            <w:r w:rsidR="00220581" w:rsidRPr="00A52335">
              <w:rPr>
                <w:rStyle w:val="Lienhypertexte"/>
                <w:rFonts w:ascii="Times New Roman" w:hAnsi="Times New Roman"/>
                <w:noProof/>
              </w:rPr>
              <w:t>5.6</w:t>
            </w:r>
            <w:r w:rsidR="00220581">
              <w:rPr>
                <w:rFonts w:eastAsiaTheme="minorEastAsia" w:cstheme="minorBidi"/>
                <w:b w:val="0"/>
                <w:bCs w:val="0"/>
                <w:noProof/>
                <w:color w:val="auto"/>
                <w:sz w:val="22"/>
                <w:szCs w:val="22"/>
              </w:rPr>
              <w:tab/>
            </w:r>
            <w:r w:rsidR="00220581" w:rsidRPr="00A52335">
              <w:rPr>
                <w:rStyle w:val="Lienhypertexte"/>
                <w:rFonts w:ascii="Times New Roman" w:hAnsi="Times New Roman"/>
                <w:noProof/>
              </w:rPr>
              <w:t>Synthèse des niveaux OTAN d’emballage</w:t>
            </w:r>
            <w:r w:rsidR="00220581">
              <w:rPr>
                <w:noProof/>
                <w:webHidden/>
              </w:rPr>
              <w:tab/>
            </w:r>
            <w:r w:rsidR="00220581">
              <w:rPr>
                <w:noProof/>
                <w:webHidden/>
              </w:rPr>
              <w:fldChar w:fldCharType="begin"/>
            </w:r>
            <w:r w:rsidR="00220581">
              <w:rPr>
                <w:noProof/>
                <w:webHidden/>
              </w:rPr>
              <w:instrText xml:space="preserve"> PAGEREF _Toc421711752 \h </w:instrText>
            </w:r>
            <w:r w:rsidR="00220581">
              <w:rPr>
                <w:noProof/>
                <w:webHidden/>
              </w:rPr>
            </w:r>
            <w:r w:rsidR="00220581">
              <w:rPr>
                <w:noProof/>
                <w:webHidden/>
              </w:rPr>
              <w:fldChar w:fldCharType="separate"/>
            </w:r>
            <w:r w:rsidR="004C15D7">
              <w:rPr>
                <w:noProof/>
                <w:webHidden/>
              </w:rPr>
              <w:t>13</w:t>
            </w:r>
            <w:r w:rsidR="00220581">
              <w:rPr>
                <w:noProof/>
                <w:webHidden/>
              </w:rPr>
              <w:fldChar w:fldCharType="end"/>
            </w:r>
          </w:hyperlink>
        </w:p>
        <w:p w:rsidR="00220581" w:rsidRDefault="00334FD9">
          <w:pPr>
            <w:pStyle w:val="TM2"/>
            <w:tabs>
              <w:tab w:val="left" w:pos="560"/>
              <w:tab w:val="right" w:leader="dot" w:pos="9854"/>
            </w:tabs>
            <w:rPr>
              <w:rFonts w:eastAsiaTheme="minorEastAsia" w:cstheme="minorBidi"/>
              <w:b w:val="0"/>
              <w:bCs w:val="0"/>
              <w:noProof/>
              <w:color w:val="auto"/>
              <w:sz w:val="22"/>
              <w:szCs w:val="22"/>
            </w:rPr>
          </w:pPr>
          <w:hyperlink w:anchor="_Toc421711753" w:history="1">
            <w:r w:rsidR="00220581" w:rsidRPr="00A52335">
              <w:rPr>
                <w:rStyle w:val="Lienhypertexte"/>
                <w:rFonts w:ascii="Times New Roman" w:hAnsi="Times New Roman"/>
                <w:noProof/>
              </w:rPr>
              <w:t>5.7</w:t>
            </w:r>
            <w:r w:rsidR="00220581">
              <w:rPr>
                <w:rFonts w:eastAsiaTheme="minorEastAsia" w:cstheme="minorBidi"/>
                <w:b w:val="0"/>
                <w:bCs w:val="0"/>
                <w:noProof/>
                <w:color w:val="auto"/>
                <w:sz w:val="22"/>
                <w:szCs w:val="22"/>
              </w:rPr>
              <w:tab/>
            </w:r>
            <w:r w:rsidR="00220581" w:rsidRPr="00A52335">
              <w:rPr>
                <w:rStyle w:val="Lienhypertexte"/>
                <w:rFonts w:ascii="Times New Roman" w:hAnsi="Times New Roman"/>
                <w:noProof/>
              </w:rPr>
              <w:t>Correspondances entre classifications</w:t>
            </w:r>
            <w:r w:rsidR="00220581">
              <w:rPr>
                <w:noProof/>
                <w:webHidden/>
              </w:rPr>
              <w:tab/>
            </w:r>
            <w:r w:rsidR="00220581">
              <w:rPr>
                <w:noProof/>
                <w:webHidden/>
              </w:rPr>
              <w:fldChar w:fldCharType="begin"/>
            </w:r>
            <w:r w:rsidR="00220581">
              <w:rPr>
                <w:noProof/>
                <w:webHidden/>
              </w:rPr>
              <w:instrText xml:space="preserve"> PAGEREF _Toc421711753 \h </w:instrText>
            </w:r>
            <w:r w:rsidR="00220581">
              <w:rPr>
                <w:noProof/>
                <w:webHidden/>
              </w:rPr>
            </w:r>
            <w:r w:rsidR="00220581">
              <w:rPr>
                <w:noProof/>
                <w:webHidden/>
              </w:rPr>
              <w:fldChar w:fldCharType="separate"/>
            </w:r>
            <w:r w:rsidR="004C15D7">
              <w:rPr>
                <w:noProof/>
                <w:webHidden/>
              </w:rPr>
              <w:t>13</w:t>
            </w:r>
            <w:r w:rsidR="00220581">
              <w:rPr>
                <w:noProof/>
                <w:webHidden/>
              </w:rPr>
              <w:fldChar w:fldCharType="end"/>
            </w:r>
          </w:hyperlink>
        </w:p>
        <w:p w:rsidR="00220581" w:rsidRDefault="00334FD9">
          <w:pPr>
            <w:pStyle w:val="TM3"/>
            <w:tabs>
              <w:tab w:val="left" w:pos="1120"/>
              <w:tab w:val="right" w:leader="dot" w:pos="9854"/>
            </w:tabs>
            <w:rPr>
              <w:rFonts w:eastAsiaTheme="minorEastAsia" w:cstheme="minorBidi"/>
              <w:noProof/>
              <w:color w:val="auto"/>
              <w:sz w:val="22"/>
              <w:szCs w:val="22"/>
            </w:rPr>
          </w:pPr>
          <w:hyperlink w:anchor="_Toc421711754" w:history="1">
            <w:r w:rsidR="00220581" w:rsidRPr="00A52335">
              <w:rPr>
                <w:rStyle w:val="Lienhypertexte"/>
                <w:rFonts w:ascii="Times New Roman" w:hAnsi="Times New Roman"/>
                <w:noProof/>
              </w:rPr>
              <w:t>5.7.1</w:t>
            </w:r>
            <w:r w:rsidR="00220581">
              <w:rPr>
                <w:rFonts w:eastAsiaTheme="minorEastAsia" w:cstheme="minorBidi"/>
                <w:noProof/>
                <w:color w:val="auto"/>
                <w:sz w:val="22"/>
                <w:szCs w:val="22"/>
              </w:rPr>
              <w:tab/>
            </w:r>
            <w:r w:rsidR="00220581" w:rsidRPr="00A52335">
              <w:rPr>
                <w:rStyle w:val="Lienhypertexte"/>
                <w:rFonts w:ascii="Times New Roman" w:hAnsi="Times New Roman"/>
                <w:noProof/>
              </w:rPr>
              <w:t>Correspondances avec les processus industriels</w:t>
            </w:r>
            <w:r w:rsidR="00220581">
              <w:rPr>
                <w:noProof/>
                <w:webHidden/>
              </w:rPr>
              <w:tab/>
            </w:r>
            <w:r w:rsidR="00220581">
              <w:rPr>
                <w:noProof/>
                <w:webHidden/>
              </w:rPr>
              <w:fldChar w:fldCharType="begin"/>
            </w:r>
            <w:r w:rsidR="00220581">
              <w:rPr>
                <w:noProof/>
                <w:webHidden/>
              </w:rPr>
              <w:instrText xml:space="preserve"> PAGEREF _Toc421711754 \h </w:instrText>
            </w:r>
            <w:r w:rsidR="00220581">
              <w:rPr>
                <w:noProof/>
                <w:webHidden/>
              </w:rPr>
            </w:r>
            <w:r w:rsidR="00220581">
              <w:rPr>
                <w:noProof/>
                <w:webHidden/>
              </w:rPr>
              <w:fldChar w:fldCharType="separate"/>
            </w:r>
            <w:r w:rsidR="004C15D7">
              <w:rPr>
                <w:noProof/>
                <w:webHidden/>
              </w:rPr>
              <w:t>13</w:t>
            </w:r>
            <w:r w:rsidR="00220581">
              <w:rPr>
                <w:noProof/>
                <w:webHidden/>
              </w:rPr>
              <w:fldChar w:fldCharType="end"/>
            </w:r>
          </w:hyperlink>
        </w:p>
        <w:p w:rsidR="00220581" w:rsidRDefault="00334FD9">
          <w:pPr>
            <w:pStyle w:val="TM3"/>
            <w:tabs>
              <w:tab w:val="left" w:pos="1120"/>
              <w:tab w:val="right" w:leader="dot" w:pos="9854"/>
            </w:tabs>
            <w:rPr>
              <w:rFonts w:eastAsiaTheme="minorEastAsia" w:cstheme="minorBidi"/>
              <w:noProof/>
              <w:color w:val="auto"/>
              <w:sz w:val="22"/>
              <w:szCs w:val="22"/>
            </w:rPr>
          </w:pPr>
          <w:hyperlink w:anchor="_Toc421711755" w:history="1">
            <w:r w:rsidR="00220581" w:rsidRPr="00A52335">
              <w:rPr>
                <w:rStyle w:val="Lienhypertexte"/>
                <w:rFonts w:ascii="Times New Roman" w:hAnsi="Times New Roman"/>
                <w:noProof/>
              </w:rPr>
              <w:t>5.7.2</w:t>
            </w:r>
            <w:r w:rsidR="00220581">
              <w:rPr>
                <w:rFonts w:eastAsiaTheme="minorEastAsia" w:cstheme="minorBidi"/>
                <w:noProof/>
                <w:color w:val="auto"/>
                <w:sz w:val="22"/>
                <w:szCs w:val="22"/>
              </w:rPr>
              <w:tab/>
            </w:r>
            <w:r w:rsidR="00220581" w:rsidRPr="00A52335">
              <w:rPr>
                <w:rStyle w:val="Lienhypertexte"/>
                <w:rFonts w:ascii="Times New Roman" w:hAnsi="Times New Roman"/>
                <w:noProof/>
              </w:rPr>
              <w:t>Correspondances niveaux OTAN – Classes GAM EMB 1</w:t>
            </w:r>
            <w:r w:rsidR="00220581">
              <w:rPr>
                <w:noProof/>
                <w:webHidden/>
              </w:rPr>
              <w:tab/>
            </w:r>
            <w:r w:rsidR="00220581">
              <w:rPr>
                <w:noProof/>
                <w:webHidden/>
              </w:rPr>
              <w:fldChar w:fldCharType="begin"/>
            </w:r>
            <w:r w:rsidR="00220581">
              <w:rPr>
                <w:noProof/>
                <w:webHidden/>
              </w:rPr>
              <w:instrText xml:space="preserve"> PAGEREF _Toc421711755 \h </w:instrText>
            </w:r>
            <w:r w:rsidR="00220581">
              <w:rPr>
                <w:noProof/>
                <w:webHidden/>
              </w:rPr>
            </w:r>
            <w:r w:rsidR="00220581">
              <w:rPr>
                <w:noProof/>
                <w:webHidden/>
              </w:rPr>
              <w:fldChar w:fldCharType="separate"/>
            </w:r>
            <w:r w:rsidR="004C15D7">
              <w:rPr>
                <w:noProof/>
                <w:webHidden/>
              </w:rPr>
              <w:t>13</w:t>
            </w:r>
            <w:r w:rsidR="00220581">
              <w:rPr>
                <w:noProof/>
                <w:webHidden/>
              </w:rPr>
              <w:fldChar w:fldCharType="end"/>
            </w:r>
          </w:hyperlink>
        </w:p>
        <w:p w:rsidR="00220581" w:rsidRDefault="00334FD9">
          <w:pPr>
            <w:pStyle w:val="TM2"/>
            <w:tabs>
              <w:tab w:val="left" w:pos="560"/>
              <w:tab w:val="right" w:leader="dot" w:pos="9854"/>
            </w:tabs>
            <w:rPr>
              <w:rFonts w:eastAsiaTheme="minorEastAsia" w:cstheme="minorBidi"/>
              <w:b w:val="0"/>
              <w:bCs w:val="0"/>
              <w:noProof/>
              <w:color w:val="auto"/>
              <w:sz w:val="22"/>
              <w:szCs w:val="22"/>
            </w:rPr>
          </w:pPr>
          <w:hyperlink w:anchor="_Toc421711756" w:history="1">
            <w:r w:rsidR="00220581" w:rsidRPr="00A52335">
              <w:rPr>
                <w:rStyle w:val="Lienhypertexte"/>
                <w:rFonts w:ascii="Times New Roman" w:hAnsi="Times New Roman"/>
                <w:noProof/>
              </w:rPr>
              <w:t>5.8</w:t>
            </w:r>
            <w:r w:rsidR="00220581">
              <w:rPr>
                <w:rFonts w:eastAsiaTheme="minorEastAsia" w:cstheme="minorBidi"/>
                <w:b w:val="0"/>
                <w:bCs w:val="0"/>
                <w:noProof/>
                <w:color w:val="auto"/>
                <w:sz w:val="22"/>
                <w:szCs w:val="22"/>
              </w:rPr>
              <w:tab/>
            </w:r>
            <w:r w:rsidR="00220581" w:rsidRPr="00A52335">
              <w:rPr>
                <w:rStyle w:val="Lienhypertexte"/>
                <w:rFonts w:ascii="Times New Roman" w:hAnsi="Times New Roman"/>
                <w:noProof/>
              </w:rPr>
              <w:t>Principes des méthodes de conditionnement et d’emballage (OTAN)</w:t>
            </w:r>
            <w:r w:rsidR="00220581">
              <w:rPr>
                <w:noProof/>
                <w:webHidden/>
              </w:rPr>
              <w:tab/>
            </w:r>
            <w:r w:rsidR="00220581">
              <w:rPr>
                <w:noProof/>
                <w:webHidden/>
              </w:rPr>
              <w:fldChar w:fldCharType="begin"/>
            </w:r>
            <w:r w:rsidR="00220581">
              <w:rPr>
                <w:noProof/>
                <w:webHidden/>
              </w:rPr>
              <w:instrText xml:space="preserve"> PAGEREF _Toc421711756 \h </w:instrText>
            </w:r>
            <w:r w:rsidR="00220581">
              <w:rPr>
                <w:noProof/>
                <w:webHidden/>
              </w:rPr>
            </w:r>
            <w:r w:rsidR="00220581">
              <w:rPr>
                <w:noProof/>
                <w:webHidden/>
              </w:rPr>
              <w:fldChar w:fldCharType="separate"/>
            </w:r>
            <w:r w:rsidR="004C15D7">
              <w:rPr>
                <w:noProof/>
                <w:webHidden/>
              </w:rPr>
              <w:t>14</w:t>
            </w:r>
            <w:r w:rsidR="00220581">
              <w:rPr>
                <w:noProof/>
                <w:webHidden/>
              </w:rPr>
              <w:fldChar w:fldCharType="end"/>
            </w:r>
          </w:hyperlink>
        </w:p>
        <w:p w:rsidR="00220581" w:rsidRDefault="00334FD9">
          <w:pPr>
            <w:pStyle w:val="TM1"/>
            <w:tabs>
              <w:tab w:val="left" w:pos="560"/>
              <w:tab w:val="right" w:leader="dot" w:pos="9854"/>
            </w:tabs>
            <w:rPr>
              <w:rFonts w:asciiTheme="minorHAnsi" w:eastAsiaTheme="minorEastAsia" w:hAnsiTheme="minorHAnsi" w:cstheme="minorBidi"/>
              <w:b w:val="0"/>
              <w:bCs w:val="0"/>
              <w:smallCaps w:val="0"/>
              <w:noProof/>
              <w:color w:val="auto"/>
              <w:sz w:val="22"/>
              <w:szCs w:val="22"/>
            </w:rPr>
          </w:pPr>
          <w:hyperlink w:anchor="_Toc421711757" w:history="1">
            <w:r w:rsidR="00220581" w:rsidRPr="00A52335">
              <w:rPr>
                <w:rStyle w:val="Lienhypertexte"/>
                <w:rFonts w:ascii="Times New Roman" w:hAnsi="Times New Roman"/>
                <w:noProof/>
                <w:snapToGrid w:val="0"/>
              </w:rPr>
              <w:t>6 -</w:t>
            </w:r>
            <w:r w:rsidR="00220581">
              <w:rPr>
                <w:rFonts w:asciiTheme="minorHAnsi" w:eastAsiaTheme="minorEastAsia" w:hAnsiTheme="minorHAnsi" w:cstheme="minorBidi"/>
                <w:b w:val="0"/>
                <w:bCs w:val="0"/>
                <w:smallCaps w:val="0"/>
                <w:noProof/>
                <w:color w:val="auto"/>
                <w:sz w:val="22"/>
                <w:szCs w:val="22"/>
              </w:rPr>
              <w:tab/>
            </w:r>
            <w:r w:rsidR="00220581" w:rsidRPr="00A52335">
              <w:rPr>
                <w:rStyle w:val="Lienhypertexte"/>
                <w:rFonts w:ascii="Times New Roman" w:hAnsi="Times New Roman"/>
                <w:noProof/>
                <w:snapToGrid w:val="0"/>
              </w:rPr>
              <w:t>Principes de gestion et d’assurance de la qualité</w:t>
            </w:r>
            <w:r w:rsidR="00220581">
              <w:rPr>
                <w:noProof/>
                <w:webHidden/>
              </w:rPr>
              <w:tab/>
            </w:r>
            <w:r w:rsidR="00220581">
              <w:rPr>
                <w:noProof/>
                <w:webHidden/>
              </w:rPr>
              <w:fldChar w:fldCharType="begin"/>
            </w:r>
            <w:r w:rsidR="00220581">
              <w:rPr>
                <w:noProof/>
                <w:webHidden/>
              </w:rPr>
              <w:instrText xml:space="preserve"> PAGEREF _Toc421711757 \h </w:instrText>
            </w:r>
            <w:r w:rsidR="00220581">
              <w:rPr>
                <w:noProof/>
                <w:webHidden/>
              </w:rPr>
            </w:r>
            <w:r w:rsidR="00220581">
              <w:rPr>
                <w:noProof/>
                <w:webHidden/>
              </w:rPr>
              <w:fldChar w:fldCharType="separate"/>
            </w:r>
            <w:r w:rsidR="004C15D7">
              <w:rPr>
                <w:noProof/>
                <w:webHidden/>
              </w:rPr>
              <w:t>15</w:t>
            </w:r>
            <w:r w:rsidR="00220581">
              <w:rPr>
                <w:noProof/>
                <w:webHidden/>
              </w:rPr>
              <w:fldChar w:fldCharType="end"/>
            </w:r>
          </w:hyperlink>
        </w:p>
        <w:p w:rsidR="00220581" w:rsidRDefault="00334FD9">
          <w:pPr>
            <w:pStyle w:val="TM1"/>
            <w:tabs>
              <w:tab w:val="left" w:pos="1400"/>
              <w:tab w:val="right" w:leader="dot" w:pos="9854"/>
            </w:tabs>
            <w:rPr>
              <w:rFonts w:asciiTheme="minorHAnsi" w:eastAsiaTheme="minorEastAsia" w:hAnsiTheme="minorHAnsi" w:cstheme="minorBidi"/>
              <w:b w:val="0"/>
              <w:bCs w:val="0"/>
              <w:smallCaps w:val="0"/>
              <w:noProof/>
              <w:color w:val="auto"/>
              <w:sz w:val="22"/>
              <w:szCs w:val="22"/>
            </w:rPr>
          </w:pPr>
          <w:hyperlink w:anchor="_Toc421711758" w:history="1">
            <w:r w:rsidR="00220581" w:rsidRPr="00A52335">
              <w:rPr>
                <w:rStyle w:val="Lienhypertexte"/>
                <w:noProof/>
              </w:rPr>
              <w:t>Annexe A</w:t>
            </w:r>
            <w:r w:rsidR="00220581">
              <w:rPr>
                <w:rFonts w:asciiTheme="minorHAnsi" w:eastAsiaTheme="minorEastAsia" w:hAnsiTheme="minorHAnsi" w:cstheme="minorBidi"/>
                <w:b w:val="0"/>
                <w:bCs w:val="0"/>
                <w:smallCaps w:val="0"/>
                <w:noProof/>
                <w:color w:val="auto"/>
                <w:sz w:val="22"/>
                <w:szCs w:val="22"/>
              </w:rPr>
              <w:tab/>
            </w:r>
            <w:r w:rsidR="00220581" w:rsidRPr="00A52335">
              <w:rPr>
                <w:rStyle w:val="Lienhypertexte"/>
                <w:noProof/>
              </w:rPr>
              <w:t>Principales références normatives</w:t>
            </w:r>
            <w:r w:rsidR="00220581">
              <w:rPr>
                <w:noProof/>
                <w:webHidden/>
              </w:rPr>
              <w:tab/>
            </w:r>
            <w:r w:rsidR="00220581">
              <w:rPr>
                <w:noProof/>
                <w:webHidden/>
              </w:rPr>
              <w:fldChar w:fldCharType="begin"/>
            </w:r>
            <w:r w:rsidR="00220581">
              <w:rPr>
                <w:noProof/>
                <w:webHidden/>
              </w:rPr>
              <w:instrText xml:space="preserve"> PAGEREF _Toc421711758 \h </w:instrText>
            </w:r>
            <w:r w:rsidR="00220581">
              <w:rPr>
                <w:noProof/>
                <w:webHidden/>
              </w:rPr>
            </w:r>
            <w:r w:rsidR="00220581">
              <w:rPr>
                <w:noProof/>
                <w:webHidden/>
              </w:rPr>
              <w:fldChar w:fldCharType="separate"/>
            </w:r>
            <w:r w:rsidR="004C15D7">
              <w:rPr>
                <w:noProof/>
                <w:webHidden/>
              </w:rPr>
              <w:t>17</w:t>
            </w:r>
            <w:r w:rsidR="00220581">
              <w:rPr>
                <w:noProof/>
                <w:webHidden/>
              </w:rPr>
              <w:fldChar w:fldCharType="end"/>
            </w:r>
          </w:hyperlink>
        </w:p>
        <w:p w:rsidR="00220581" w:rsidRDefault="00334FD9">
          <w:pPr>
            <w:pStyle w:val="TM1"/>
            <w:tabs>
              <w:tab w:val="left" w:pos="1400"/>
              <w:tab w:val="right" w:leader="dot" w:pos="9854"/>
            </w:tabs>
            <w:rPr>
              <w:rFonts w:asciiTheme="minorHAnsi" w:eastAsiaTheme="minorEastAsia" w:hAnsiTheme="minorHAnsi" w:cstheme="minorBidi"/>
              <w:b w:val="0"/>
              <w:bCs w:val="0"/>
              <w:smallCaps w:val="0"/>
              <w:noProof/>
              <w:color w:val="auto"/>
              <w:sz w:val="22"/>
              <w:szCs w:val="22"/>
            </w:rPr>
          </w:pPr>
          <w:hyperlink w:anchor="_Toc421711759" w:history="1">
            <w:r w:rsidR="00220581" w:rsidRPr="00A52335">
              <w:rPr>
                <w:rStyle w:val="Lienhypertexte"/>
                <w:noProof/>
              </w:rPr>
              <w:t>Annexe B</w:t>
            </w:r>
            <w:r w:rsidR="00220581">
              <w:rPr>
                <w:rFonts w:asciiTheme="minorHAnsi" w:eastAsiaTheme="minorEastAsia" w:hAnsiTheme="minorHAnsi" w:cstheme="minorBidi"/>
                <w:b w:val="0"/>
                <w:bCs w:val="0"/>
                <w:smallCaps w:val="0"/>
                <w:noProof/>
                <w:color w:val="auto"/>
                <w:sz w:val="22"/>
                <w:szCs w:val="22"/>
              </w:rPr>
              <w:tab/>
            </w:r>
            <w:r w:rsidR="00220581" w:rsidRPr="00A52335">
              <w:rPr>
                <w:rStyle w:val="Lienhypertexte"/>
                <w:noProof/>
              </w:rPr>
              <w:t>Synthèse des niveaux OTAN  d’emballage</w:t>
            </w:r>
            <w:r w:rsidR="00220581">
              <w:rPr>
                <w:noProof/>
                <w:webHidden/>
              </w:rPr>
              <w:tab/>
            </w:r>
            <w:r w:rsidR="00220581">
              <w:rPr>
                <w:noProof/>
                <w:webHidden/>
              </w:rPr>
              <w:fldChar w:fldCharType="begin"/>
            </w:r>
            <w:r w:rsidR="00220581">
              <w:rPr>
                <w:noProof/>
                <w:webHidden/>
              </w:rPr>
              <w:instrText xml:space="preserve"> PAGEREF _Toc421711759 \h </w:instrText>
            </w:r>
            <w:r w:rsidR="00220581">
              <w:rPr>
                <w:noProof/>
                <w:webHidden/>
              </w:rPr>
            </w:r>
            <w:r w:rsidR="00220581">
              <w:rPr>
                <w:noProof/>
                <w:webHidden/>
              </w:rPr>
              <w:fldChar w:fldCharType="separate"/>
            </w:r>
            <w:r w:rsidR="004C15D7">
              <w:rPr>
                <w:noProof/>
                <w:webHidden/>
              </w:rPr>
              <w:t>23</w:t>
            </w:r>
            <w:r w:rsidR="00220581">
              <w:rPr>
                <w:noProof/>
                <w:webHidden/>
              </w:rPr>
              <w:fldChar w:fldCharType="end"/>
            </w:r>
          </w:hyperlink>
        </w:p>
        <w:p w:rsidR="00220581" w:rsidRDefault="00334FD9">
          <w:pPr>
            <w:pStyle w:val="TM1"/>
            <w:tabs>
              <w:tab w:val="left" w:pos="1400"/>
              <w:tab w:val="right" w:leader="dot" w:pos="9854"/>
            </w:tabs>
            <w:rPr>
              <w:rFonts w:asciiTheme="minorHAnsi" w:eastAsiaTheme="minorEastAsia" w:hAnsiTheme="minorHAnsi" w:cstheme="minorBidi"/>
              <w:b w:val="0"/>
              <w:bCs w:val="0"/>
              <w:smallCaps w:val="0"/>
              <w:noProof/>
              <w:color w:val="auto"/>
              <w:sz w:val="22"/>
              <w:szCs w:val="22"/>
            </w:rPr>
          </w:pPr>
          <w:hyperlink w:anchor="_Toc421711760" w:history="1">
            <w:r w:rsidR="00220581" w:rsidRPr="00A52335">
              <w:rPr>
                <w:rStyle w:val="Lienhypertexte"/>
                <w:noProof/>
              </w:rPr>
              <w:t>Annexe C</w:t>
            </w:r>
            <w:r w:rsidR="00220581">
              <w:rPr>
                <w:rFonts w:asciiTheme="minorHAnsi" w:eastAsiaTheme="minorEastAsia" w:hAnsiTheme="minorHAnsi" w:cstheme="minorBidi"/>
                <w:b w:val="0"/>
                <w:bCs w:val="0"/>
                <w:smallCaps w:val="0"/>
                <w:noProof/>
                <w:color w:val="auto"/>
                <w:sz w:val="22"/>
                <w:szCs w:val="22"/>
              </w:rPr>
              <w:tab/>
            </w:r>
            <w:r w:rsidR="00220581" w:rsidRPr="00A52335">
              <w:rPr>
                <w:rStyle w:val="Lienhypertexte"/>
                <w:noProof/>
              </w:rPr>
              <w:t>Correspondances avec la classification SEILA</w:t>
            </w:r>
            <w:r w:rsidR="00220581">
              <w:rPr>
                <w:noProof/>
                <w:webHidden/>
              </w:rPr>
              <w:tab/>
            </w:r>
            <w:r w:rsidR="00220581">
              <w:rPr>
                <w:noProof/>
                <w:webHidden/>
              </w:rPr>
              <w:fldChar w:fldCharType="begin"/>
            </w:r>
            <w:r w:rsidR="00220581">
              <w:rPr>
                <w:noProof/>
                <w:webHidden/>
              </w:rPr>
              <w:instrText xml:space="preserve"> PAGEREF _Toc421711760 \h </w:instrText>
            </w:r>
            <w:r w:rsidR="00220581">
              <w:rPr>
                <w:noProof/>
                <w:webHidden/>
              </w:rPr>
            </w:r>
            <w:r w:rsidR="00220581">
              <w:rPr>
                <w:noProof/>
                <w:webHidden/>
              </w:rPr>
              <w:fldChar w:fldCharType="separate"/>
            </w:r>
            <w:r w:rsidR="004C15D7">
              <w:rPr>
                <w:noProof/>
                <w:webHidden/>
              </w:rPr>
              <w:t>24</w:t>
            </w:r>
            <w:r w:rsidR="00220581">
              <w:rPr>
                <w:noProof/>
                <w:webHidden/>
              </w:rPr>
              <w:fldChar w:fldCharType="end"/>
            </w:r>
          </w:hyperlink>
        </w:p>
        <w:p w:rsidR="00220581" w:rsidRDefault="00334FD9">
          <w:pPr>
            <w:pStyle w:val="TM2"/>
            <w:tabs>
              <w:tab w:val="left" w:pos="1400"/>
              <w:tab w:val="right" w:leader="dot" w:pos="9854"/>
            </w:tabs>
            <w:rPr>
              <w:rFonts w:eastAsiaTheme="minorEastAsia" w:cstheme="minorBidi"/>
              <w:b w:val="0"/>
              <w:bCs w:val="0"/>
              <w:noProof/>
              <w:color w:val="auto"/>
              <w:sz w:val="22"/>
              <w:szCs w:val="22"/>
            </w:rPr>
          </w:pPr>
          <w:hyperlink w:anchor="_Toc421711761" w:history="1">
            <w:r w:rsidR="00220581" w:rsidRPr="00A52335">
              <w:rPr>
                <w:rStyle w:val="Lienhypertexte"/>
                <w:noProof/>
              </w:rPr>
              <w:t>Tableau C-1</w:t>
            </w:r>
            <w:r w:rsidR="00220581">
              <w:rPr>
                <w:rFonts w:eastAsiaTheme="minorEastAsia" w:cstheme="minorBidi"/>
                <w:b w:val="0"/>
                <w:bCs w:val="0"/>
                <w:noProof/>
                <w:color w:val="auto"/>
                <w:sz w:val="22"/>
                <w:szCs w:val="22"/>
              </w:rPr>
              <w:tab/>
            </w:r>
            <w:r w:rsidR="00220581" w:rsidRPr="00A52335">
              <w:rPr>
                <w:rStyle w:val="Lienhypertexte"/>
                <w:noProof/>
              </w:rPr>
              <w:t xml:space="preserve"> Comparaison des méthodes SEILA / GAM EMB 1</w:t>
            </w:r>
            <w:r w:rsidR="00220581">
              <w:rPr>
                <w:noProof/>
                <w:webHidden/>
              </w:rPr>
              <w:tab/>
            </w:r>
            <w:r w:rsidR="00220581">
              <w:rPr>
                <w:noProof/>
                <w:webHidden/>
              </w:rPr>
              <w:fldChar w:fldCharType="begin"/>
            </w:r>
            <w:r w:rsidR="00220581">
              <w:rPr>
                <w:noProof/>
                <w:webHidden/>
              </w:rPr>
              <w:instrText xml:space="preserve"> PAGEREF _Toc421711761 \h </w:instrText>
            </w:r>
            <w:r w:rsidR="00220581">
              <w:rPr>
                <w:noProof/>
                <w:webHidden/>
              </w:rPr>
            </w:r>
            <w:r w:rsidR="00220581">
              <w:rPr>
                <w:noProof/>
                <w:webHidden/>
              </w:rPr>
              <w:fldChar w:fldCharType="separate"/>
            </w:r>
            <w:r w:rsidR="004C15D7">
              <w:rPr>
                <w:noProof/>
                <w:webHidden/>
              </w:rPr>
              <w:t>24</w:t>
            </w:r>
            <w:r w:rsidR="00220581">
              <w:rPr>
                <w:noProof/>
                <w:webHidden/>
              </w:rPr>
              <w:fldChar w:fldCharType="end"/>
            </w:r>
          </w:hyperlink>
        </w:p>
        <w:p w:rsidR="00220581" w:rsidRDefault="00334FD9">
          <w:pPr>
            <w:pStyle w:val="TM2"/>
            <w:tabs>
              <w:tab w:val="left" w:pos="1400"/>
              <w:tab w:val="right" w:leader="dot" w:pos="9854"/>
            </w:tabs>
            <w:rPr>
              <w:rFonts w:eastAsiaTheme="minorEastAsia" w:cstheme="minorBidi"/>
              <w:b w:val="0"/>
              <w:bCs w:val="0"/>
              <w:noProof/>
              <w:color w:val="auto"/>
              <w:sz w:val="22"/>
              <w:szCs w:val="22"/>
            </w:rPr>
          </w:pPr>
          <w:hyperlink w:anchor="_Toc421711762" w:history="1">
            <w:r w:rsidR="00220581" w:rsidRPr="00A52335">
              <w:rPr>
                <w:rStyle w:val="Lienhypertexte"/>
                <w:noProof/>
              </w:rPr>
              <w:t>Tableau C-2</w:t>
            </w:r>
            <w:r w:rsidR="00220581">
              <w:rPr>
                <w:rFonts w:eastAsiaTheme="minorEastAsia" w:cstheme="minorBidi"/>
                <w:b w:val="0"/>
                <w:bCs w:val="0"/>
                <w:noProof/>
                <w:color w:val="auto"/>
                <w:sz w:val="22"/>
                <w:szCs w:val="22"/>
              </w:rPr>
              <w:tab/>
            </w:r>
            <w:r w:rsidR="00220581" w:rsidRPr="00A52335">
              <w:rPr>
                <w:rStyle w:val="Lienhypertexte"/>
                <w:noProof/>
              </w:rPr>
              <w:t>Comparaison des méthodes GAM EMB 1 / SEILA</w:t>
            </w:r>
            <w:r w:rsidR="00220581">
              <w:rPr>
                <w:noProof/>
                <w:webHidden/>
              </w:rPr>
              <w:tab/>
            </w:r>
            <w:r w:rsidR="00220581">
              <w:rPr>
                <w:noProof/>
                <w:webHidden/>
              </w:rPr>
              <w:fldChar w:fldCharType="begin"/>
            </w:r>
            <w:r w:rsidR="00220581">
              <w:rPr>
                <w:noProof/>
                <w:webHidden/>
              </w:rPr>
              <w:instrText xml:space="preserve"> PAGEREF _Toc421711762 \h </w:instrText>
            </w:r>
            <w:r w:rsidR="00220581">
              <w:rPr>
                <w:noProof/>
                <w:webHidden/>
              </w:rPr>
            </w:r>
            <w:r w:rsidR="00220581">
              <w:rPr>
                <w:noProof/>
                <w:webHidden/>
              </w:rPr>
              <w:fldChar w:fldCharType="separate"/>
            </w:r>
            <w:r w:rsidR="004C15D7">
              <w:rPr>
                <w:noProof/>
                <w:webHidden/>
              </w:rPr>
              <w:t>25</w:t>
            </w:r>
            <w:r w:rsidR="00220581">
              <w:rPr>
                <w:noProof/>
                <w:webHidden/>
              </w:rPr>
              <w:fldChar w:fldCharType="end"/>
            </w:r>
          </w:hyperlink>
        </w:p>
        <w:p w:rsidR="00220581" w:rsidRDefault="00334FD9">
          <w:pPr>
            <w:pStyle w:val="TM2"/>
            <w:tabs>
              <w:tab w:val="left" w:pos="1400"/>
              <w:tab w:val="right" w:leader="dot" w:pos="9854"/>
            </w:tabs>
            <w:rPr>
              <w:rFonts w:eastAsiaTheme="minorEastAsia" w:cstheme="minorBidi"/>
              <w:b w:val="0"/>
              <w:bCs w:val="0"/>
              <w:noProof/>
              <w:color w:val="auto"/>
              <w:sz w:val="22"/>
              <w:szCs w:val="22"/>
            </w:rPr>
          </w:pPr>
          <w:hyperlink w:anchor="_Toc421711763" w:history="1">
            <w:r w:rsidR="00220581" w:rsidRPr="00A52335">
              <w:rPr>
                <w:rStyle w:val="Lienhypertexte"/>
                <w:noProof/>
              </w:rPr>
              <w:t>Tableau C-3</w:t>
            </w:r>
            <w:r w:rsidR="00220581">
              <w:rPr>
                <w:rFonts w:eastAsiaTheme="minorEastAsia" w:cstheme="minorBidi"/>
                <w:b w:val="0"/>
                <w:bCs w:val="0"/>
                <w:noProof/>
                <w:color w:val="auto"/>
                <w:sz w:val="22"/>
                <w:szCs w:val="22"/>
              </w:rPr>
              <w:tab/>
            </w:r>
            <w:r w:rsidR="00220581" w:rsidRPr="00A52335">
              <w:rPr>
                <w:rStyle w:val="Lienhypertexte"/>
                <w:noProof/>
              </w:rPr>
              <w:t>Niveaux d’emballage OTAN 1 Méthode OTAN 6 / Protections SEILA</w:t>
            </w:r>
            <w:r w:rsidR="00220581">
              <w:rPr>
                <w:noProof/>
                <w:webHidden/>
              </w:rPr>
              <w:tab/>
            </w:r>
            <w:r w:rsidR="00220581">
              <w:rPr>
                <w:noProof/>
                <w:webHidden/>
              </w:rPr>
              <w:fldChar w:fldCharType="begin"/>
            </w:r>
            <w:r w:rsidR="00220581">
              <w:rPr>
                <w:noProof/>
                <w:webHidden/>
              </w:rPr>
              <w:instrText xml:space="preserve"> PAGEREF _Toc421711763 \h </w:instrText>
            </w:r>
            <w:r w:rsidR="00220581">
              <w:rPr>
                <w:noProof/>
                <w:webHidden/>
              </w:rPr>
            </w:r>
            <w:r w:rsidR="00220581">
              <w:rPr>
                <w:noProof/>
                <w:webHidden/>
              </w:rPr>
              <w:fldChar w:fldCharType="separate"/>
            </w:r>
            <w:r w:rsidR="004C15D7">
              <w:rPr>
                <w:noProof/>
                <w:webHidden/>
              </w:rPr>
              <w:t>26</w:t>
            </w:r>
            <w:r w:rsidR="00220581">
              <w:rPr>
                <w:noProof/>
                <w:webHidden/>
              </w:rPr>
              <w:fldChar w:fldCharType="end"/>
            </w:r>
          </w:hyperlink>
        </w:p>
        <w:p w:rsidR="00220581" w:rsidRDefault="00334FD9">
          <w:pPr>
            <w:pStyle w:val="TM2"/>
            <w:tabs>
              <w:tab w:val="left" w:pos="1400"/>
              <w:tab w:val="right" w:leader="dot" w:pos="9854"/>
            </w:tabs>
            <w:rPr>
              <w:rFonts w:eastAsiaTheme="minorEastAsia" w:cstheme="minorBidi"/>
              <w:b w:val="0"/>
              <w:bCs w:val="0"/>
              <w:noProof/>
              <w:color w:val="auto"/>
              <w:sz w:val="22"/>
              <w:szCs w:val="22"/>
            </w:rPr>
          </w:pPr>
          <w:hyperlink w:anchor="_Toc421711764" w:history="1">
            <w:r w:rsidR="00220581" w:rsidRPr="00A52335">
              <w:rPr>
                <w:rStyle w:val="Lienhypertexte"/>
                <w:noProof/>
              </w:rPr>
              <w:t>Tableau C-4</w:t>
            </w:r>
            <w:r w:rsidR="00220581">
              <w:rPr>
                <w:rFonts w:eastAsiaTheme="minorEastAsia" w:cstheme="minorBidi"/>
                <w:b w:val="0"/>
                <w:bCs w:val="0"/>
                <w:noProof/>
                <w:color w:val="auto"/>
                <w:sz w:val="22"/>
                <w:szCs w:val="22"/>
              </w:rPr>
              <w:tab/>
            </w:r>
            <w:r w:rsidR="00220581" w:rsidRPr="00A52335">
              <w:rPr>
                <w:rStyle w:val="Lienhypertexte"/>
                <w:noProof/>
              </w:rPr>
              <w:t>Niveau d’emballage OTAN 2 Méthodes OTAN 3, 4, 5 / Protections SEILA</w:t>
            </w:r>
            <w:r w:rsidR="00220581">
              <w:rPr>
                <w:noProof/>
                <w:webHidden/>
              </w:rPr>
              <w:tab/>
            </w:r>
            <w:r w:rsidR="00220581">
              <w:rPr>
                <w:noProof/>
                <w:webHidden/>
              </w:rPr>
              <w:fldChar w:fldCharType="begin"/>
            </w:r>
            <w:r w:rsidR="00220581">
              <w:rPr>
                <w:noProof/>
                <w:webHidden/>
              </w:rPr>
              <w:instrText xml:space="preserve"> PAGEREF _Toc421711764 \h </w:instrText>
            </w:r>
            <w:r w:rsidR="00220581">
              <w:rPr>
                <w:noProof/>
                <w:webHidden/>
              </w:rPr>
            </w:r>
            <w:r w:rsidR="00220581">
              <w:rPr>
                <w:noProof/>
                <w:webHidden/>
              </w:rPr>
              <w:fldChar w:fldCharType="separate"/>
            </w:r>
            <w:r w:rsidR="004C15D7">
              <w:rPr>
                <w:noProof/>
                <w:webHidden/>
              </w:rPr>
              <w:t>27</w:t>
            </w:r>
            <w:r w:rsidR="00220581">
              <w:rPr>
                <w:noProof/>
                <w:webHidden/>
              </w:rPr>
              <w:fldChar w:fldCharType="end"/>
            </w:r>
          </w:hyperlink>
        </w:p>
        <w:p w:rsidR="00220581" w:rsidRDefault="00334FD9">
          <w:pPr>
            <w:pStyle w:val="TM2"/>
            <w:tabs>
              <w:tab w:val="left" w:pos="1400"/>
              <w:tab w:val="right" w:leader="dot" w:pos="9854"/>
            </w:tabs>
            <w:rPr>
              <w:rFonts w:eastAsiaTheme="minorEastAsia" w:cstheme="minorBidi"/>
              <w:b w:val="0"/>
              <w:bCs w:val="0"/>
              <w:noProof/>
              <w:color w:val="auto"/>
              <w:sz w:val="22"/>
              <w:szCs w:val="22"/>
            </w:rPr>
          </w:pPr>
          <w:hyperlink w:anchor="_Toc421711765" w:history="1">
            <w:r w:rsidR="00220581" w:rsidRPr="00A52335">
              <w:rPr>
                <w:rStyle w:val="Lienhypertexte"/>
                <w:noProof/>
              </w:rPr>
              <w:t>Tableau C-5</w:t>
            </w:r>
            <w:r w:rsidR="00220581">
              <w:rPr>
                <w:rFonts w:eastAsiaTheme="minorEastAsia" w:cstheme="minorBidi"/>
                <w:b w:val="0"/>
                <w:bCs w:val="0"/>
                <w:noProof/>
                <w:color w:val="auto"/>
                <w:sz w:val="22"/>
                <w:szCs w:val="22"/>
              </w:rPr>
              <w:tab/>
            </w:r>
            <w:r w:rsidR="00220581" w:rsidRPr="00A52335">
              <w:rPr>
                <w:rStyle w:val="Lienhypertexte"/>
                <w:noProof/>
              </w:rPr>
              <w:t>Niveau d’emballage OTAN 3 Méthode OTAN 3 / Protections SEILA</w:t>
            </w:r>
            <w:r w:rsidR="00220581">
              <w:rPr>
                <w:noProof/>
                <w:webHidden/>
              </w:rPr>
              <w:tab/>
            </w:r>
            <w:r w:rsidR="00220581">
              <w:rPr>
                <w:noProof/>
                <w:webHidden/>
              </w:rPr>
              <w:fldChar w:fldCharType="begin"/>
            </w:r>
            <w:r w:rsidR="00220581">
              <w:rPr>
                <w:noProof/>
                <w:webHidden/>
              </w:rPr>
              <w:instrText xml:space="preserve"> PAGEREF _Toc421711765 \h </w:instrText>
            </w:r>
            <w:r w:rsidR="00220581">
              <w:rPr>
                <w:noProof/>
                <w:webHidden/>
              </w:rPr>
            </w:r>
            <w:r w:rsidR="00220581">
              <w:rPr>
                <w:noProof/>
                <w:webHidden/>
              </w:rPr>
              <w:fldChar w:fldCharType="separate"/>
            </w:r>
            <w:r w:rsidR="004C15D7">
              <w:rPr>
                <w:noProof/>
                <w:webHidden/>
              </w:rPr>
              <w:t>28</w:t>
            </w:r>
            <w:r w:rsidR="00220581">
              <w:rPr>
                <w:noProof/>
                <w:webHidden/>
              </w:rPr>
              <w:fldChar w:fldCharType="end"/>
            </w:r>
          </w:hyperlink>
        </w:p>
        <w:p w:rsidR="00220581" w:rsidRDefault="00334FD9">
          <w:pPr>
            <w:pStyle w:val="TM2"/>
            <w:tabs>
              <w:tab w:val="right" w:leader="dot" w:pos="9854"/>
            </w:tabs>
            <w:rPr>
              <w:rFonts w:eastAsiaTheme="minorEastAsia" w:cstheme="minorBidi"/>
              <w:b w:val="0"/>
              <w:bCs w:val="0"/>
              <w:noProof/>
              <w:color w:val="auto"/>
              <w:sz w:val="22"/>
              <w:szCs w:val="22"/>
            </w:rPr>
          </w:pPr>
          <w:hyperlink w:anchor="_Toc421711766" w:history="1">
            <w:r w:rsidR="00220581" w:rsidRPr="00A52335">
              <w:rPr>
                <w:rStyle w:val="Lienhypertexte"/>
                <w:noProof/>
              </w:rPr>
              <w:t>Tableau C-6          Niveau d’emballage OTAN 4 Méthodes OTAN 1,2 / Protections SEILA</w:t>
            </w:r>
            <w:r w:rsidR="00220581">
              <w:rPr>
                <w:noProof/>
                <w:webHidden/>
              </w:rPr>
              <w:tab/>
            </w:r>
            <w:r w:rsidR="00220581">
              <w:rPr>
                <w:noProof/>
                <w:webHidden/>
              </w:rPr>
              <w:fldChar w:fldCharType="begin"/>
            </w:r>
            <w:r w:rsidR="00220581">
              <w:rPr>
                <w:noProof/>
                <w:webHidden/>
              </w:rPr>
              <w:instrText xml:space="preserve"> PAGEREF _Toc421711766 \h </w:instrText>
            </w:r>
            <w:r w:rsidR="00220581">
              <w:rPr>
                <w:noProof/>
                <w:webHidden/>
              </w:rPr>
            </w:r>
            <w:r w:rsidR="00220581">
              <w:rPr>
                <w:noProof/>
                <w:webHidden/>
              </w:rPr>
              <w:fldChar w:fldCharType="separate"/>
            </w:r>
            <w:r w:rsidR="004C15D7">
              <w:rPr>
                <w:noProof/>
                <w:webHidden/>
              </w:rPr>
              <w:t>29</w:t>
            </w:r>
            <w:r w:rsidR="00220581">
              <w:rPr>
                <w:noProof/>
                <w:webHidden/>
              </w:rPr>
              <w:fldChar w:fldCharType="end"/>
            </w:r>
          </w:hyperlink>
        </w:p>
        <w:p w:rsidR="00220581" w:rsidRDefault="00334FD9">
          <w:pPr>
            <w:pStyle w:val="TM1"/>
            <w:tabs>
              <w:tab w:val="left" w:pos="1400"/>
              <w:tab w:val="right" w:leader="dot" w:pos="9854"/>
            </w:tabs>
            <w:rPr>
              <w:rFonts w:asciiTheme="minorHAnsi" w:eastAsiaTheme="minorEastAsia" w:hAnsiTheme="minorHAnsi" w:cstheme="minorBidi"/>
              <w:b w:val="0"/>
              <w:bCs w:val="0"/>
              <w:smallCaps w:val="0"/>
              <w:noProof/>
              <w:color w:val="auto"/>
              <w:sz w:val="22"/>
              <w:szCs w:val="22"/>
            </w:rPr>
          </w:pPr>
          <w:hyperlink w:anchor="_Toc421711767" w:history="1">
            <w:r w:rsidR="00220581" w:rsidRPr="00A52335">
              <w:rPr>
                <w:rStyle w:val="Lienhypertexte"/>
                <w:noProof/>
              </w:rPr>
              <w:t>Annexe D</w:t>
            </w:r>
            <w:r w:rsidR="00220581">
              <w:rPr>
                <w:rFonts w:asciiTheme="minorHAnsi" w:eastAsiaTheme="minorEastAsia" w:hAnsiTheme="minorHAnsi" w:cstheme="minorBidi"/>
                <w:b w:val="0"/>
                <w:bCs w:val="0"/>
                <w:smallCaps w:val="0"/>
                <w:noProof/>
                <w:color w:val="auto"/>
                <w:sz w:val="22"/>
                <w:szCs w:val="22"/>
              </w:rPr>
              <w:tab/>
            </w:r>
            <w:r w:rsidR="00220581" w:rsidRPr="00A52335">
              <w:rPr>
                <w:rStyle w:val="Lienhypertexte"/>
                <w:noProof/>
              </w:rPr>
              <w:t>Codes de catégories extraits de l’AECTP-230 (feuillet 2311)</w:t>
            </w:r>
            <w:r w:rsidR="00220581">
              <w:rPr>
                <w:noProof/>
                <w:webHidden/>
              </w:rPr>
              <w:tab/>
            </w:r>
            <w:r w:rsidR="00220581">
              <w:rPr>
                <w:noProof/>
                <w:webHidden/>
              </w:rPr>
              <w:fldChar w:fldCharType="begin"/>
            </w:r>
            <w:r w:rsidR="00220581">
              <w:rPr>
                <w:noProof/>
                <w:webHidden/>
              </w:rPr>
              <w:instrText xml:space="preserve"> PAGEREF _Toc421711767 \h </w:instrText>
            </w:r>
            <w:r w:rsidR="00220581">
              <w:rPr>
                <w:noProof/>
                <w:webHidden/>
              </w:rPr>
            </w:r>
            <w:r w:rsidR="00220581">
              <w:rPr>
                <w:noProof/>
                <w:webHidden/>
              </w:rPr>
              <w:fldChar w:fldCharType="separate"/>
            </w:r>
            <w:r w:rsidR="004C15D7">
              <w:rPr>
                <w:noProof/>
                <w:webHidden/>
              </w:rPr>
              <w:t>30</w:t>
            </w:r>
            <w:r w:rsidR="00220581">
              <w:rPr>
                <w:noProof/>
                <w:webHidden/>
              </w:rPr>
              <w:fldChar w:fldCharType="end"/>
            </w:r>
          </w:hyperlink>
        </w:p>
        <w:p w:rsidR="00220581" w:rsidRDefault="00334FD9">
          <w:pPr>
            <w:pStyle w:val="TM1"/>
            <w:tabs>
              <w:tab w:val="left" w:pos="1400"/>
              <w:tab w:val="right" w:leader="dot" w:pos="9854"/>
            </w:tabs>
            <w:rPr>
              <w:rFonts w:asciiTheme="minorHAnsi" w:eastAsiaTheme="minorEastAsia" w:hAnsiTheme="minorHAnsi" w:cstheme="minorBidi"/>
              <w:b w:val="0"/>
              <w:bCs w:val="0"/>
              <w:smallCaps w:val="0"/>
              <w:noProof/>
              <w:color w:val="auto"/>
              <w:sz w:val="22"/>
              <w:szCs w:val="22"/>
            </w:rPr>
          </w:pPr>
          <w:hyperlink w:anchor="_Toc421711768" w:history="1">
            <w:r w:rsidR="00220581" w:rsidRPr="00A52335">
              <w:rPr>
                <w:rStyle w:val="Lienhypertexte"/>
                <w:noProof/>
              </w:rPr>
              <w:t>Annexe E</w:t>
            </w:r>
            <w:r w:rsidR="00220581">
              <w:rPr>
                <w:rFonts w:asciiTheme="minorHAnsi" w:eastAsiaTheme="minorEastAsia" w:hAnsiTheme="minorHAnsi" w:cstheme="minorBidi"/>
                <w:b w:val="0"/>
                <w:bCs w:val="0"/>
                <w:smallCaps w:val="0"/>
                <w:noProof/>
                <w:color w:val="auto"/>
                <w:sz w:val="22"/>
                <w:szCs w:val="22"/>
              </w:rPr>
              <w:tab/>
            </w:r>
            <w:r w:rsidR="00220581" w:rsidRPr="00A52335">
              <w:rPr>
                <w:rStyle w:val="Lienhypertexte"/>
                <w:noProof/>
              </w:rPr>
              <w:t>Comparaison niveaux OTAN avec classes d’emballage de norme GAM EMB 1</w:t>
            </w:r>
            <w:r w:rsidR="00220581">
              <w:rPr>
                <w:noProof/>
                <w:webHidden/>
              </w:rPr>
              <w:tab/>
            </w:r>
            <w:r w:rsidR="00220581">
              <w:rPr>
                <w:noProof/>
                <w:webHidden/>
              </w:rPr>
              <w:fldChar w:fldCharType="begin"/>
            </w:r>
            <w:r w:rsidR="00220581">
              <w:rPr>
                <w:noProof/>
                <w:webHidden/>
              </w:rPr>
              <w:instrText xml:space="preserve"> PAGEREF _Toc421711768 \h </w:instrText>
            </w:r>
            <w:r w:rsidR="00220581">
              <w:rPr>
                <w:noProof/>
                <w:webHidden/>
              </w:rPr>
            </w:r>
            <w:r w:rsidR="00220581">
              <w:rPr>
                <w:noProof/>
                <w:webHidden/>
              </w:rPr>
              <w:fldChar w:fldCharType="separate"/>
            </w:r>
            <w:r w:rsidR="004C15D7">
              <w:rPr>
                <w:noProof/>
                <w:webHidden/>
              </w:rPr>
              <w:t>31</w:t>
            </w:r>
            <w:r w:rsidR="00220581">
              <w:rPr>
                <w:noProof/>
                <w:webHidden/>
              </w:rPr>
              <w:fldChar w:fldCharType="end"/>
            </w:r>
          </w:hyperlink>
        </w:p>
        <w:p w:rsidR="00220581" w:rsidRDefault="00334FD9">
          <w:pPr>
            <w:pStyle w:val="TM1"/>
            <w:tabs>
              <w:tab w:val="left" w:pos="1400"/>
              <w:tab w:val="right" w:leader="dot" w:pos="9854"/>
            </w:tabs>
            <w:rPr>
              <w:rFonts w:asciiTheme="minorHAnsi" w:eastAsiaTheme="minorEastAsia" w:hAnsiTheme="minorHAnsi" w:cstheme="minorBidi"/>
              <w:b w:val="0"/>
              <w:bCs w:val="0"/>
              <w:smallCaps w:val="0"/>
              <w:noProof/>
              <w:color w:val="auto"/>
              <w:sz w:val="22"/>
              <w:szCs w:val="22"/>
            </w:rPr>
          </w:pPr>
          <w:hyperlink w:anchor="_Toc421711769" w:history="1">
            <w:r w:rsidR="00220581" w:rsidRPr="00A52335">
              <w:rPr>
                <w:rStyle w:val="Lienhypertexte"/>
                <w:noProof/>
              </w:rPr>
              <w:t>Annexe F</w:t>
            </w:r>
            <w:r w:rsidR="00220581">
              <w:rPr>
                <w:rFonts w:asciiTheme="minorHAnsi" w:eastAsiaTheme="minorEastAsia" w:hAnsiTheme="minorHAnsi" w:cstheme="minorBidi"/>
                <w:b w:val="0"/>
                <w:bCs w:val="0"/>
                <w:smallCaps w:val="0"/>
                <w:noProof/>
                <w:color w:val="auto"/>
                <w:sz w:val="22"/>
                <w:szCs w:val="22"/>
              </w:rPr>
              <w:tab/>
            </w:r>
            <w:r w:rsidR="00220581" w:rsidRPr="00A52335">
              <w:rPr>
                <w:rStyle w:val="Lienhypertexte"/>
                <w:noProof/>
              </w:rPr>
              <w:t>Gestion du système d’emballage</w:t>
            </w:r>
            <w:r w:rsidR="00220581">
              <w:rPr>
                <w:noProof/>
                <w:webHidden/>
              </w:rPr>
              <w:tab/>
            </w:r>
            <w:r w:rsidR="00220581">
              <w:rPr>
                <w:noProof/>
                <w:webHidden/>
              </w:rPr>
              <w:fldChar w:fldCharType="begin"/>
            </w:r>
            <w:r w:rsidR="00220581">
              <w:rPr>
                <w:noProof/>
                <w:webHidden/>
              </w:rPr>
              <w:instrText xml:space="preserve"> PAGEREF _Toc421711769 \h </w:instrText>
            </w:r>
            <w:r w:rsidR="00220581">
              <w:rPr>
                <w:noProof/>
                <w:webHidden/>
              </w:rPr>
            </w:r>
            <w:r w:rsidR="00220581">
              <w:rPr>
                <w:noProof/>
                <w:webHidden/>
              </w:rPr>
              <w:fldChar w:fldCharType="separate"/>
            </w:r>
            <w:r w:rsidR="004C15D7">
              <w:rPr>
                <w:noProof/>
                <w:webHidden/>
              </w:rPr>
              <w:t>32</w:t>
            </w:r>
            <w:r w:rsidR="00220581">
              <w:rPr>
                <w:noProof/>
                <w:webHidden/>
              </w:rPr>
              <w:fldChar w:fldCharType="end"/>
            </w:r>
          </w:hyperlink>
        </w:p>
        <w:p w:rsidR="00220581" w:rsidRDefault="00334FD9">
          <w:pPr>
            <w:pStyle w:val="TM1"/>
            <w:tabs>
              <w:tab w:val="left" w:pos="1400"/>
              <w:tab w:val="right" w:leader="dot" w:pos="9854"/>
            </w:tabs>
            <w:rPr>
              <w:rFonts w:asciiTheme="minorHAnsi" w:eastAsiaTheme="minorEastAsia" w:hAnsiTheme="minorHAnsi" w:cstheme="minorBidi"/>
              <w:b w:val="0"/>
              <w:bCs w:val="0"/>
              <w:smallCaps w:val="0"/>
              <w:noProof/>
              <w:color w:val="auto"/>
              <w:sz w:val="22"/>
              <w:szCs w:val="22"/>
            </w:rPr>
          </w:pPr>
          <w:hyperlink w:anchor="_Toc421711770" w:history="1">
            <w:r w:rsidR="00220581" w:rsidRPr="00A52335">
              <w:rPr>
                <w:rStyle w:val="Lienhypertexte"/>
                <w:noProof/>
              </w:rPr>
              <w:t>Annexe G</w:t>
            </w:r>
            <w:r w:rsidR="00220581">
              <w:rPr>
                <w:rFonts w:asciiTheme="minorHAnsi" w:eastAsiaTheme="minorEastAsia" w:hAnsiTheme="minorHAnsi" w:cstheme="minorBidi"/>
                <w:b w:val="0"/>
                <w:bCs w:val="0"/>
                <w:smallCaps w:val="0"/>
                <w:noProof/>
                <w:color w:val="auto"/>
                <w:sz w:val="22"/>
                <w:szCs w:val="22"/>
              </w:rPr>
              <w:tab/>
            </w:r>
            <w:r w:rsidR="00220581" w:rsidRPr="00A52335">
              <w:rPr>
                <w:rStyle w:val="Lienhypertexte"/>
                <w:noProof/>
              </w:rPr>
              <w:t>Correspondances entre niveaux &amp; méthodes OTAN, classes GAM EMB 1 et  protections SEILA</w:t>
            </w:r>
            <w:r w:rsidR="00220581">
              <w:rPr>
                <w:noProof/>
                <w:webHidden/>
              </w:rPr>
              <w:tab/>
            </w:r>
            <w:r w:rsidR="00220581">
              <w:rPr>
                <w:noProof/>
                <w:webHidden/>
              </w:rPr>
              <w:fldChar w:fldCharType="begin"/>
            </w:r>
            <w:r w:rsidR="00220581">
              <w:rPr>
                <w:noProof/>
                <w:webHidden/>
              </w:rPr>
              <w:instrText xml:space="preserve"> PAGEREF _Toc421711770 \h </w:instrText>
            </w:r>
            <w:r w:rsidR="00220581">
              <w:rPr>
                <w:noProof/>
                <w:webHidden/>
              </w:rPr>
            </w:r>
            <w:r w:rsidR="00220581">
              <w:rPr>
                <w:noProof/>
                <w:webHidden/>
              </w:rPr>
              <w:fldChar w:fldCharType="separate"/>
            </w:r>
            <w:r w:rsidR="004C15D7">
              <w:rPr>
                <w:noProof/>
                <w:webHidden/>
              </w:rPr>
              <w:t>33</w:t>
            </w:r>
            <w:r w:rsidR="00220581">
              <w:rPr>
                <w:noProof/>
                <w:webHidden/>
              </w:rPr>
              <w:fldChar w:fldCharType="end"/>
            </w:r>
          </w:hyperlink>
        </w:p>
        <w:p w:rsidR="00134BB3" w:rsidRPr="001643B5" w:rsidRDefault="006E3FA7" w:rsidP="007C6213">
          <w:pPr>
            <w:outlineLvl w:val="2"/>
            <w:rPr>
              <w:rFonts w:ascii="Times New Roman" w:hAnsi="Times New Roman"/>
              <w:sz w:val="24"/>
              <w:szCs w:val="24"/>
            </w:rPr>
          </w:pPr>
          <w:r>
            <w:rPr>
              <w:rFonts w:ascii="Times New Roman" w:hAnsi="Times New Roman"/>
              <w:bCs/>
              <w:smallCaps/>
              <w:color w:val="002060"/>
              <w:sz w:val="24"/>
              <w:szCs w:val="24"/>
            </w:rPr>
            <w:fldChar w:fldCharType="end"/>
          </w:r>
        </w:p>
      </w:sdtContent>
    </w:sdt>
    <w:p w:rsidR="00876D6B" w:rsidRDefault="00876D6B" w:rsidP="006C0EF8">
      <w:pPr>
        <w:pStyle w:val="TM1"/>
        <w:tabs>
          <w:tab w:val="right" w:leader="dot" w:pos="9628"/>
        </w:tabs>
      </w:pPr>
    </w:p>
    <w:p w:rsidR="00876D6B" w:rsidRDefault="00876D6B" w:rsidP="006C0EF8">
      <w:pPr>
        <w:pStyle w:val="TM1"/>
        <w:tabs>
          <w:tab w:val="right" w:leader="dot" w:pos="9628"/>
        </w:tabs>
      </w:pPr>
    </w:p>
    <w:p w:rsidR="00876D6B" w:rsidRDefault="00876D6B" w:rsidP="006C0EF8">
      <w:pPr>
        <w:pStyle w:val="TM1"/>
        <w:tabs>
          <w:tab w:val="right" w:leader="dot" w:pos="9628"/>
        </w:tabs>
      </w:pPr>
    </w:p>
    <w:p w:rsidR="00876D6B" w:rsidRDefault="00876D6B" w:rsidP="006C0EF8">
      <w:pPr>
        <w:pStyle w:val="TM1"/>
        <w:tabs>
          <w:tab w:val="right" w:leader="dot" w:pos="9628"/>
        </w:tabs>
      </w:pPr>
    </w:p>
    <w:p w:rsidR="00876D6B" w:rsidRDefault="00876D6B" w:rsidP="006C0EF8">
      <w:pPr>
        <w:pStyle w:val="TM1"/>
        <w:tabs>
          <w:tab w:val="right" w:leader="dot" w:pos="9628"/>
        </w:tabs>
      </w:pPr>
    </w:p>
    <w:p w:rsidR="00876D6B" w:rsidRDefault="00876D6B" w:rsidP="006C0EF8">
      <w:pPr>
        <w:pStyle w:val="TM1"/>
        <w:tabs>
          <w:tab w:val="right" w:leader="dot" w:pos="9628"/>
        </w:tabs>
      </w:pPr>
    </w:p>
    <w:p w:rsidR="00876D6B" w:rsidRDefault="00876D6B" w:rsidP="006C0EF8">
      <w:pPr>
        <w:pStyle w:val="TM1"/>
        <w:tabs>
          <w:tab w:val="right" w:leader="dot" w:pos="9628"/>
        </w:tabs>
      </w:pPr>
    </w:p>
    <w:p w:rsidR="00876D6B" w:rsidRDefault="00876D6B" w:rsidP="006C0EF8">
      <w:pPr>
        <w:pStyle w:val="TM1"/>
        <w:tabs>
          <w:tab w:val="right" w:leader="dot" w:pos="9628"/>
        </w:tabs>
      </w:pPr>
    </w:p>
    <w:p w:rsidR="00876D6B" w:rsidRDefault="00876D6B" w:rsidP="006C0EF8">
      <w:pPr>
        <w:pStyle w:val="TM1"/>
        <w:tabs>
          <w:tab w:val="right" w:leader="dot" w:pos="9628"/>
        </w:tabs>
      </w:pPr>
    </w:p>
    <w:p w:rsidR="00876D6B" w:rsidRDefault="00876D6B" w:rsidP="006C0EF8">
      <w:pPr>
        <w:pStyle w:val="TM1"/>
        <w:tabs>
          <w:tab w:val="right" w:leader="dot" w:pos="9628"/>
        </w:tabs>
      </w:pPr>
    </w:p>
    <w:p w:rsidR="00876D6B" w:rsidRDefault="00876D6B" w:rsidP="006C0EF8">
      <w:pPr>
        <w:pStyle w:val="TM1"/>
        <w:tabs>
          <w:tab w:val="right" w:leader="dot" w:pos="9628"/>
        </w:tabs>
      </w:pPr>
    </w:p>
    <w:p w:rsidR="00876D6B" w:rsidRDefault="00876D6B" w:rsidP="006C0EF8">
      <w:pPr>
        <w:pStyle w:val="TM1"/>
        <w:tabs>
          <w:tab w:val="right" w:leader="dot" w:pos="9628"/>
        </w:tabs>
      </w:pPr>
    </w:p>
    <w:p w:rsidR="00876D6B" w:rsidRDefault="00876D6B" w:rsidP="006C0EF8">
      <w:pPr>
        <w:pStyle w:val="TM1"/>
        <w:tabs>
          <w:tab w:val="right" w:leader="dot" w:pos="9628"/>
        </w:tabs>
      </w:pPr>
    </w:p>
    <w:p w:rsidR="00876D6B" w:rsidRDefault="00876D6B" w:rsidP="006C0EF8">
      <w:pPr>
        <w:pStyle w:val="TM1"/>
        <w:tabs>
          <w:tab w:val="right" w:leader="dot" w:pos="9628"/>
        </w:tabs>
      </w:pPr>
    </w:p>
    <w:p w:rsidR="00876D6B" w:rsidRDefault="00876D6B" w:rsidP="006C0EF8">
      <w:pPr>
        <w:pStyle w:val="TM1"/>
        <w:tabs>
          <w:tab w:val="right" w:leader="dot" w:pos="9628"/>
        </w:tabs>
      </w:pPr>
    </w:p>
    <w:p w:rsidR="00AE25E2" w:rsidRPr="003516EE" w:rsidRDefault="00AE25E2" w:rsidP="004E4DB1">
      <w:pPr>
        <w:pStyle w:val="Titre1"/>
        <w:rPr>
          <w:rFonts w:ascii="Times New Roman" w:hAnsi="Times New Roman"/>
          <w:snapToGrid w:val="0"/>
        </w:rPr>
      </w:pPr>
      <w:r w:rsidRPr="001643B5">
        <w:rPr>
          <w:rFonts w:ascii="Times New Roman" w:hAnsi="Times New Roman"/>
          <w:sz w:val="24"/>
          <w:szCs w:val="24"/>
        </w:rPr>
        <w:br w:type="page"/>
      </w:r>
      <w:bookmarkStart w:id="3" w:name="_Toc421711740"/>
      <w:r w:rsidR="001643B5">
        <w:rPr>
          <w:rFonts w:ascii="Times New Roman" w:hAnsi="Times New Roman"/>
          <w:snapToGrid w:val="0"/>
        </w:rPr>
        <w:lastRenderedPageBreak/>
        <w:t>Objet</w:t>
      </w:r>
      <w:bookmarkEnd w:id="3"/>
    </w:p>
    <w:p w:rsidR="00B65D96" w:rsidRPr="003516EE" w:rsidRDefault="00B65D96" w:rsidP="00852BA2">
      <w:pPr>
        <w:pStyle w:val="num1"/>
        <w:numPr>
          <w:ilvl w:val="0"/>
          <w:numId w:val="0"/>
        </w:numPr>
        <w:rPr>
          <w:rFonts w:ascii="Times New Roman" w:hAnsi="Times New Roman"/>
          <w:b/>
        </w:rPr>
      </w:pPr>
    </w:p>
    <w:p w:rsidR="00AE25E2" w:rsidRPr="003516EE" w:rsidRDefault="002C4490" w:rsidP="00852BA2">
      <w:pPr>
        <w:pStyle w:val="num1"/>
        <w:numPr>
          <w:ilvl w:val="0"/>
          <w:numId w:val="0"/>
        </w:numPr>
        <w:rPr>
          <w:rFonts w:ascii="Times New Roman" w:hAnsi="Times New Roman"/>
          <w:b/>
        </w:rPr>
      </w:pPr>
      <w:r w:rsidRPr="003516EE">
        <w:rPr>
          <w:rFonts w:ascii="Times New Roman" w:hAnsi="Times New Roman"/>
        </w:rPr>
        <w:t>La spécification, objet de ce document,</w:t>
      </w:r>
      <w:r w:rsidR="0053145A" w:rsidRPr="003516EE">
        <w:rPr>
          <w:rFonts w:ascii="Times New Roman" w:hAnsi="Times New Roman"/>
        </w:rPr>
        <w:t xml:space="preserve"> </w:t>
      </w:r>
      <w:r w:rsidR="0053145A" w:rsidRPr="003516EE">
        <w:rPr>
          <w:rFonts w:ascii="Times New Roman" w:hAnsi="Times New Roman"/>
          <w:snapToGrid w:val="0"/>
        </w:rPr>
        <w:t>définit</w:t>
      </w:r>
      <w:r w:rsidR="00852BA2" w:rsidRPr="003516EE">
        <w:rPr>
          <w:rFonts w:ascii="Times New Roman" w:hAnsi="Times New Roman"/>
          <w:snapToGrid w:val="0"/>
        </w:rPr>
        <w:t xml:space="preserve"> les</w:t>
      </w:r>
      <w:r w:rsidR="00852BA2" w:rsidRPr="003516EE">
        <w:rPr>
          <w:rFonts w:ascii="Times New Roman" w:hAnsi="Times New Roman"/>
        </w:rPr>
        <w:t xml:space="preserve"> exigences de performances en termes de conditionnement et d’emballage pour la protection des matériels de défense</w:t>
      </w:r>
      <w:r w:rsidR="00240795" w:rsidRPr="003516EE">
        <w:rPr>
          <w:rFonts w:ascii="Times New Roman" w:hAnsi="Times New Roman"/>
        </w:rPr>
        <w:t xml:space="preserve"> </w:t>
      </w:r>
      <w:r w:rsidR="00B84CA3">
        <w:rPr>
          <w:rFonts w:ascii="Times New Roman" w:hAnsi="Times New Roman"/>
        </w:rPr>
        <w:t xml:space="preserve">(tous les articles de ravitaillement) </w:t>
      </w:r>
      <w:r w:rsidR="00240795" w:rsidRPr="003516EE">
        <w:rPr>
          <w:rFonts w:ascii="Times New Roman" w:hAnsi="Times New Roman"/>
        </w:rPr>
        <w:t>vis-à-vis des contraintes climatiques et mécaniques</w:t>
      </w:r>
      <w:r w:rsidR="00852BA2" w:rsidRPr="003516EE">
        <w:rPr>
          <w:rFonts w:ascii="Times New Roman" w:hAnsi="Times New Roman"/>
        </w:rPr>
        <w:t>.</w:t>
      </w:r>
    </w:p>
    <w:p w:rsidR="001E5AD4" w:rsidRPr="003516EE" w:rsidRDefault="001E5AD4" w:rsidP="00852BA2">
      <w:pPr>
        <w:pStyle w:val="num1"/>
        <w:numPr>
          <w:ilvl w:val="0"/>
          <w:numId w:val="0"/>
        </w:numPr>
        <w:rPr>
          <w:rFonts w:ascii="Times New Roman" w:hAnsi="Times New Roman"/>
          <w:b/>
        </w:rPr>
      </w:pPr>
      <w:r w:rsidRPr="003516EE">
        <w:rPr>
          <w:rFonts w:ascii="Times New Roman" w:hAnsi="Times New Roman"/>
        </w:rPr>
        <w:t xml:space="preserve">Dans la suite du texte, le terme </w:t>
      </w:r>
      <w:r w:rsidR="00381874" w:rsidRPr="003516EE">
        <w:rPr>
          <w:rFonts w:ascii="Times New Roman" w:hAnsi="Times New Roman"/>
        </w:rPr>
        <w:t>« </w:t>
      </w:r>
      <w:r w:rsidRPr="003516EE">
        <w:rPr>
          <w:rFonts w:ascii="Times New Roman" w:hAnsi="Times New Roman"/>
        </w:rPr>
        <w:t>emballage</w:t>
      </w:r>
      <w:r w:rsidR="00381874" w:rsidRPr="003516EE">
        <w:rPr>
          <w:rFonts w:ascii="Times New Roman" w:hAnsi="Times New Roman"/>
        </w:rPr>
        <w:t> »</w:t>
      </w:r>
      <w:r w:rsidRPr="003516EE">
        <w:rPr>
          <w:rFonts w:ascii="Times New Roman" w:hAnsi="Times New Roman"/>
        </w:rPr>
        <w:t xml:space="preserve"> est utilisé par défaut au lieu de « conditionnement et emballage ».</w:t>
      </w:r>
    </w:p>
    <w:p w:rsidR="00AE25E2" w:rsidRPr="003516EE" w:rsidRDefault="00AE25E2" w:rsidP="00AE25E2">
      <w:pPr>
        <w:pStyle w:val="ParagrapheModle"/>
        <w:rPr>
          <w:rFonts w:ascii="Times New Roman" w:hAnsi="Times New Roman"/>
          <w:b/>
          <w:snapToGrid w:val="0"/>
        </w:rPr>
      </w:pPr>
      <w:r w:rsidRPr="003516EE">
        <w:rPr>
          <w:rFonts w:ascii="Times New Roman" w:hAnsi="Times New Roman"/>
          <w:snapToGrid w:val="0"/>
        </w:rPr>
        <w:t>Ce</w:t>
      </w:r>
      <w:r w:rsidR="00C649A0" w:rsidRPr="003516EE">
        <w:rPr>
          <w:rFonts w:ascii="Times New Roman" w:hAnsi="Times New Roman"/>
          <w:snapToGrid w:val="0"/>
        </w:rPr>
        <w:t xml:space="preserve">tte </w:t>
      </w:r>
      <w:r w:rsidR="001654C1" w:rsidRPr="003516EE">
        <w:rPr>
          <w:rFonts w:ascii="Times New Roman" w:hAnsi="Times New Roman"/>
          <w:snapToGrid w:val="0"/>
        </w:rPr>
        <w:t>spécification concerne</w:t>
      </w:r>
      <w:r w:rsidR="00705B6A">
        <w:rPr>
          <w:rFonts w:ascii="Times New Roman" w:hAnsi="Times New Roman"/>
          <w:snapToGrid w:val="0"/>
        </w:rPr>
        <w:t> </w:t>
      </w:r>
      <w:r w:rsidRPr="003516EE">
        <w:rPr>
          <w:rFonts w:ascii="Times New Roman" w:hAnsi="Times New Roman"/>
          <w:snapToGrid w:val="0"/>
        </w:rPr>
        <w:t>:</w:t>
      </w:r>
    </w:p>
    <w:p w:rsidR="00852BA2" w:rsidRPr="003516EE" w:rsidRDefault="007C62CA" w:rsidP="00C0410A">
      <w:pPr>
        <w:pStyle w:val="num1"/>
        <w:tabs>
          <w:tab w:val="clear" w:pos="360"/>
          <w:tab w:val="num" w:pos="720"/>
        </w:tabs>
        <w:spacing w:before="120"/>
        <w:ind w:left="714" w:hanging="357"/>
        <w:rPr>
          <w:rFonts w:ascii="Times New Roman" w:hAnsi="Times New Roman"/>
          <w:b/>
        </w:rPr>
      </w:pPr>
      <w:r w:rsidRPr="003516EE">
        <w:rPr>
          <w:rFonts w:ascii="Times New Roman" w:hAnsi="Times New Roman"/>
        </w:rPr>
        <w:t>les</w:t>
      </w:r>
      <w:r w:rsidR="005E078A" w:rsidRPr="003516EE">
        <w:rPr>
          <w:rFonts w:ascii="Times New Roman" w:hAnsi="Times New Roman"/>
        </w:rPr>
        <w:t xml:space="preserve"> </w:t>
      </w:r>
      <w:r w:rsidR="00852BA2" w:rsidRPr="003516EE">
        <w:rPr>
          <w:rFonts w:ascii="Times New Roman" w:hAnsi="Times New Roman"/>
        </w:rPr>
        <w:t xml:space="preserve">niveaux </w:t>
      </w:r>
      <w:r w:rsidR="006C5509">
        <w:rPr>
          <w:rFonts w:ascii="Times New Roman" w:hAnsi="Times New Roman"/>
        </w:rPr>
        <w:t xml:space="preserve">et méthodes </w:t>
      </w:r>
      <w:r w:rsidR="00852BA2" w:rsidRPr="003516EE">
        <w:rPr>
          <w:rFonts w:ascii="Times New Roman" w:hAnsi="Times New Roman"/>
        </w:rPr>
        <w:t xml:space="preserve">de protection </w:t>
      </w:r>
      <w:r w:rsidR="00E13C43" w:rsidRPr="003516EE">
        <w:rPr>
          <w:rFonts w:ascii="Times New Roman" w:hAnsi="Times New Roman"/>
        </w:rPr>
        <w:t xml:space="preserve">appliqués </w:t>
      </w:r>
      <w:r w:rsidR="0053145A" w:rsidRPr="003516EE">
        <w:rPr>
          <w:rFonts w:ascii="Times New Roman" w:hAnsi="Times New Roman"/>
        </w:rPr>
        <w:t>aux</w:t>
      </w:r>
      <w:r w:rsidR="00852BA2" w:rsidRPr="003516EE">
        <w:rPr>
          <w:rFonts w:ascii="Times New Roman" w:hAnsi="Times New Roman"/>
        </w:rPr>
        <w:t xml:space="preserve"> </w:t>
      </w:r>
      <w:r w:rsidR="00C32018" w:rsidRPr="003516EE">
        <w:rPr>
          <w:rFonts w:ascii="Times New Roman" w:hAnsi="Times New Roman"/>
        </w:rPr>
        <w:t>système</w:t>
      </w:r>
      <w:r w:rsidR="00852BA2" w:rsidRPr="003516EE">
        <w:rPr>
          <w:rFonts w:ascii="Times New Roman" w:hAnsi="Times New Roman"/>
        </w:rPr>
        <w:t>s d’emballage utilisés pour la protection des matériels de défense</w:t>
      </w:r>
      <w:r w:rsidR="00705B6A">
        <w:rPr>
          <w:rFonts w:ascii="Times New Roman" w:hAnsi="Times New Roman"/>
        </w:rPr>
        <w:t> </w:t>
      </w:r>
      <w:r w:rsidR="00852BA2" w:rsidRPr="003516EE">
        <w:rPr>
          <w:rFonts w:ascii="Times New Roman" w:hAnsi="Times New Roman"/>
        </w:rPr>
        <w:t>;</w:t>
      </w:r>
    </w:p>
    <w:p w:rsidR="00AE25E2" w:rsidRPr="003516EE" w:rsidRDefault="00AE25E2" w:rsidP="00C32018">
      <w:pPr>
        <w:pStyle w:val="num1"/>
        <w:tabs>
          <w:tab w:val="clear" w:pos="360"/>
          <w:tab w:val="num" w:pos="720"/>
        </w:tabs>
        <w:ind w:left="720"/>
        <w:rPr>
          <w:rFonts w:ascii="Times New Roman" w:hAnsi="Times New Roman"/>
          <w:b/>
        </w:rPr>
      </w:pPr>
      <w:r w:rsidRPr="003516EE">
        <w:rPr>
          <w:rFonts w:ascii="Times New Roman" w:hAnsi="Times New Roman"/>
        </w:rPr>
        <w:t xml:space="preserve">les </w:t>
      </w:r>
      <w:r w:rsidR="00852BA2" w:rsidRPr="003516EE">
        <w:rPr>
          <w:rFonts w:ascii="Times New Roman" w:hAnsi="Times New Roman"/>
        </w:rPr>
        <w:t>condition</w:t>
      </w:r>
      <w:r w:rsidR="005734B7" w:rsidRPr="003516EE">
        <w:rPr>
          <w:rFonts w:ascii="Times New Roman" w:hAnsi="Times New Roman"/>
        </w:rPr>
        <w:t>s</w:t>
      </w:r>
      <w:r w:rsidR="00852BA2" w:rsidRPr="003516EE">
        <w:rPr>
          <w:rFonts w:ascii="Times New Roman" w:hAnsi="Times New Roman"/>
        </w:rPr>
        <w:t xml:space="preserve"> de mise en œuvre d’</w:t>
      </w:r>
      <w:r w:rsidRPr="003516EE">
        <w:rPr>
          <w:rFonts w:ascii="Times New Roman" w:hAnsi="Times New Roman"/>
        </w:rPr>
        <w:t xml:space="preserve">essais </w:t>
      </w:r>
      <w:r w:rsidR="007409D0" w:rsidRPr="003516EE">
        <w:rPr>
          <w:rFonts w:ascii="Times New Roman" w:hAnsi="Times New Roman"/>
        </w:rPr>
        <w:t xml:space="preserve">d’environnement </w:t>
      </w:r>
      <w:r w:rsidRPr="003516EE">
        <w:rPr>
          <w:rFonts w:ascii="Times New Roman" w:hAnsi="Times New Roman"/>
        </w:rPr>
        <w:t>à réaliser po</w:t>
      </w:r>
      <w:r w:rsidR="00303DFB" w:rsidRPr="003516EE">
        <w:rPr>
          <w:rFonts w:ascii="Times New Roman" w:hAnsi="Times New Roman"/>
        </w:rPr>
        <w:t>ur vérifier la satisfaction d</w:t>
      </w:r>
      <w:r w:rsidRPr="003516EE">
        <w:rPr>
          <w:rFonts w:ascii="Times New Roman" w:hAnsi="Times New Roman"/>
        </w:rPr>
        <w:t>es exigences</w:t>
      </w:r>
      <w:r w:rsidR="00705B6A">
        <w:rPr>
          <w:rFonts w:ascii="Times New Roman" w:hAnsi="Times New Roman"/>
        </w:rPr>
        <w:t> </w:t>
      </w:r>
      <w:r w:rsidR="007409D0" w:rsidRPr="003516EE">
        <w:rPr>
          <w:rFonts w:ascii="Times New Roman" w:hAnsi="Times New Roman"/>
        </w:rPr>
        <w:t>;</w:t>
      </w:r>
    </w:p>
    <w:p w:rsidR="007409D0" w:rsidRPr="003516EE" w:rsidRDefault="007409D0" w:rsidP="007409D0">
      <w:pPr>
        <w:pStyle w:val="num1"/>
        <w:tabs>
          <w:tab w:val="clear" w:pos="360"/>
          <w:tab w:val="num" w:pos="720"/>
        </w:tabs>
        <w:ind w:left="720"/>
        <w:rPr>
          <w:rFonts w:ascii="Times New Roman" w:hAnsi="Times New Roman"/>
          <w:b/>
        </w:rPr>
      </w:pPr>
      <w:r w:rsidRPr="003516EE">
        <w:rPr>
          <w:rFonts w:ascii="Times New Roman" w:hAnsi="Times New Roman"/>
        </w:rPr>
        <w:t>les principes de gestion et d’assurance qualité.</w:t>
      </w:r>
    </w:p>
    <w:p w:rsidR="00FD3E9F" w:rsidRPr="003516EE" w:rsidRDefault="00FD3E9F" w:rsidP="00AE25E2">
      <w:pPr>
        <w:pStyle w:val="ParagrapheModle"/>
        <w:spacing w:after="240"/>
        <w:rPr>
          <w:rFonts w:ascii="Times New Roman" w:hAnsi="Times New Roman"/>
          <w:b/>
        </w:rPr>
      </w:pPr>
      <w:r w:rsidRPr="003516EE">
        <w:rPr>
          <w:rFonts w:ascii="Times New Roman" w:hAnsi="Times New Roman"/>
        </w:rPr>
        <w:t xml:space="preserve">Cette spécification ne se substitue pas aux </w:t>
      </w:r>
      <w:r w:rsidR="00301D47" w:rsidRPr="003516EE">
        <w:rPr>
          <w:rFonts w:ascii="Times New Roman" w:hAnsi="Times New Roman"/>
        </w:rPr>
        <w:t>réglementations</w:t>
      </w:r>
      <w:r w:rsidRPr="003516EE">
        <w:rPr>
          <w:rFonts w:ascii="Times New Roman" w:hAnsi="Times New Roman"/>
        </w:rPr>
        <w:t xml:space="preserve"> </w:t>
      </w:r>
      <w:r w:rsidR="00301D47" w:rsidRPr="003516EE">
        <w:rPr>
          <w:rFonts w:ascii="Times New Roman" w:hAnsi="Times New Roman"/>
        </w:rPr>
        <w:t>internationales spécifiques</w:t>
      </w:r>
      <w:r w:rsidRPr="003516EE">
        <w:rPr>
          <w:rFonts w:ascii="Times New Roman" w:hAnsi="Times New Roman"/>
        </w:rPr>
        <w:t xml:space="preserve"> concernant les transports.</w:t>
      </w:r>
    </w:p>
    <w:p w:rsidR="00AE25E2" w:rsidRPr="000722B4" w:rsidRDefault="00AE25E2" w:rsidP="000722B4">
      <w:pPr>
        <w:pStyle w:val="Titre1"/>
      </w:pPr>
      <w:bookmarkStart w:id="4" w:name="_Toc114560484"/>
      <w:bookmarkStart w:id="5" w:name="_Toc117046599"/>
      <w:bookmarkStart w:id="6" w:name="_Toc119216511"/>
      <w:bookmarkStart w:id="7" w:name="_Toc119236716"/>
      <w:bookmarkStart w:id="8" w:name="_Toc119389360"/>
      <w:bookmarkStart w:id="9" w:name="_Toc135129876"/>
      <w:bookmarkStart w:id="10" w:name="_Toc373422108"/>
      <w:bookmarkStart w:id="11" w:name="_Toc421711741"/>
      <w:r w:rsidRPr="000722B4">
        <w:t>Domaine d’application</w:t>
      </w:r>
      <w:bookmarkEnd w:id="4"/>
      <w:bookmarkEnd w:id="5"/>
      <w:bookmarkEnd w:id="6"/>
      <w:bookmarkEnd w:id="7"/>
      <w:bookmarkEnd w:id="8"/>
      <w:bookmarkEnd w:id="9"/>
      <w:bookmarkEnd w:id="10"/>
      <w:bookmarkEnd w:id="11"/>
    </w:p>
    <w:p w:rsidR="00AE25E2" w:rsidRPr="003516EE" w:rsidRDefault="00D217A4" w:rsidP="00AE25E2">
      <w:pPr>
        <w:pStyle w:val="ParagrapheModle"/>
        <w:rPr>
          <w:rFonts w:ascii="Times New Roman" w:hAnsi="Times New Roman"/>
          <w:b/>
          <w:snapToGrid w:val="0"/>
        </w:rPr>
      </w:pPr>
      <w:r w:rsidRPr="003516EE">
        <w:rPr>
          <w:rFonts w:ascii="Times New Roman" w:hAnsi="Times New Roman"/>
          <w:snapToGrid w:val="0"/>
        </w:rPr>
        <w:t>Le présent document</w:t>
      </w:r>
      <w:r w:rsidR="00AE25E2" w:rsidRPr="003516EE">
        <w:rPr>
          <w:rFonts w:ascii="Times New Roman" w:hAnsi="Times New Roman"/>
          <w:snapToGrid w:val="0"/>
        </w:rPr>
        <w:t xml:space="preserve"> s’ap</w:t>
      </w:r>
      <w:r w:rsidR="00D32747" w:rsidRPr="003516EE">
        <w:rPr>
          <w:rFonts w:ascii="Times New Roman" w:hAnsi="Times New Roman"/>
          <w:snapToGrid w:val="0"/>
        </w:rPr>
        <w:t xml:space="preserve">plique aux systèmes </w:t>
      </w:r>
      <w:r w:rsidR="00605DCE" w:rsidRPr="003516EE">
        <w:rPr>
          <w:rFonts w:ascii="Times New Roman" w:hAnsi="Times New Roman"/>
          <w:snapToGrid w:val="0"/>
        </w:rPr>
        <w:t xml:space="preserve">d’emballage </w:t>
      </w:r>
      <w:r w:rsidR="00AE25E2" w:rsidRPr="003516EE">
        <w:rPr>
          <w:rFonts w:ascii="Times New Roman" w:hAnsi="Times New Roman"/>
          <w:snapToGrid w:val="0"/>
        </w:rPr>
        <w:t xml:space="preserve">destinés à la protection des </w:t>
      </w:r>
      <w:r w:rsidR="00605DCE" w:rsidRPr="003516EE">
        <w:rPr>
          <w:rFonts w:ascii="Times New Roman" w:hAnsi="Times New Roman"/>
          <w:snapToGrid w:val="0"/>
        </w:rPr>
        <w:t>matériels de défense</w:t>
      </w:r>
      <w:r w:rsidR="00D751E3" w:rsidRPr="003516EE">
        <w:rPr>
          <w:rFonts w:ascii="Times New Roman" w:hAnsi="Times New Roman"/>
          <w:snapToGrid w:val="0"/>
        </w:rPr>
        <w:t>, identifiés au sens des articles de ravitaillement,</w:t>
      </w:r>
      <w:r w:rsidR="00AE25E2" w:rsidRPr="003516EE">
        <w:rPr>
          <w:rFonts w:ascii="Times New Roman" w:hAnsi="Times New Roman"/>
          <w:snapToGrid w:val="0"/>
        </w:rPr>
        <w:t> </w:t>
      </w:r>
      <w:r w:rsidR="00C32018" w:rsidRPr="003516EE">
        <w:rPr>
          <w:rFonts w:ascii="Times New Roman" w:hAnsi="Times New Roman"/>
          <w:snapToGrid w:val="0"/>
        </w:rPr>
        <w:t>que sont</w:t>
      </w:r>
      <w:r w:rsidR="00705B6A">
        <w:rPr>
          <w:rFonts w:ascii="Times New Roman" w:hAnsi="Times New Roman"/>
          <w:snapToGrid w:val="0"/>
        </w:rPr>
        <w:t> </w:t>
      </w:r>
      <w:r w:rsidR="00AE25E2" w:rsidRPr="003516EE">
        <w:rPr>
          <w:rFonts w:ascii="Times New Roman" w:hAnsi="Times New Roman"/>
          <w:snapToGrid w:val="0"/>
        </w:rPr>
        <w:t>:</w:t>
      </w:r>
    </w:p>
    <w:p w:rsidR="00AE25E2" w:rsidRPr="003516EE" w:rsidRDefault="00C32018" w:rsidP="00C0410A">
      <w:pPr>
        <w:pStyle w:val="num1"/>
        <w:tabs>
          <w:tab w:val="clear" w:pos="360"/>
          <w:tab w:val="num" w:pos="720"/>
          <w:tab w:val="num" w:pos="851"/>
        </w:tabs>
        <w:spacing w:before="120"/>
        <w:ind w:left="714" w:hanging="357"/>
        <w:rPr>
          <w:rFonts w:ascii="Times New Roman" w:hAnsi="Times New Roman"/>
          <w:b/>
        </w:rPr>
      </w:pPr>
      <w:r w:rsidRPr="003516EE">
        <w:rPr>
          <w:rFonts w:ascii="Times New Roman" w:hAnsi="Times New Roman"/>
          <w:snapToGrid w:val="0"/>
        </w:rPr>
        <w:t xml:space="preserve">Les </w:t>
      </w:r>
      <w:r w:rsidR="00D751E3" w:rsidRPr="003516EE">
        <w:rPr>
          <w:rFonts w:ascii="Times New Roman" w:hAnsi="Times New Roman"/>
          <w:snapToGrid w:val="0"/>
        </w:rPr>
        <w:t>matériels neufs ou</w:t>
      </w:r>
      <w:r w:rsidR="00605DCE" w:rsidRPr="003516EE">
        <w:rPr>
          <w:rFonts w:ascii="Times New Roman" w:hAnsi="Times New Roman"/>
          <w:snapToGrid w:val="0"/>
        </w:rPr>
        <w:t xml:space="preserve"> répar</w:t>
      </w:r>
      <w:r w:rsidR="00D751E3" w:rsidRPr="003516EE">
        <w:rPr>
          <w:rFonts w:ascii="Times New Roman" w:hAnsi="Times New Roman"/>
          <w:snapToGrid w:val="0"/>
        </w:rPr>
        <w:t>és</w:t>
      </w:r>
      <w:r w:rsidR="00605DCE" w:rsidRPr="003516EE">
        <w:rPr>
          <w:rFonts w:ascii="Times New Roman" w:hAnsi="Times New Roman"/>
          <w:snapToGrid w:val="0"/>
        </w:rPr>
        <w:t>, expédiés par les industriels, les fabricants ou les établissements réparateurs au profit des utilisateurs</w:t>
      </w:r>
      <w:r w:rsidR="00705B6A">
        <w:rPr>
          <w:rFonts w:ascii="Times New Roman" w:hAnsi="Times New Roman"/>
        </w:rPr>
        <w:t> </w:t>
      </w:r>
      <w:r w:rsidR="0061410D" w:rsidRPr="003516EE">
        <w:rPr>
          <w:rFonts w:ascii="Times New Roman" w:hAnsi="Times New Roman"/>
        </w:rPr>
        <w:t>;</w:t>
      </w:r>
    </w:p>
    <w:p w:rsidR="00AE25E2" w:rsidRPr="003516EE" w:rsidRDefault="00C32018" w:rsidP="00C32018">
      <w:pPr>
        <w:pStyle w:val="num1"/>
        <w:tabs>
          <w:tab w:val="clear" w:pos="360"/>
          <w:tab w:val="num" w:pos="720"/>
        </w:tabs>
        <w:ind w:left="720"/>
        <w:rPr>
          <w:rFonts w:ascii="Times New Roman" w:hAnsi="Times New Roman"/>
          <w:b/>
        </w:rPr>
      </w:pPr>
      <w:r w:rsidRPr="003516EE">
        <w:rPr>
          <w:rFonts w:ascii="Times New Roman" w:hAnsi="Times New Roman"/>
          <w:snapToGrid w:val="0"/>
        </w:rPr>
        <w:t xml:space="preserve">Les matériels </w:t>
      </w:r>
      <w:r w:rsidR="00605DCE" w:rsidRPr="003516EE">
        <w:rPr>
          <w:rFonts w:ascii="Times New Roman" w:hAnsi="Times New Roman"/>
          <w:snapToGrid w:val="0"/>
        </w:rPr>
        <w:t>expédiés par les utilisate</w:t>
      </w:r>
      <w:r w:rsidR="00D751E3" w:rsidRPr="003516EE">
        <w:rPr>
          <w:rFonts w:ascii="Times New Roman" w:hAnsi="Times New Roman"/>
          <w:snapToGrid w:val="0"/>
        </w:rPr>
        <w:t>urs pour réparation</w:t>
      </w:r>
      <w:r w:rsidR="00F75AE3" w:rsidRPr="003516EE">
        <w:rPr>
          <w:rFonts w:ascii="Times New Roman" w:hAnsi="Times New Roman"/>
          <w:snapToGrid w:val="0"/>
        </w:rPr>
        <w:t>s</w:t>
      </w:r>
      <w:r w:rsidR="00B72C8B" w:rsidRPr="003516EE">
        <w:rPr>
          <w:rFonts w:ascii="Times New Roman" w:hAnsi="Times New Roman"/>
          <w:snapToGrid w:val="0"/>
        </w:rPr>
        <w:t xml:space="preserve">, </w:t>
      </w:r>
      <w:r w:rsidR="003E212B" w:rsidRPr="003516EE">
        <w:rPr>
          <w:rFonts w:ascii="Times New Roman" w:hAnsi="Times New Roman"/>
          <w:snapToGrid w:val="0"/>
        </w:rPr>
        <w:t>opérations extérieures</w:t>
      </w:r>
      <w:r w:rsidR="00B72C8B" w:rsidRPr="003516EE">
        <w:rPr>
          <w:rFonts w:ascii="Times New Roman" w:hAnsi="Times New Roman"/>
          <w:snapToGrid w:val="0"/>
        </w:rPr>
        <w:t xml:space="preserve">, </w:t>
      </w:r>
      <w:r w:rsidR="00593B1A" w:rsidRPr="003516EE">
        <w:rPr>
          <w:rFonts w:ascii="Times New Roman" w:hAnsi="Times New Roman"/>
          <w:snapToGrid w:val="0"/>
        </w:rPr>
        <w:t>changement</w:t>
      </w:r>
      <w:r w:rsidR="00F75AE3" w:rsidRPr="003516EE">
        <w:rPr>
          <w:rFonts w:ascii="Times New Roman" w:hAnsi="Times New Roman"/>
          <w:snapToGrid w:val="0"/>
        </w:rPr>
        <w:t>s</w:t>
      </w:r>
      <w:r w:rsidR="00593B1A" w:rsidRPr="003516EE">
        <w:rPr>
          <w:rFonts w:ascii="Times New Roman" w:hAnsi="Times New Roman"/>
          <w:snapToGrid w:val="0"/>
        </w:rPr>
        <w:t xml:space="preserve"> d’</w:t>
      </w:r>
      <w:r w:rsidR="00B72C8B" w:rsidRPr="003516EE">
        <w:rPr>
          <w:rFonts w:ascii="Times New Roman" w:hAnsi="Times New Roman"/>
          <w:snapToGrid w:val="0"/>
        </w:rPr>
        <w:t>affectation</w:t>
      </w:r>
      <w:r w:rsidR="00F75AE3" w:rsidRPr="003516EE">
        <w:rPr>
          <w:rFonts w:ascii="Times New Roman" w:hAnsi="Times New Roman"/>
          <w:snapToGrid w:val="0"/>
        </w:rPr>
        <w:t>, …</w:t>
      </w:r>
    </w:p>
    <w:p w:rsidR="003B3889" w:rsidRPr="003516EE" w:rsidRDefault="003B3889" w:rsidP="00675896">
      <w:pPr>
        <w:jc w:val="both"/>
        <w:rPr>
          <w:rFonts w:ascii="Times New Roman" w:hAnsi="Times New Roman"/>
          <w:b/>
          <w:sz w:val="22"/>
          <w:szCs w:val="22"/>
        </w:rPr>
      </w:pPr>
      <w:bookmarkStart w:id="12" w:name="_Toc114560485"/>
      <w:bookmarkStart w:id="13" w:name="_Toc117046600"/>
      <w:bookmarkStart w:id="14" w:name="_Toc119216512"/>
      <w:bookmarkStart w:id="15" w:name="_Toc119236717"/>
      <w:bookmarkStart w:id="16" w:name="_Toc119389361"/>
      <w:bookmarkStart w:id="17" w:name="_Toc135129877"/>
    </w:p>
    <w:p w:rsidR="00437E5D" w:rsidRPr="003516EE" w:rsidRDefault="0062049A" w:rsidP="00675896">
      <w:pPr>
        <w:jc w:val="both"/>
        <w:rPr>
          <w:rFonts w:ascii="Times New Roman" w:hAnsi="Times New Roman"/>
          <w:b/>
          <w:sz w:val="22"/>
          <w:szCs w:val="22"/>
        </w:rPr>
      </w:pPr>
      <w:r>
        <w:rPr>
          <w:rFonts w:ascii="Times New Roman" w:hAnsi="Times New Roman"/>
          <w:sz w:val="22"/>
          <w:szCs w:val="22"/>
        </w:rPr>
        <w:t>Il</w:t>
      </w:r>
      <w:r w:rsidR="00437E5D" w:rsidRPr="003516EE">
        <w:rPr>
          <w:rFonts w:ascii="Times New Roman" w:hAnsi="Times New Roman"/>
          <w:sz w:val="22"/>
          <w:szCs w:val="22"/>
        </w:rPr>
        <w:t xml:space="preserve"> ne traite pa</w:t>
      </w:r>
      <w:r w:rsidR="00C943E9" w:rsidRPr="003516EE">
        <w:rPr>
          <w:rFonts w:ascii="Times New Roman" w:hAnsi="Times New Roman"/>
          <w:sz w:val="22"/>
          <w:szCs w:val="22"/>
        </w:rPr>
        <w:t>s des conditions de préemballage</w:t>
      </w:r>
      <w:r w:rsidR="00437E5D" w:rsidRPr="003516EE">
        <w:rPr>
          <w:rFonts w:ascii="Times New Roman" w:hAnsi="Times New Roman"/>
          <w:sz w:val="22"/>
          <w:szCs w:val="22"/>
        </w:rPr>
        <w:t xml:space="preserve"> relatives aux matériels sensibles aux décharges électriques et aux champs magnétiques.</w:t>
      </w:r>
    </w:p>
    <w:p w:rsidR="00C32018" w:rsidRPr="003516EE" w:rsidRDefault="003B3889" w:rsidP="003B3889">
      <w:pPr>
        <w:pStyle w:val="ParagrapheModle"/>
        <w:rPr>
          <w:rFonts w:ascii="Times New Roman" w:hAnsi="Times New Roman"/>
          <w:b/>
        </w:rPr>
      </w:pPr>
      <w:r w:rsidRPr="003516EE">
        <w:rPr>
          <w:rFonts w:ascii="Times New Roman" w:hAnsi="Times New Roman"/>
        </w:rPr>
        <w:t>Les matériels concernés so</w:t>
      </w:r>
      <w:r w:rsidR="00D751E3" w:rsidRPr="003516EE">
        <w:rPr>
          <w:rFonts w:ascii="Times New Roman" w:hAnsi="Times New Roman"/>
        </w:rPr>
        <w:t>nt tous les articles de ravitaillement</w:t>
      </w:r>
      <w:r w:rsidRPr="003516EE">
        <w:rPr>
          <w:rFonts w:ascii="Times New Roman" w:hAnsi="Times New Roman"/>
        </w:rPr>
        <w:t xml:space="preserve"> à destination des armées acquis par le ministère de la défense ou gérés par celui-ci</w:t>
      </w:r>
      <w:r w:rsidR="00C32018" w:rsidRPr="003516EE">
        <w:rPr>
          <w:rFonts w:ascii="Times New Roman" w:hAnsi="Times New Roman"/>
        </w:rPr>
        <w:t>,</w:t>
      </w:r>
      <w:r w:rsidRPr="003516EE">
        <w:rPr>
          <w:rFonts w:ascii="Times New Roman" w:hAnsi="Times New Roman"/>
        </w:rPr>
        <w:t xml:space="preserve"> hormis</w:t>
      </w:r>
      <w:r w:rsidR="00705B6A">
        <w:rPr>
          <w:rFonts w:ascii="Times New Roman" w:hAnsi="Times New Roman"/>
        </w:rPr>
        <w:t> </w:t>
      </w:r>
      <w:r w:rsidR="00C32018" w:rsidRPr="003516EE">
        <w:rPr>
          <w:rFonts w:ascii="Times New Roman" w:hAnsi="Times New Roman"/>
        </w:rPr>
        <w:t>:</w:t>
      </w:r>
    </w:p>
    <w:p w:rsidR="00C32018" w:rsidRPr="003516EE" w:rsidRDefault="00C32018" w:rsidP="00C32018">
      <w:pPr>
        <w:pStyle w:val="num1"/>
        <w:tabs>
          <w:tab w:val="clear" w:pos="360"/>
          <w:tab w:val="num" w:pos="720"/>
          <w:tab w:val="num" w:pos="851"/>
        </w:tabs>
        <w:ind w:left="720"/>
        <w:rPr>
          <w:rFonts w:ascii="Times New Roman" w:hAnsi="Times New Roman"/>
          <w:b/>
          <w:snapToGrid w:val="0"/>
        </w:rPr>
      </w:pPr>
      <w:r w:rsidRPr="003516EE">
        <w:rPr>
          <w:rFonts w:ascii="Times New Roman" w:hAnsi="Times New Roman"/>
          <w:snapToGrid w:val="0"/>
        </w:rPr>
        <w:t xml:space="preserve">les </w:t>
      </w:r>
      <w:r w:rsidR="00781D80" w:rsidRPr="003516EE">
        <w:rPr>
          <w:rFonts w:ascii="Times New Roman" w:hAnsi="Times New Roman"/>
          <w:snapToGrid w:val="0"/>
        </w:rPr>
        <w:t xml:space="preserve">approvisionnements </w:t>
      </w:r>
      <w:r w:rsidR="0012003E" w:rsidRPr="003516EE">
        <w:rPr>
          <w:rFonts w:ascii="Times New Roman" w:hAnsi="Times New Roman"/>
          <w:snapToGrid w:val="0"/>
        </w:rPr>
        <w:t xml:space="preserve">en </w:t>
      </w:r>
      <w:r w:rsidR="003B3889" w:rsidRPr="003516EE">
        <w:rPr>
          <w:rFonts w:ascii="Times New Roman" w:hAnsi="Times New Roman"/>
          <w:snapToGrid w:val="0"/>
        </w:rPr>
        <w:t>produits pétroliers</w:t>
      </w:r>
      <w:r w:rsidR="0012003E" w:rsidRPr="003516EE">
        <w:rPr>
          <w:rFonts w:ascii="Times New Roman" w:hAnsi="Times New Roman"/>
          <w:snapToGrid w:val="0"/>
        </w:rPr>
        <w:t xml:space="preserve"> et en </w:t>
      </w:r>
      <w:r w:rsidR="003B3889" w:rsidRPr="003516EE">
        <w:rPr>
          <w:rFonts w:ascii="Times New Roman" w:hAnsi="Times New Roman"/>
          <w:snapToGrid w:val="0"/>
        </w:rPr>
        <w:t>produits alimentaires</w:t>
      </w:r>
      <w:r w:rsidR="0012003E" w:rsidRPr="003516EE">
        <w:rPr>
          <w:rFonts w:ascii="Times New Roman" w:hAnsi="Times New Roman"/>
          <w:snapToGrid w:val="0"/>
        </w:rPr>
        <w:t>,</w:t>
      </w:r>
      <w:r w:rsidR="003B3889" w:rsidRPr="003516EE">
        <w:rPr>
          <w:rFonts w:ascii="Times New Roman" w:hAnsi="Times New Roman"/>
          <w:snapToGrid w:val="0"/>
        </w:rPr>
        <w:t xml:space="preserve"> qui f</w:t>
      </w:r>
      <w:r w:rsidRPr="003516EE">
        <w:rPr>
          <w:rFonts w:ascii="Times New Roman" w:hAnsi="Times New Roman"/>
          <w:snapToGrid w:val="0"/>
        </w:rPr>
        <w:t>ont l’objet d’une normalisation</w:t>
      </w:r>
      <w:r w:rsidR="003B3889" w:rsidRPr="003516EE">
        <w:rPr>
          <w:rFonts w:ascii="Times New Roman" w:hAnsi="Times New Roman"/>
          <w:snapToGrid w:val="0"/>
        </w:rPr>
        <w:t xml:space="preserve"> de protection particulière</w:t>
      </w:r>
      <w:r w:rsidR="00705B6A">
        <w:rPr>
          <w:rFonts w:ascii="Times New Roman" w:hAnsi="Times New Roman"/>
          <w:snapToGrid w:val="0"/>
        </w:rPr>
        <w:t> </w:t>
      </w:r>
      <w:r w:rsidR="00730CA0" w:rsidRPr="003516EE">
        <w:rPr>
          <w:rFonts w:ascii="Times New Roman" w:hAnsi="Times New Roman"/>
          <w:snapToGrid w:val="0"/>
        </w:rPr>
        <w:t>;</w:t>
      </w:r>
    </w:p>
    <w:p w:rsidR="003B3889" w:rsidRPr="003516EE" w:rsidRDefault="00C32018" w:rsidP="00C32018">
      <w:pPr>
        <w:pStyle w:val="num1"/>
        <w:tabs>
          <w:tab w:val="clear" w:pos="360"/>
          <w:tab w:val="num" w:pos="720"/>
          <w:tab w:val="num" w:pos="851"/>
        </w:tabs>
        <w:ind w:left="720"/>
        <w:rPr>
          <w:rFonts w:ascii="Times New Roman" w:hAnsi="Times New Roman"/>
          <w:b/>
          <w:snapToGrid w:val="0"/>
        </w:rPr>
      </w:pPr>
      <w:r w:rsidRPr="003516EE">
        <w:rPr>
          <w:rFonts w:ascii="Times New Roman" w:hAnsi="Times New Roman"/>
          <w:snapToGrid w:val="0"/>
        </w:rPr>
        <w:t xml:space="preserve">les matériels </w:t>
      </w:r>
      <w:r w:rsidR="003B3889" w:rsidRPr="003516EE">
        <w:rPr>
          <w:rFonts w:ascii="Times New Roman" w:hAnsi="Times New Roman"/>
          <w:snapToGrid w:val="0"/>
        </w:rPr>
        <w:t>comportant des matières ou produits dangereux comme les substances radioactives</w:t>
      </w:r>
      <w:r w:rsidR="003E212B" w:rsidRPr="003516EE">
        <w:rPr>
          <w:rFonts w:ascii="Times New Roman" w:hAnsi="Times New Roman"/>
          <w:snapToGrid w:val="0"/>
        </w:rPr>
        <w:t>, chimiques et pyrotechniques</w:t>
      </w:r>
      <w:r w:rsidRPr="003516EE">
        <w:rPr>
          <w:rFonts w:ascii="Times New Roman" w:hAnsi="Times New Roman"/>
          <w:snapToGrid w:val="0"/>
        </w:rPr>
        <w:t xml:space="preserve"> </w:t>
      </w:r>
      <w:r w:rsidR="003B3889" w:rsidRPr="003516EE">
        <w:rPr>
          <w:rFonts w:ascii="Times New Roman" w:hAnsi="Times New Roman"/>
          <w:snapToGrid w:val="0"/>
        </w:rPr>
        <w:t>qui font l’objet de règlements spécifiques (ex</w:t>
      </w:r>
      <w:r w:rsidR="00705B6A">
        <w:rPr>
          <w:rFonts w:ascii="Times New Roman" w:hAnsi="Times New Roman"/>
          <w:snapToGrid w:val="0"/>
        </w:rPr>
        <w:t> </w:t>
      </w:r>
      <w:r w:rsidR="003B3889" w:rsidRPr="003516EE">
        <w:rPr>
          <w:rFonts w:ascii="Times New Roman" w:hAnsi="Times New Roman"/>
          <w:snapToGrid w:val="0"/>
        </w:rPr>
        <w:t>: ADR</w:t>
      </w:r>
      <w:r w:rsidR="00730CA0" w:rsidRPr="003516EE">
        <w:rPr>
          <w:rFonts w:ascii="Times New Roman" w:hAnsi="Times New Roman"/>
          <w:snapToGrid w:val="0"/>
        </w:rPr>
        <w:t>)</w:t>
      </w:r>
      <w:r w:rsidR="00705B6A">
        <w:rPr>
          <w:rFonts w:ascii="Times New Roman" w:hAnsi="Times New Roman"/>
          <w:snapToGrid w:val="0"/>
        </w:rPr>
        <w:t> </w:t>
      </w:r>
      <w:r w:rsidR="00730CA0" w:rsidRPr="003516EE">
        <w:rPr>
          <w:rFonts w:ascii="Times New Roman" w:hAnsi="Times New Roman"/>
          <w:snapToGrid w:val="0"/>
        </w:rPr>
        <w:t xml:space="preserve">; </w:t>
      </w:r>
    </w:p>
    <w:p w:rsidR="00730CA0" w:rsidRPr="003516EE" w:rsidRDefault="00730CA0" w:rsidP="00C32018">
      <w:pPr>
        <w:pStyle w:val="num1"/>
        <w:tabs>
          <w:tab w:val="clear" w:pos="360"/>
          <w:tab w:val="num" w:pos="720"/>
          <w:tab w:val="num" w:pos="851"/>
        </w:tabs>
        <w:ind w:left="720"/>
        <w:rPr>
          <w:rFonts w:ascii="Times New Roman" w:hAnsi="Times New Roman"/>
          <w:b/>
          <w:snapToGrid w:val="0"/>
        </w:rPr>
      </w:pPr>
      <w:r w:rsidRPr="003516EE">
        <w:rPr>
          <w:rFonts w:ascii="Times New Roman" w:hAnsi="Times New Roman"/>
          <w:snapToGrid w:val="0"/>
        </w:rPr>
        <w:t>les matériels sous pression.</w:t>
      </w:r>
    </w:p>
    <w:p w:rsidR="00862AB1" w:rsidRPr="000722B4" w:rsidRDefault="0087649F" w:rsidP="000722B4">
      <w:pPr>
        <w:pStyle w:val="Titre1"/>
      </w:pPr>
      <w:bookmarkStart w:id="18" w:name="_Toc373422109"/>
      <w:bookmarkStart w:id="19" w:name="_Toc421711742"/>
      <w:bookmarkStart w:id="20" w:name="_Toc100119862"/>
      <w:bookmarkStart w:id="21" w:name="_Toc102815796"/>
      <w:bookmarkStart w:id="22" w:name="_Toc102815868"/>
      <w:bookmarkStart w:id="23" w:name="_Toc114560487"/>
      <w:bookmarkStart w:id="24" w:name="_Toc117046602"/>
      <w:bookmarkStart w:id="25" w:name="_Toc119216514"/>
      <w:bookmarkStart w:id="26" w:name="_Toc119236719"/>
      <w:bookmarkStart w:id="27" w:name="_Toc119389363"/>
      <w:bookmarkStart w:id="28" w:name="_Toc135129879"/>
      <w:bookmarkEnd w:id="12"/>
      <w:bookmarkEnd w:id="13"/>
      <w:bookmarkEnd w:id="14"/>
      <w:bookmarkEnd w:id="15"/>
      <w:bookmarkEnd w:id="16"/>
      <w:bookmarkEnd w:id="17"/>
      <w:r w:rsidRPr="000722B4">
        <w:t>Références normatives</w:t>
      </w:r>
      <w:bookmarkEnd w:id="18"/>
      <w:bookmarkEnd w:id="19"/>
      <w:r w:rsidRPr="000722B4">
        <w:t xml:space="preserve"> </w:t>
      </w:r>
    </w:p>
    <w:p w:rsidR="00E86A6C" w:rsidRPr="003516EE" w:rsidRDefault="00E86A6C" w:rsidP="00161788">
      <w:pPr>
        <w:pStyle w:val="ParagrapheModle"/>
        <w:spacing w:before="60"/>
        <w:rPr>
          <w:rFonts w:ascii="Times New Roman" w:hAnsi="Times New Roman"/>
          <w:b/>
        </w:rPr>
      </w:pPr>
    </w:p>
    <w:p w:rsidR="00254085" w:rsidRPr="003516EE" w:rsidRDefault="00254085" w:rsidP="00161788">
      <w:pPr>
        <w:pStyle w:val="ParagrapheModle"/>
        <w:spacing w:before="60"/>
        <w:rPr>
          <w:rFonts w:ascii="Times New Roman" w:hAnsi="Times New Roman"/>
          <w:b/>
        </w:rPr>
      </w:pPr>
      <w:r w:rsidRPr="003516EE">
        <w:rPr>
          <w:rFonts w:ascii="Times New Roman" w:hAnsi="Times New Roman"/>
        </w:rPr>
        <w:t xml:space="preserve">Les références normatives en annexe </w:t>
      </w:r>
      <w:r w:rsidR="008D3E85" w:rsidRPr="003516EE">
        <w:rPr>
          <w:rFonts w:ascii="Times New Roman" w:hAnsi="Times New Roman"/>
        </w:rPr>
        <w:t xml:space="preserve">A </w:t>
      </w:r>
      <w:r w:rsidR="00DE743B" w:rsidRPr="003516EE">
        <w:rPr>
          <w:rFonts w:ascii="Times New Roman" w:hAnsi="Times New Roman"/>
        </w:rPr>
        <w:t>sont relatives</w:t>
      </w:r>
      <w:r w:rsidRPr="003516EE">
        <w:rPr>
          <w:rFonts w:ascii="Times New Roman" w:hAnsi="Times New Roman"/>
        </w:rPr>
        <w:t> </w:t>
      </w:r>
      <w:proofErr w:type="spellStart"/>
      <w:r w:rsidR="00DE743B" w:rsidRPr="003516EE">
        <w:rPr>
          <w:rFonts w:ascii="Times New Roman" w:hAnsi="Times New Roman"/>
        </w:rPr>
        <w:t>à</w:t>
      </w:r>
      <w:proofErr w:type="spellEnd"/>
      <w:r w:rsidR="00705B6A">
        <w:rPr>
          <w:rFonts w:ascii="Times New Roman" w:hAnsi="Times New Roman"/>
        </w:rPr>
        <w:t> </w:t>
      </w:r>
      <w:r w:rsidRPr="003516EE">
        <w:rPr>
          <w:rFonts w:ascii="Times New Roman" w:hAnsi="Times New Roman"/>
        </w:rPr>
        <w:t>:</w:t>
      </w:r>
    </w:p>
    <w:p w:rsidR="00254085" w:rsidRPr="003516EE" w:rsidRDefault="00DE743B" w:rsidP="00CE685A">
      <w:pPr>
        <w:pStyle w:val="ParagrapheModle"/>
        <w:numPr>
          <w:ilvl w:val="0"/>
          <w:numId w:val="9"/>
        </w:numPr>
        <w:tabs>
          <w:tab w:val="clear" w:pos="1077"/>
          <w:tab w:val="num" w:pos="360"/>
        </w:tabs>
        <w:spacing w:before="120"/>
        <w:ind w:left="360"/>
        <w:rPr>
          <w:rFonts w:ascii="Times New Roman" w:hAnsi="Times New Roman"/>
          <w:b/>
        </w:rPr>
      </w:pPr>
      <w:r w:rsidRPr="003516EE">
        <w:rPr>
          <w:rFonts w:ascii="Times New Roman" w:hAnsi="Times New Roman"/>
        </w:rPr>
        <w:t xml:space="preserve">des documents de normalisation </w:t>
      </w:r>
      <w:r w:rsidR="00254085" w:rsidRPr="003516EE">
        <w:rPr>
          <w:rFonts w:ascii="Times New Roman" w:hAnsi="Times New Roman"/>
        </w:rPr>
        <w:t>OTAN</w:t>
      </w:r>
      <w:r w:rsidR="0094491A" w:rsidRPr="003516EE">
        <w:rPr>
          <w:rFonts w:ascii="Times New Roman" w:hAnsi="Times New Roman"/>
        </w:rPr>
        <w:t xml:space="preserve"> du domaine</w:t>
      </w:r>
      <w:r w:rsidR="00705B6A">
        <w:rPr>
          <w:rFonts w:ascii="Times New Roman" w:hAnsi="Times New Roman"/>
        </w:rPr>
        <w:t> </w:t>
      </w:r>
      <w:r w:rsidR="00254085" w:rsidRPr="003516EE">
        <w:rPr>
          <w:rFonts w:ascii="Times New Roman" w:hAnsi="Times New Roman"/>
        </w:rPr>
        <w:t>;</w:t>
      </w:r>
    </w:p>
    <w:p w:rsidR="00254085" w:rsidRPr="003516EE" w:rsidRDefault="00DE743B" w:rsidP="00CE685A">
      <w:pPr>
        <w:pStyle w:val="ParagrapheModle"/>
        <w:numPr>
          <w:ilvl w:val="0"/>
          <w:numId w:val="10"/>
        </w:numPr>
        <w:tabs>
          <w:tab w:val="clear" w:pos="1077"/>
          <w:tab w:val="num" w:pos="360"/>
        </w:tabs>
        <w:spacing w:before="60"/>
        <w:ind w:left="360"/>
        <w:rPr>
          <w:rFonts w:ascii="Times New Roman" w:hAnsi="Times New Roman"/>
          <w:b/>
        </w:rPr>
      </w:pPr>
      <w:r w:rsidRPr="003516EE">
        <w:rPr>
          <w:rFonts w:ascii="Times New Roman" w:hAnsi="Times New Roman"/>
        </w:rPr>
        <w:t>des n</w:t>
      </w:r>
      <w:r w:rsidR="00254085" w:rsidRPr="003516EE">
        <w:rPr>
          <w:rFonts w:ascii="Times New Roman" w:hAnsi="Times New Roman"/>
        </w:rPr>
        <w:t>ormes civiles</w:t>
      </w:r>
      <w:r w:rsidR="00A95304" w:rsidRPr="003516EE">
        <w:rPr>
          <w:rFonts w:ascii="Times New Roman" w:hAnsi="Times New Roman"/>
        </w:rPr>
        <w:t xml:space="preserve"> et autres documents normatifs </w:t>
      </w:r>
      <w:r w:rsidR="0094491A" w:rsidRPr="003516EE">
        <w:rPr>
          <w:rFonts w:ascii="Times New Roman" w:hAnsi="Times New Roman"/>
        </w:rPr>
        <w:t>du domaine</w:t>
      </w:r>
      <w:r w:rsidR="00705B6A">
        <w:rPr>
          <w:rFonts w:ascii="Times New Roman" w:hAnsi="Times New Roman"/>
        </w:rPr>
        <w:t> </w:t>
      </w:r>
      <w:r w:rsidR="0094491A" w:rsidRPr="003516EE">
        <w:rPr>
          <w:rFonts w:ascii="Times New Roman" w:hAnsi="Times New Roman"/>
        </w:rPr>
        <w:t>:</w:t>
      </w:r>
    </w:p>
    <w:p w:rsidR="00254085" w:rsidRPr="003516EE" w:rsidRDefault="00EF4201" w:rsidP="00CE685A">
      <w:pPr>
        <w:pStyle w:val="ParagrapheModle"/>
        <w:numPr>
          <w:ilvl w:val="1"/>
          <w:numId w:val="7"/>
        </w:numPr>
        <w:tabs>
          <w:tab w:val="clear" w:pos="1440"/>
          <w:tab w:val="num" w:pos="723"/>
        </w:tabs>
        <w:spacing w:before="60"/>
        <w:ind w:left="723"/>
        <w:rPr>
          <w:rFonts w:ascii="Times New Roman" w:hAnsi="Times New Roman"/>
          <w:b/>
        </w:rPr>
      </w:pPr>
      <w:r w:rsidRPr="003516EE">
        <w:rPr>
          <w:rFonts w:ascii="Times New Roman" w:hAnsi="Times New Roman"/>
        </w:rPr>
        <w:t>g</w:t>
      </w:r>
      <w:r w:rsidR="00254085" w:rsidRPr="003516EE">
        <w:rPr>
          <w:rFonts w:ascii="Times New Roman" w:hAnsi="Times New Roman"/>
        </w:rPr>
        <w:t>énérales</w:t>
      </w:r>
    </w:p>
    <w:p w:rsidR="00254085" w:rsidRPr="003516EE" w:rsidRDefault="00EF4201" w:rsidP="00CE685A">
      <w:pPr>
        <w:pStyle w:val="ParagrapheModle"/>
        <w:numPr>
          <w:ilvl w:val="1"/>
          <w:numId w:val="7"/>
        </w:numPr>
        <w:tabs>
          <w:tab w:val="clear" w:pos="1440"/>
          <w:tab w:val="num" w:pos="723"/>
        </w:tabs>
        <w:spacing w:before="60"/>
        <w:ind w:left="723"/>
        <w:rPr>
          <w:rFonts w:ascii="Times New Roman" w:hAnsi="Times New Roman"/>
          <w:b/>
        </w:rPr>
      </w:pPr>
      <w:r w:rsidRPr="003516EE">
        <w:rPr>
          <w:rFonts w:ascii="Times New Roman" w:hAnsi="Times New Roman"/>
        </w:rPr>
        <w:t>r</w:t>
      </w:r>
      <w:r w:rsidR="00254085" w:rsidRPr="003516EE">
        <w:rPr>
          <w:rFonts w:ascii="Times New Roman" w:hAnsi="Times New Roman"/>
        </w:rPr>
        <w:t>elatives aux produits</w:t>
      </w:r>
    </w:p>
    <w:p w:rsidR="00254085" w:rsidRPr="003516EE" w:rsidRDefault="00EF4201" w:rsidP="00CE685A">
      <w:pPr>
        <w:pStyle w:val="ParagrapheModle"/>
        <w:numPr>
          <w:ilvl w:val="1"/>
          <w:numId w:val="7"/>
        </w:numPr>
        <w:tabs>
          <w:tab w:val="clear" w:pos="1440"/>
          <w:tab w:val="num" w:pos="723"/>
        </w:tabs>
        <w:spacing w:before="60"/>
        <w:ind w:left="723"/>
        <w:rPr>
          <w:rFonts w:ascii="Times New Roman" w:hAnsi="Times New Roman"/>
          <w:b/>
        </w:rPr>
      </w:pPr>
      <w:r w:rsidRPr="003516EE">
        <w:rPr>
          <w:rFonts w:ascii="Times New Roman" w:hAnsi="Times New Roman"/>
        </w:rPr>
        <w:t>r</w:t>
      </w:r>
      <w:r w:rsidR="00734298" w:rsidRPr="003516EE">
        <w:rPr>
          <w:rFonts w:ascii="Times New Roman" w:hAnsi="Times New Roman"/>
        </w:rPr>
        <w:t>elatives aux emballages</w:t>
      </w:r>
    </w:p>
    <w:p w:rsidR="00734298" w:rsidRPr="003516EE" w:rsidRDefault="00EF4201" w:rsidP="00CE685A">
      <w:pPr>
        <w:pStyle w:val="ParagrapheModle"/>
        <w:numPr>
          <w:ilvl w:val="1"/>
          <w:numId w:val="7"/>
        </w:numPr>
        <w:tabs>
          <w:tab w:val="clear" w:pos="1440"/>
          <w:tab w:val="num" w:pos="723"/>
        </w:tabs>
        <w:spacing w:before="60"/>
        <w:ind w:left="723"/>
        <w:rPr>
          <w:rFonts w:ascii="Times New Roman" w:hAnsi="Times New Roman"/>
          <w:b/>
        </w:rPr>
      </w:pPr>
      <w:r w:rsidRPr="003516EE">
        <w:rPr>
          <w:rFonts w:ascii="Times New Roman" w:hAnsi="Times New Roman"/>
        </w:rPr>
        <w:t>r</w:t>
      </w:r>
      <w:r w:rsidR="0094491A" w:rsidRPr="003516EE">
        <w:rPr>
          <w:rFonts w:ascii="Times New Roman" w:hAnsi="Times New Roman"/>
        </w:rPr>
        <w:t>elatives aux exigences environnementales</w:t>
      </w:r>
    </w:p>
    <w:p w:rsidR="0094491A" w:rsidRPr="003516EE" w:rsidRDefault="00C53D34" w:rsidP="00CE685A">
      <w:pPr>
        <w:pStyle w:val="ParagrapheModle"/>
        <w:numPr>
          <w:ilvl w:val="0"/>
          <w:numId w:val="11"/>
        </w:numPr>
        <w:tabs>
          <w:tab w:val="clear" w:pos="720"/>
          <w:tab w:val="num" w:pos="360"/>
        </w:tabs>
        <w:spacing w:before="60"/>
        <w:ind w:left="3" w:hanging="3"/>
        <w:rPr>
          <w:rFonts w:ascii="Times New Roman" w:hAnsi="Times New Roman"/>
          <w:b/>
        </w:rPr>
      </w:pPr>
      <w:r w:rsidRPr="003516EE">
        <w:rPr>
          <w:rFonts w:ascii="Times New Roman" w:hAnsi="Times New Roman"/>
        </w:rPr>
        <w:t xml:space="preserve">des </w:t>
      </w:r>
      <w:r w:rsidR="00DE743B" w:rsidRPr="003516EE">
        <w:rPr>
          <w:rFonts w:ascii="Times New Roman" w:hAnsi="Times New Roman"/>
        </w:rPr>
        <w:t>document</w:t>
      </w:r>
      <w:r w:rsidRPr="003516EE">
        <w:rPr>
          <w:rFonts w:ascii="Times New Roman" w:hAnsi="Times New Roman"/>
        </w:rPr>
        <w:t>s</w:t>
      </w:r>
      <w:r w:rsidR="00DE743B" w:rsidRPr="003516EE">
        <w:rPr>
          <w:rFonts w:ascii="Times New Roman" w:hAnsi="Times New Roman"/>
        </w:rPr>
        <w:t xml:space="preserve"> </w:t>
      </w:r>
      <w:r w:rsidR="0094491A" w:rsidRPr="003516EE">
        <w:rPr>
          <w:rFonts w:ascii="Times New Roman" w:hAnsi="Times New Roman"/>
        </w:rPr>
        <w:t xml:space="preserve">traitant </w:t>
      </w:r>
      <w:r w:rsidRPr="003516EE">
        <w:rPr>
          <w:rFonts w:ascii="Times New Roman" w:hAnsi="Times New Roman"/>
        </w:rPr>
        <w:t>de</w:t>
      </w:r>
      <w:r w:rsidR="0094491A" w:rsidRPr="003516EE">
        <w:rPr>
          <w:rFonts w:ascii="Times New Roman" w:hAnsi="Times New Roman"/>
        </w:rPr>
        <w:t xml:space="preserve"> domaine</w:t>
      </w:r>
      <w:r w:rsidRPr="003516EE">
        <w:rPr>
          <w:rFonts w:ascii="Times New Roman" w:hAnsi="Times New Roman"/>
        </w:rPr>
        <w:t>s</w:t>
      </w:r>
      <w:r w:rsidR="0094491A" w:rsidRPr="003516EE">
        <w:rPr>
          <w:rFonts w:ascii="Times New Roman" w:hAnsi="Times New Roman"/>
        </w:rPr>
        <w:t xml:space="preserve"> connexe</w:t>
      </w:r>
      <w:r w:rsidRPr="003516EE">
        <w:rPr>
          <w:rFonts w:ascii="Times New Roman" w:hAnsi="Times New Roman"/>
        </w:rPr>
        <w:t>s</w:t>
      </w:r>
      <w:r w:rsidR="00134A9A" w:rsidRPr="003516EE">
        <w:rPr>
          <w:rFonts w:ascii="Times New Roman" w:hAnsi="Times New Roman"/>
        </w:rPr>
        <w:t>.</w:t>
      </w:r>
    </w:p>
    <w:p w:rsidR="00AE25E2" w:rsidRPr="00264583" w:rsidRDefault="009E7D6D" w:rsidP="00AE25E2">
      <w:pPr>
        <w:pStyle w:val="Titre1"/>
        <w:rPr>
          <w:rFonts w:ascii="Times New Roman" w:hAnsi="Times New Roman"/>
          <w:snapToGrid w:val="0"/>
        </w:rPr>
      </w:pPr>
      <w:bookmarkStart w:id="29" w:name="_Toc114288831"/>
      <w:bookmarkStart w:id="30" w:name="_Toc117046604"/>
      <w:bookmarkStart w:id="31" w:name="_Toc119216516"/>
      <w:bookmarkStart w:id="32" w:name="_Toc119236721"/>
      <w:bookmarkStart w:id="33" w:name="_Toc119389365"/>
      <w:bookmarkStart w:id="34" w:name="_Toc135129881"/>
      <w:bookmarkStart w:id="35" w:name="_Toc373422110"/>
      <w:bookmarkStart w:id="36" w:name="_Toc421711743"/>
      <w:bookmarkEnd w:id="20"/>
      <w:bookmarkEnd w:id="21"/>
      <w:bookmarkEnd w:id="22"/>
      <w:bookmarkEnd w:id="23"/>
      <w:bookmarkEnd w:id="24"/>
      <w:bookmarkEnd w:id="25"/>
      <w:bookmarkEnd w:id="26"/>
      <w:bookmarkEnd w:id="27"/>
      <w:bookmarkEnd w:id="28"/>
      <w:r w:rsidRPr="00264583">
        <w:rPr>
          <w:rFonts w:ascii="Times New Roman" w:hAnsi="Times New Roman"/>
          <w:snapToGrid w:val="0"/>
        </w:rPr>
        <w:lastRenderedPageBreak/>
        <w:t>Terminologie et abréviation</w:t>
      </w:r>
      <w:r w:rsidR="00AE25E2" w:rsidRPr="00264583">
        <w:rPr>
          <w:rFonts w:ascii="Times New Roman" w:hAnsi="Times New Roman"/>
          <w:snapToGrid w:val="0"/>
        </w:rPr>
        <w:t>s</w:t>
      </w:r>
      <w:bookmarkEnd w:id="29"/>
      <w:bookmarkEnd w:id="30"/>
      <w:bookmarkEnd w:id="31"/>
      <w:bookmarkEnd w:id="32"/>
      <w:bookmarkEnd w:id="33"/>
      <w:bookmarkEnd w:id="34"/>
      <w:bookmarkEnd w:id="35"/>
      <w:bookmarkEnd w:id="36"/>
    </w:p>
    <w:p w:rsidR="009E7D6D" w:rsidRPr="003516EE" w:rsidRDefault="009E7D6D" w:rsidP="009E7D6D">
      <w:pPr>
        <w:pStyle w:val="Titre2"/>
        <w:rPr>
          <w:rFonts w:ascii="Times New Roman" w:hAnsi="Times New Roman"/>
        </w:rPr>
      </w:pPr>
      <w:bookmarkStart w:id="37" w:name="_Toc373422111"/>
      <w:bookmarkStart w:id="38" w:name="_Toc421711744"/>
      <w:r w:rsidRPr="003516EE">
        <w:rPr>
          <w:rFonts w:ascii="Times New Roman" w:hAnsi="Times New Roman"/>
        </w:rPr>
        <w:t>Définitions</w:t>
      </w:r>
      <w:bookmarkEnd w:id="37"/>
      <w:bookmarkEnd w:id="38"/>
    </w:p>
    <w:p w:rsidR="00A263ED" w:rsidRDefault="00A263ED" w:rsidP="00EE76A6">
      <w:pPr>
        <w:pStyle w:val="ParagrapheModle"/>
        <w:spacing w:after="120"/>
        <w:rPr>
          <w:rFonts w:ascii="Times New Roman" w:hAnsi="Times New Roman"/>
        </w:rPr>
      </w:pPr>
      <w:r>
        <w:rPr>
          <w:rFonts w:ascii="Times New Roman" w:hAnsi="Times New Roman"/>
        </w:rPr>
        <w:t>Conditionnement</w:t>
      </w:r>
      <w:r w:rsidR="00705B6A">
        <w:rPr>
          <w:rFonts w:ascii="Times New Roman" w:hAnsi="Times New Roman"/>
        </w:rPr>
        <w:t> </w:t>
      </w:r>
      <w:r>
        <w:rPr>
          <w:rFonts w:ascii="Times New Roman" w:hAnsi="Times New Roman"/>
        </w:rPr>
        <w:t>: ensemble des opérations de protection physico-chimique et (ou) mécanique appliquées au matériel, pièce ou objet à emballer. Il consiste également à effectuer d’autres opérations non spécifiques de l’emballage, telles que le groupage, la présentation, le fractionnement, en vue de la distribution.</w:t>
      </w:r>
    </w:p>
    <w:p w:rsidR="00A263ED" w:rsidRDefault="00A263ED" w:rsidP="00EE76A6">
      <w:pPr>
        <w:pStyle w:val="ParagrapheModle"/>
        <w:spacing w:after="120"/>
        <w:rPr>
          <w:rFonts w:ascii="Times New Roman" w:hAnsi="Times New Roman"/>
        </w:rPr>
      </w:pPr>
      <w:r>
        <w:rPr>
          <w:rFonts w:ascii="Times New Roman" w:hAnsi="Times New Roman"/>
        </w:rPr>
        <w:t>Emballage</w:t>
      </w:r>
      <w:r w:rsidR="00705B6A">
        <w:rPr>
          <w:rFonts w:ascii="Times New Roman" w:hAnsi="Times New Roman"/>
        </w:rPr>
        <w:t> </w:t>
      </w:r>
      <w:r>
        <w:rPr>
          <w:rFonts w:ascii="Times New Roman" w:hAnsi="Times New Roman"/>
        </w:rPr>
        <w:t>: protection globale des objets à emballer</w:t>
      </w:r>
      <w:r w:rsidR="00B84CA3">
        <w:rPr>
          <w:rFonts w:ascii="Times New Roman" w:hAnsi="Times New Roman"/>
        </w:rPr>
        <w:t xml:space="preserve"> </w:t>
      </w:r>
      <w:r w:rsidR="007F11AF">
        <w:rPr>
          <w:rFonts w:ascii="Times New Roman" w:hAnsi="Times New Roman"/>
        </w:rPr>
        <w:t>en vue de leur stockage ou transport</w:t>
      </w:r>
      <w:r>
        <w:rPr>
          <w:rFonts w:ascii="Times New Roman" w:hAnsi="Times New Roman"/>
        </w:rPr>
        <w:t>. Celle-ci peut être précédée d’opérations de conditionnement.</w:t>
      </w:r>
    </w:p>
    <w:p w:rsidR="00EE76A6" w:rsidRPr="003516EE" w:rsidRDefault="00EE76A6" w:rsidP="00EE76A6">
      <w:pPr>
        <w:pStyle w:val="ParagrapheModle"/>
        <w:spacing w:after="120"/>
        <w:rPr>
          <w:rFonts w:ascii="Times New Roman" w:hAnsi="Times New Roman"/>
          <w:b/>
        </w:rPr>
      </w:pPr>
      <w:r w:rsidRPr="003516EE">
        <w:rPr>
          <w:rFonts w:ascii="Times New Roman" w:hAnsi="Times New Roman"/>
        </w:rPr>
        <w:t>Produit</w:t>
      </w:r>
      <w:r w:rsidR="00705B6A">
        <w:rPr>
          <w:rFonts w:ascii="Times New Roman" w:hAnsi="Times New Roman"/>
        </w:rPr>
        <w:t> </w:t>
      </w:r>
      <w:r w:rsidRPr="003516EE">
        <w:rPr>
          <w:rFonts w:ascii="Times New Roman" w:hAnsi="Times New Roman"/>
        </w:rPr>
        <w:t xml:space="preserve">: matière première </w:t>
      </w:r>
      <w:r w:rsidR="00AB724D" w:rsidRPr="003516EE">
        <w:rPr>
          <w:rFonts w:ascii="Times New Roman" w:hAnsi="Times New Roman"/>
        </w:rPr>
        <w:t>ou sous-ensemble manufacturé,</w:t>
      </w:r>
      <w:r w:rsidRPr="003516EE">
        <w:rPr>
          <w:rFonts w:ascii="Times New Roman" w:hAnsi="Times New Roman"/>
        </w:rPr>
        <w:t xml:space="preserve"> </w:t>
      </w:r>
      <w:r w:rsidR="00AB724D" w:rsidRPr="003516EE">
        <w:rPr>
          <w:rFonts w:ascii="Times New Roman" w:hAnsi="Times New Roman"/>
        </w:rPr>
        <w:t xml:space="preserve">approvisionné </w:t>
      </w:r>
      <w:r w:rsidRPr="003516EE">
        <w:rPr>
          <w:rFonts w:ascii="Times New Roman" w:hAnsi="Times New Roman"/>
        </w:rPr>
        <w:t>pour la réalisation des emballages.</w:t>
      </w:r>
    </w:p>
    <w:p w:rsidR="00AE25E2" w:rsidRPr="003516EE" w:rsidRDefault="00653C77" w:rsidP="00AE25E2">
      <w:pPr>
        <w:pStyle w:val="ParagrapheModle"/>
        <w:rPr>
          <w:rFonts w:ascii="Times New Roman" w:hAnsi="Times New Roman"/>
          <w:b/>
        </w:rPr>
      </w:pPr>
      <w:r w:rsidRPr="003516EE">
        <w:rPr>
          <w:rFonts w:ascii="Times New Roman" w:hAnsi="Times New Roman"/>
        </w:rPr>
        <w:t>Système d’emballage</w:t>
      </w:r>
      <w:r w:rsidR="00705B6A">
        <w:rPr>
          <w:rFonts w:ascii="Times New Roman" w:hAnsi="Times New Roman"/>
        </w:rPr>
        <w:t> </w:t>
      </w:r>
      <w:r w:rsidRPr="003516EE">
        <w:rPr>
          <w:rFonts w:ascii="Times New Roman" w:hAnsi="Times New Roman"/>
        </w:rPr>
        <w:t xml:space="preserve">: </w:t>
      </w:r>
      <w:r w:rsidR="00102B01" w:rsidRPr="003516EE">
        <w:rPr>
          <w:rFonts w:ascii="Times New Roman" w:hAnsi="Times New Roman"/>
        </w:rPr>
        <w:t>r</w:t>
      </w:r>
      <w:r w:rsidRPr="003516EE">
        <w:rPr>
          <w:rFonts w:ascii="Times New Roman" w:hAnsi="Times New Roman"/>
        </w:rPr>
        <w:t>ésultat de l’application</w:t>
      </w:r>
      <w:r w:rsidR="00A80D62" w:rsidRPr="003516EE">
        <w:rPr>
          <w:rFonts w:ascii="Times New Roman" w:hAnsi="Times New Roman"/>
        </w:rPr>
        <w:t xml:space="preserve"> </w:t>
      </w:r>
      <w:r w:rsidRPr="003516EE">
        <w:rPr>
          <w:rFonts w:ascii="Times New Roman" w:hAnsi="Times New Roman"/>
        </w:rPr>
        <w:t>des processus d’emballage et de conditionnement à un matériel</w:t>
      </w:r>
      <w:r w:rsidR="00102B01" w:rsidRPr="003516EE">
        <w:rPr>
          <w:rFonts w:ascii="Times New Roman" w:hAnsi="Times New Roman"/>
        </w:rPr>
        <w:t xml:space="preserve"> ou à un ensemble de matériels</w:t>
      </w:r>
      <w:r w:rsidR="005E078A" w:rsidRPr="003516EE">
        <w:rPr>
          <w:rFonts w:ascii="Times New Roman" w:hAnsi="Times New Roman"/>
        </w:rPr>
        <w:t>, par l’utilisation de différents produits</w:t>
      </w:r>
      <w:r w:rsidRPr="003516EE">
        <w:rPr>
          <w:rFonts w:ascii="Times New Roman" w:hAnsi="Times New Roman"/>
        </w:rPr>
        <w:t>.</w:t>
      </w:r>
    </w:p>
    <w:p w:rsidR="00102B01" w:rsidRPr="003516EE" w:rsidRDefault="00102B01" w:rsidP="00AE25E2">
      <w:pPr>
        <w:pStyle w:val="ParagrapheModle"/>
        <w:rPr>
          <w:rFonts w:ascii="Times New Roman" w:hAnsi="Times New Roman"/>
          <w:b/>
        </w:rPr>
      </w:pPr>
      <w:r w:rsidRPr="003516EE">
        <w:rPr>
          <w:rFonts w:ascii="Times New Roman" w:hAnsi="Times New Roman"/>
        </w:rPr>
        <w:t>Système documentaire</w:t>
      </w:r>
      <w:r w:rsidR="00705B6A">
        <w:rPr>
          <w:rFonts w:ascii="Times New Roman" w:hAnsi="Times New Roman"/>
        </w:rPr>
        <w:t> </w:t>
      </w:r>
      <w:r w:rsidRPr="003516EE">
        <w:rPr>
          <w:rFonts w:ascii="Times New Roman" w:hAnsi="Times New Roman"/>
        </w:rPr>
        <w:t xml:space="preserve">: ensemble des </w:t>
      </w:r>
      <w:r w:rsidR="0021420B" w:rsidRPr="003516EE">
        <w:rPr>
          <w:rFonts w:ascii="Times New Roman" w:hAnsi="Times New Roman"/>
        </w:rPr>
        <w:t>informations</w:t>
      </w:r>
      <w:r w:rsidRPr="003516EE">
        <w:rPr>
          <w:rFonts w:ascii="Times New Roman" w:hAnsi="Times New Roman"/>
        </w:rPr>
        <w:t xml:space="preserve"> définissant le </w:t>
      </w:r>
      <w:r w:rsidR="0079436A" w:rsidRPr="003516EE">
        <w:rPr>
          <w:rFonts w:ascii="Times New Roman" w:hAnsi="Times New Roman"/>
        </w:rPr>
        <w:t xml:space="preserve">système </w:t>
      </w:r>
      <w:r w:rsidRPr="003516EE">
        <w:rPr>
          <w:rFonts w:ascii="Times New Roman" w:hAnsi="Times New Roman"/>
        </w:rPr>
        <w:t>d’emballage ou permettant de le gérer.</w:t>
      </w:r>
    </w:p>
    <w:p w:rsidR="009E7D6D" w:rsidRPr="003516EE" w:rsidRDefault="009E7D6D" w:rsidP="009E7D6D">
      <w:pPr>
        <w:pStyle w:val="Titre2"/>
        <w:rPr>
          <w:rFonts w:ascii="Times New Roman" w:hAnsi="Times New Roman"/>
        </w:rPr>
      </w:pPr>
      <w:bookmarkStart w:id="39" w:name="_Toc373422112"/>
      <w:bookmarkStart w:id="40" w:name="_Toc421711745"/>
      <w:r w:rsidRPr="003516EE">
        <w:rPr>
          <w:rFonts w:ascii="Times New Roman" w:hAnsi="Times New Roman"/>
        </w:rPr>
        <w:t>Abréviations</w:t>
      </w:r>
      <w:bookmarkEnd w:id="39"/>
      <w:bookmarkEnd w:id="40"/>
    </w:p>
    <w:p w:rsidR="009E7D6D" w:rsidRPr="003516EE" w:rsidRDefault="009E7D6D" w:rsidP="00360574">
      <w:pPr>
        <w:pStyle w:val="ParagrapheModle"/>
        <w:spacing w:after="120"/>
        <w:rPr>
          <w:rFonts w:ascii="Times New Roman" w:hAnsi="Times New Roman"/>
          <w:b/>
        </w:rPr>
      </w:pPr>
      <w:r w:rsidRPr="003516EE">
        <w:rPr>
          <w:rFonts w:ascii="Times New Roman" w:hAnsi="Times New Roman"/>
        </w:rPr>
        <w:t>La signification des termes rencontrés en abrégé dans le présent document est précisée ci-après</w:t>
      </w:r>
      <w:r w:rsidR="00705B6A">
        <w:rPr>
          <w:rFonts w:ascii="Times New Roman" w:hAnsi="Times New Roman"/>
        </w:rPr>
        <w:t> </w:t>
      </w:r>
      <w:r w:rsidRPr="003516EE">
        <w:rPr>
          <w:rFonts w:ascii="Times New Roman" w:hAnsi="Times New Roman"/>
        </w:rPr>
        <w:t>:</w:t>
      </w:r>
    </w:p>
    <w:tbl>
      <w:tblPr>
        <w:tblW w:w="9360" w:type="dxa"/>
        <w:tblInd w:w="80" w:type="dxa"/>
        <w:tblLayout w:type="fixed"/>
        <w:tblCellMar>
          <w:left w:w="80" w:type="dxa"/>
          <w:right w:w="80" w:type="dxa"/>
        </w:tblCellMar>
        <w:tblLook w:val="0000" w:firstRow="0" w:lastRow="0" w:firstColumn="0" w:lastColumn="0" w:noHBand="0" w:noVBand="0"/>
      </w:tblPr>
      <w:tblGrid>
        <w:gridCol w:w="1905"/>
        <w:gridCol w:w="7455"/>
      </w:tblGrid>
      <w:tr w:rsidR="009E7D6D" w:rsidRPr="003516EE" w:rsidTr="00D26FFC">
        <w:trPr>
          <w:cantSplit/>
          <w:tblHeader/>
        </w:trPr>
        <w:tc>
          <w:tcPr>
            <w:tcW w:w="1905" w:type="dxa"/>
            <w:tcBorders>
              <w:top w:val="single" w:sz="12" w:space="0" w:color="auto"/>
              <w:left w:val="single" w:sz="12" w:space="0" w:color="auto"/>
              <w:bottom w:val="double" w:sz="4" w:space="0" w:color="auto"/>
              <w:right w:val="double" w:sz="4" w:space="0" w:color="auto"/>
            </w:tcBorders>
            <w:vAlign w:val="center"/>
          </w:tcPr>
          <w:p w:rsidR="009E7D6D" w:rsidRPr="003516EE" w:rsidRDefault="009E7D6D" w:rsidP="00941B09">
            <w:pPr>
              <w:pStyle w:val="TexteTableau"/>
              <w:jc w:val="center"/>
              <w:rPr>
                <w:rFonts w:ascii="Times New Roman" w:hAnsi="Times New Roman"/>
                <w:b/>
              </w:rPr>
            </w:pPr>
            <w:r w:rsidRPr="003516EE">
              <w:rPr>
                <w:rFonts w:ascii="Times New Roman" w:hAnsi="Times New Roman"/>
              </w:rPr>
              <w:t>Sigle</w:t>
            </w:r>
          </w:p>
        </w:tc>
        <w:tc>
          <w:tcPr>
            <w:tcW w:w="7455" w:type="dxa"/>
            <w:tcBorders>
              <w:top w:val="single" w:sz="12" w:space="0" w:color="auto"/>
              <w:left w:val="nil"/>
              <w:bottom w:val="double" w:sz="4" w:space="0" w:color="auto"/>
              <w:right w:val="single" w:sz="12" w:space="0" w:color="auto"/>
            </w:tcBorders>
            <w:vAlign w:val="center"/>
          </w:tcPr>
          <w:p w:rsidR="009E7D6D" w:rsidRPr="003516EE" w:rsidRDefault="009E7D6D" w:rsidP="00941B09">
            <w:pPr>
              <w:pStyle w:val="TexteTableau"/>
              <w:jc w:val="center"/>
              <w:rPr>
                <w:rFonts w:ascii="Times New Roman" w:hAnsi="Times New Roman"/>
                <w:b/>
                <w:bCs/>
              </w:rPr>
            </w:pPr>
            <w:r w:rsidRPr="003516EE">
              <w:rPr>
                <w:rFonts w:ascii="Times New Roman" w:hAnsi="Times New Roman"/>
              </w:rPr>
              <w:t>Signification</w:t>
            </w:r>
          </w:p>
        </w:tc>
      </w:tr>
      <w:tr w:rsidR="00D46E14" w:rsidRPr="003516EE" w:rsidTr="00D26FFC">
        <w:trPr>
          <w:cantSplit/>
        </w:trPr>
        <w:tc>
          <w:tcPr>
            <w:tcW w:w="1905" w:type="dxa"/>
            <w:tcBorders>
              <w:top w:val="single" w:sz="6" w:space="0" w:color="auto"/>
              <w:left w:val="single" w:sz="12" w:space="0" w:color="auto"/>
              <w:bottom w:val="single" w:sz="6" w:space="0" w:color="auto"/>
              <w:right w:val="double" w:sz="4" w:space="0" w:color="auto"/>
            </w:tcBorders>
            <w:vAlign w:val="center"/>
          </w:tcPr>
          <w:p w:rsidR="00D46E14" w:rsidRPr="003516EE" w:rsidRDefault="00D46E14" w:rsidP="00D46E14">
            <w:pPr>
              <w:pStyle w:val="Normaltexte"/>
              <w:spacing w:before="60" w:after="60"/>
              <w:jc w:val="center"/>
              <w:rPr>
                <w:rFonts w:ascii="Times New Roman" w:hAnsi="Times New Roman"/>
                <w:b/>
                <w:szCs w:val="22"/>
              </w:rPr>
            </w:pPr>
            <w:r w:rsidRPr="003516EE">
              <w:rPr>
                <w:rFonts w:ascii="Times New Roman" w:hAnsi="Times New Roman"/>
                <w:szCs w:val="22"/>
              </w:rPr>
              <w:t>ADR</w:t>
            </w:r>
          </w:p>
        </w:tc>
        <w:tc>
          <w:tcPr>
            <w:tcW w:w="7455" w:type="dxa"/>
            <w:tcBorders>
              <w:top w:val="single" w:sz="6" w:space="0" w:color="auto"/>
              <w:left w:val="nil"/>
              <w:bottom w:val="single" w:sz="6" w:space="0" w:color="auto"/>
              <w:right w:val="single" w:sz="12" w:space="0" w:color="auto"/>
            </w:tcBorders>
            <w:vAlign w:val="center"/>
          </w:tcPr>
          <w:p w:rsidR="00D46E14" w:rsidRPr="003516EE" w:rsidRDefault="00D46E14" w:rsidP="00D46E14">
            <w:pPr>
              <w:pStyle w:val="Normaltexte"/>
              <w:spacing w:before="40" w:after="40"/>
              <w:ind w:left="82" w:right="79"/>
              <w:rPr>
                <w:rFonts w:ascii="Times New Roman" w:hAnsi="Times New Roman"/>
                <w:b/>
                <w:szCs w:val="22"/>
              </w:rPr>
            </w:pPr>
            <w:r w:rsidRPr="003516EE">
              <w:rPr>
                <w:rFonts w:ascii="Times New Roman" w:hAnsi="Times New Roman"/>
                <w:szCs w:val="22"/>
              </w:rPr>
              <w:t>Arrêté relatif au transport des marchandises dangereuses par route</w:t>
            </w:r>
          </w:p>
        </w:tc>
      </w:tr>
      <w:tr w:rsidR="00E60C55" w:rsidRPr="003516EE" w:rsidTr="00D26FFC">
        <w:trPr>
          <w:cantSplit/>
        </w:trPr>
        <w:tc>
          <w:tcPr>
            <w:tcW w:w="1905" w:type="dxa"/>
            <w:tcBorders>
              <w:top w:val="single" w:sz="6" w:space="0" w:color="auto"/>
              <w:left w:val="single" w:sz="12" w:space="0" w:color="auto"/>
              <w:bottom w:val="single" w:sz="6" w:space="0" w:color="auto"/>
              <w:right w:val="double" w:sz="4" w:space="0" w:color="auto"/>
            </w:tcBorders>
            <w:vAlign w:val="center"/>
          </w:tcPr>
          <w:p w:rsidR="00E60C55" w:rsidRPr="003516EE" w:rsidRDefault="00E60C55" w:rsidP="00E60C55">
            <w:pPr>
              <w:pStyle w:val="Normaltexte"/>
              <w:spacing w:before="60" w:after="60"/>
              <w:jc w:val="center"/>
              <w:rPr>
                <w:rFonts w:ascii="Times New Roman" w:hAnsi="Times New Roman"/>
                <w:b/>
                <w:szCs w:val="22"/>
              </w:rPr>
            </w:pPr>
            <w:r w:rsidRPr="003516EE">
              <w:rPr>
                <w:rFonts w:ascii="Times New Roman" w:hAnsi="Times New Roman"/>
                <w:szCs w:val="22"/>
              </w:rPr>
              <w:t>AECTP</w:t>
            </w:r>
          </w:p>
        </w:tc>
        <w:tc>
          <w:tcPr>
            <w:tcW w:w="7455" w:type="dxa"/>
            <w:tcBorders>
              <w:top w:val="single" w:sz="6" w:space="0" w:color="auto"/>
              <w:left w:val="nil"/>
              <w:bottom w:val="single" w:sz="6" w:space="0" w:color="auto"/>
              <w:right w:val="single" w:sz="12" w:space="0" w:color="auto"/>
            </w:tcBorders>
            <w:vAlign w:val="center"/>
          </w:tcPr>
          <w:p w:rsidR="00E60C55" w:rsidRPr="003516EE" w:rsidRDefault="00E60C55" w:rsidP="00E60C55">
            <w:pPr>
              <w:pStyle w:val="Normaltexte"/>
              <w:spacing w:before="40" w:after="40"/>
              <w:ind w:left="82" w:right="79"/>
              <w:rPr>
                <w:rFonts w:ascii="Times New Roman" w:hAnsi="Times New Roman"/>
                <w:b/>
                <w:szCs w:val="22"/>
              </w:rPr>
            </w:pPr>
            <w:proofErr w:type="spellStart"/>
            <w:r w:rsidRPr="003516EE">
              <w:rPr>
                <w:rFonts w:ascii="Times New Roman" w:hAnsi="Times New Roman"/>
                <w:szCs w:val="22"/>
              </w:rPr>
              <w:t>Allied</w:t>
            </w:r>
            <w:proofErr w:type="spellEnd"/>
            <w:r w:rsidRPr="003516EE">
              <w:rPr>
                <w:rFonts w:ascii="Times New Roman" w:hAnsi="Times New Roman"/>
                <w:szCs w:val="22"/>
              </w:rPr>
              <w:t xml:space="preserve"> </w:t>
            </w:r>
            <w:proofErr w:type="spellStart"/>
            <w:r w:rsidRPr="003516EE">
              <w:rPr>
                <w:rFonts w:ascii="Times New Roman" w:hAnsi="Times New Roman"/>
                <w:szCs w:val="22"/>
              </w:rPr>
              <w:t>Environmental</w:t>
            </w:r>
            <w:proofErr w:type="spellEnd"/>
            <w:r w:rsidRPr="003516EE">
              <w:rPr>
                <w:rFonts w:ascii="Times New Roman" w:hAnsi="Times New Roman"/>
                <w:szCs w:val="22"/>
              </w:rPr>
              <w:t xml:space="preserve"> Conditions and Test Publications</w:t>
            </w:r>
          </w:p>
        </w:tc>
      </w:tr>
      <w:tr w:rsidR="007A3A58" w:rsidRPr="003516EE" w:rsidTr="00D26FFC">
        <w:trPr>
          <w:cantSplit/>
        </w:trPr>
        <w:tc>
          <w:tcPr>
            <w:tcW w:w="1905" w:type="dxa"/>
            <w:tcBorders>
              <w:top w:val="single" w:sz="6" w:space="0" w:color="auto"/>
              <w:left w:val="single" w:sz="12" w:space="0" w:color="auto"/>
              <w:bottom w:val="single" w:sz="6" w:space="0" w:color="auto"/>
              <w:right w:val="double" w:sz="4" w:space="0" w:color="auto"/>
            </w:tcBorders>
            <w:vAlign w:val="center"/>
          </w:tcPr>
          <w:p w:rsidR="007A3A58" w:rsidRPr="003516EE" w:rsidRDefault="007A3A58" w:rsidP="00E60C55">
            <w:pPr>
              <w:pStyle w:val="Normaltexte"/>
              <w:spacing w:before="60" w:after="60"/>
              <w:jc w:val="center"/>
              <w:rPr>
                <w:rFonts w:ascii="Times New Roman" w:hAnsi="Times New Roman"/>
                <w:b/>
                <w:szCs w:val="22"/>
              </w:rPr>
            </w:pPr>
            <w:r w:rsidRPr="003516EE">
              <w:rPr>
                <w:rFonts w:ascii="Times New Roman" w:hAnsi="Times New Roman"/>
                <w:szCs w:val="22"/>
              </w:rPr>
              <w:t>AEPP</w:t>
            </w:r>
          </w:p>
        </w:tc>
        <w:tc>
          <w:tcPr>
            <w:tcW w:w="7455" w:type="dxa"/>
            <w:tcBorders>
              <w:top w:val="single" w:sz="6" w:space="0" w:color="auto"/>
              <w:left w:val="nil"/>
              <w:bottom w:val="single" w:sz="6" w:space="0" w:color="auto"/>
              <w:right w:val="single" w:sz="12" w:space="0" w:color="auto"/>
            </w:tcBorders>
            <w:vAlign w:val="center"/>
          </w:tcPr>
          <w:p w:rsidR="007A3A58" w:rsidRPr="003516EE" w:rsidRDefault="007A3A58" w:rsidP="00E60C55">
            <w:pPr>
              <w:pStyle w:val="Normaltexte"/>
              <w:spacing w:before="40" w:after="40"/>
              <w:ind w:left="82" w:right="79"/>
              <w:rPr>
                <w:rFonts w:ascii="Times New Roman" w:hAnsi="Times New Roman"/>
                <w:b/>
                <w:szCs w:val="22"/>
              </w:rPr>
            </w:pPr>
            <w:proofErr w:type="spellStart"/>
            <w:r w:rsidRPr="003516EE">
              <w:rPr>
                <w:rFonts w:ascii="Times New Roman" w:hAnsi="Times New Roman"/>
                <w:szCs w:val="22"/>
              </w:rPr>
              <w:t>Allied</w:t>
            </w:r>
            <w:proofErr w:type="spellEnd"/>
            <w:r w:rsidRPr="003516EE">
              <w:rPr>
                <w:rFonts w:ascii="Times New Roman" w:hAnsi="Times New Roman"/>
                <w:szCs w:val="22"/>
              </w:rPr>
              <w:t xml:space="preserve"> </w:t>
            </w:r>
            <w:r w:rsidR="00F220CF" w:rsidRPr="003516EE">
              <w:rPr>
                <w:rFonts w:ascii="Times New Roman" w:hAnsi="Times New Roman"/>
                <w:szCs w:val="22"/>
              </w:rPr>
              <w:t>Engineering Practices Publication</w:t>
            </w:r>
          </w:p>
        </w:tc>
      </w:tr>
      <w:tr w:rsidR="008F0FE5" w:rsidRPr="003516EE" w:rsidTr="00D26FFC">
        <w:trPr>
          <w:cantSplit/>
        </w:trPr>
        <w:tc>
          <w:tcPr>
            <w:tcW w:w="1905" w:type="dxa"/>
            <w:tcBorders>
              <w:top w:val="single" w:sz="6" w:space="0" w:color="auto"/>
              <w:left w:val="single" w:sz="12" w:space="0" w:color="auto"/>
              <w:bottom w:val="single" w:sz="6" w:space="0" w:color="auto"/>
              <w:right w:val="double" w:sz="4" w:space="0" w:color="auto"/>
            </w:tcBorders>
            <w:vAlign w:val="center"/>
          </w:tcPr>
          <w:p w:rsidR="008F0FE5" w:rsidRPr="003516EE" w:rsidRDefault="008F0FE5" w:rsidP="00941B09">
            <w:pPr>
              <w:pStyle w:val="Normaltexte"/>
              <w:spacing w:before="60" w:after="60"/>
              <w:jc w:val="center"/>
              <w:rPr>
                <w:rFonts w:ascii="Times New Roman" w:hAnsi="Times New Roman"/>
                <w:b/>
                <w:szCs w:val="22"/>
              </w:rPr>
            </w:pPr>
            <w:r w:rsidRPr="003516EE">
              <w:rPr>
                <w:rFonts w:ascii="Times New Roman" w:hAnsi="Times New Roman"/>
                <w:szCs w:val="22"/>
              </w:rPr>
              <w:t>AFNOR</w:t>
            </w:r>
          </w:p>
        </w:tc>
        <w:tc>
          <w:tcPr>
            <w:tcW w:w="7455" w:type="dxa"/>
            <w:tcBorders>
              <w:top w:val="single" w:sz="6" w:space="0" w:color="auto"/>
              <w:left w:val="nil"/>
              <w:bottom w:val="single" w:sz="6" w:space="0" w:color="auto"/>
              <w:right w:val="single" w:sz="12" w:space="0" w:color="auto"/>
            </w:tcBorders>
            <w:vAlign w:val="center"/>
          </w:tcPr>
          <w:p w:rsidR="008F0FE5" w:rsidRPr="003516EE" w:rsidRDefault="008F0FE5" w:rsidP="00941B09">
            <w:pPr>
              <w:pStyle w:val="Normaltexte"/>
              <w:spacing w:before="40" w:after="40"/>
              <w:ind w:left="82" w:right="79"/>
              <w:rPr>
                <w:rFonts w:ascii="Times New Roman" w:hAnsi="Times New Roman"/>
                <w:b/>
                <w:szCs w:val="22"/>
              </w:rPr>
            </w:pPr>
            <w:r w:rsidRPr="003516EE">
              <w:rPr>
                <w:rFonts w:ascii="Times New Roman" w:hAnsi="Times New Roman"/>
                <w:szCs w:val="22"/>
              </w:rPr>
              <w:t xml:space="preserve">Association Française de </w:t>
            </w:r>
            <w:proofErr w:type="spellStart"/>
            <w:r w:rsidRPr="003516EE">
              <w:rPr>
                <w:rFonts w:ascii="Times New Roman" w:hAnsi="Times New Roman"/>
                <w:szCs w:val="22"/>
              </w:rPr>
              <w:t>NORmalisation</w:t>
            </w:r>
            <w:proofErr w:type="spellEnd"/>
          </w:p>
        </w:tc>
      </w:tr>
      <w:tr w:rsidR="00ED3C10" w:rsidRPr="003516EE" w:rsidTr="00D26FFC">
        <w:trPr>
          <w:cantSplit/>
        </w:trPr>
        <w:tc>
          <w:tcPr>
            <w:tcW w:w="1905" w:type="dxa"/>
            <w:tcBorders>
              <w:top w:val="single" w:sz="6" w:space="0" w:color="auto"/>
              <w:left w:val="single" w:sz="12" w:space="0" w:color="auto"/>
              <w:bottom w:val="single" w:sz="6" w:space="0" w:color="auto"/>
              <w:right w:val="double" w:sz="4" w:space="0" w:color="auto"/>
            </w:tcBorders>
            <w:vAlign w:val="center"/>
          </w:tcPr>
          <w:p w:rsidR="00ED3C10" w:rsidRPr="003516EE" w:rsidRDefault="00ED3C10" w:rsidP="00941B09">
            <w:pPr>
              <w:pStyle w:val="Normaltexte"/>
              <w:spacing w:before="60" w:after="60"/>
              <w:jc w:val="center"/>
              <w:rPr>
                <w:rFonts w:ascii="Times New Roman" w:hAnsi="Times New Roman"/>
                <w:b/>
                <w:szCs w:val="22"/>
              </w:rPr>
            </w:pPr>
            <w:r w:rsidRPr="003516EE">
              <w:rPr>
                <w:rFonts w:ascii="Times New Roman" w:hAnsi="Times New Roman"/>
                <w:szCs w:val="22"/>
              </w:rPr>
              <w:t>CND</w:t>
            </w:r>
          </w:p>
        </w:tc>
        <w:tc>
          <w:tcPr>
            <w:tcW w:w="7455" w:type="dxa"/>
            <w:tcBorders>
              <w:top w:val="single" w:sz="6" w:space="0" w:color="auto"/>
              <w:left w:val="nil"/>
              <w:bottom w:val="single" w:sz="6" w:space="0" w:color="auto"/>
              <w:right w:val="single" w:sz="12" w:space="0" w:color="auto"/>
            </w:tcBorders>
            <w:vAlign w:val="center"/>
          </w:tcPr>
          <w:p w:rsidR="00ED3C10" w:rsidRPr="003516EE" w:rsidRDefault="00ED3C10" w:rsidP="00941B09">
            <w:pPr>
              <w:pStyle w:val="Normaltexte"/>
              <w:spacing w:before="40" w:after="40"/>
              <w:ind w:left="82" w:right="79"/>
              <w:rPr>
                <w:rFonts w:ascii="Times New Roman" w:hAnsi="Times New Roman"/>
                <w:b/>
                <w:szCs w:val="22"/>
              </w:rPr>
            </w:pPr>
            <w:r w:rsidRPr="003516EE">
              <w:rPr>
                <w:rFonts w:ascii="Times New Roman" w:hAnsi="Times New Roman"/>
                <w:szCs w:val="22"/>
              </w:rPr>
              <w:t>Centre de Normalisation de Défense</w:t>
            </w:r>
          </w:p>
        </w:tc>
      </w:tr>
      <w:tr w:rsidR="008F0FE5" w:rsidRPr="003516EE" w:rsidTr="00D26FFC">
        <w:trPr>
          <w:cantSplit/>
        </w:trPr>
        <w:tc>
          <w:tcPr>
            <w:tcW w:w="1905" w:type="dxa"/>
            <w:tcBorders>
              <w:top w:val="single" w:sz="6" w:space="0" w:color="auto"/>
              <w:left w:val="single" w:sz="12" w:space="0" w:color="auto"/>
              <w:bottom w:val="single" w:sz="6" w:space="0" w:color="auto"/>
              <w:right w:val="double" w:sz="4" w:space="0" w:color="auto"/>
            </w:tcBorders>
            <w:vAlign w:val="center"/>
          </w:tcPr>
          <w:p w:rsidR="008F0FE5" w:rsidRPr="003516EE" w:rsidRDefault="008F0FE5" w:rsidP="00941B09">
            <w:pPr>
              <w:pStyle w:val="Normaltexte"/>
              <w:spacing w:before="60" w:after="60"/>
              <w:jc w:val="center"/>
              <w:rPr>
                <w:rFonts w:ascii="Times New Roman" w:hAnsi="Times New Roman"/>
                <w:b/>
                <w:szCs w:val="22"/>
              </w:rPr>
            </w:pPr>
            <w:r w:rsidRPr="003516EE">
              <w:rPr>
                <w:rFonts w:ascii="Times New Roman" w:hAnsi="Times New Roman"/>
                <w:szCs w:val="22"/>
              </w:rPr>
              <w:t>DGA</w:t>
            </w:r>
          </w:p>
        </w:tc>
        <w:tc>
          <w:tcPr>
            <w:tcW w:w="7455" w:type="dxa"/>
            <w:tcBorders>
              <w:top w:val="single" w:sz="6" w:space="0" w:color="auto"/>
              <w:left w:val="nil"/>
              <w:bottom w:val="single" w:sz="6" w:space="0" w:color="auto"/>
              <w:right w:val="single" w:sz="12" w:space="0" w:color="auto"/>
            </w:tcBorders>
            <w:vAlign w:val="center"/>
          </w:tcPr>
          <w:p w:rsidR="008F0FE5" w:rsidRPr="003516EE" w:rsidRDefault="008F0FE5" w:rsidP="00941B09">
            <w:pPr>
              <w:pStyle w:val="Normaltexte"/>
              <w:spacing w:before="40" w:after="40"/>
              <w:ind w:left="82" w:right="79"/>
              <w:rPr>
                <w:rFonts w:ascii="Times New Roman" w:hAnsi="Times New Roman"/>
                <w:b/>
                <w:szCs w:val="22"/>
              </w:rPr>
            </w:pPr>
            <w:r w:rsidRPr="003516EE">
              <w:rPr>
                <w:rFonts w:ascii="Times New Roman" w:hAnsi="Times New Roman"/>
                <w:szCs w:val="22"/>
              </w:rPr>
              <w:t>D</w:t>
            </w:r>
            <w:r w:rsidR="00BC2B53" w:rsidRPr="003516EE">
              <w:rPr>
                <w:rFonts w:ascii="Times New Roman" w:hAnsi="Times New Roman"/>
                <w:szCs w:val="22"/>
              </w:rPr>
              <w:t>irec</w:t>
            </w:r>
            <w:r w:rsidRPr="003516EE">
              <w:rPr>
                <w:rFonts w:ascii="Times New Roman" w:hAnsi="Times New Roman"/>
                <w:szCs w:val="22"/>
              </w:rPr>
              <w:t xml:space="preserve">tion Générale </w:t>
            </w:r>
            <w:r w:rsidR="00A66D00" w:rsidRPr="003516EE">
              <w:rPr>
                <w:rFonts w:ascii="Times New Roman" w:hAnsi="Times New Roman"/>
                <w:szCs w:val="22"/>
              </w:rPr>
              <w:t>de</w:t>
            </w:r>
            <w:r w:rsidRPr="003516EE">
              <w:rPr>
                <w:rFonts w:ascii="Times New Roman" w:hAnsi="Times New Roman"/>
                <w:szCs w:val="22"/>
              </w:rPr>
              <w:t xml:space="preserve"> l’Armement</w:t>
            </w:r>
          </w:p>
        </w:tc>
      </w:tr>
      <w:tr w:rsidR="000C52B7" w:rsidRPr="003516EE" w:rsidTr="00D26FFC">
        <w:trPr>
          <w:cantSplit/>
        </w:trPr>
        <w:tc>
          <w:tcPr>
            <w:tcW w:w="1905" w:type="dxa"/>
            <w:tcBorders>
              <w:top w:val="single" w:sz="6" w:space="0" w:color="auto"/>
              <w:left w:val="single" w:sz="12" w:space="0" w:color="auto"/>
              <w:bottom w:val="single" w:sz="6" w:space="0" w:color="auto"/>
              <w:right w:val="double" w:sz="4" w:space="0" w:color="auto"/>
            </w:tcBorders>
            <w:vAlign w:val="center"/>
          </w:tcPr>
          <w:p w:rsidR="000C52B7" w:rsidRPr="003516EE" w:rsidRDefault="000C52B7" w:rsidP="00941B09">
            <w:pPr>
              <w:pStyle w:val="Normaltexte"/>
              <w:spacing w:before="60" w:after="60"/>
              <w:jc w:val="center"/>
              <w:rPr>
                <w:rFonts w:ascii="Times New Roman" w:hAnsi="Times New Roman"/>
                <w:b/>
                <w:szCs w:val="22"/>
              </w:rPr>
            </w:pPr>
            <w:r w:rsidRPr="003516EE">
              <w:rPr>
                <w:rFonts w:ascii="Times New Roman" w:hAnsi="Times New Roman"/>
                <w:szCs w:val="22"/>
              </w:rPr>
              <w:t>EN</w:t>
            </w:r>
          </w:p>
        </w:tc>
        <w:tc>
          <w:tcPr>
            <w:tcW w:w="7455" w:type="dxa"/>
            <w:tcBorders>
              <w:top w:val="single" w:sz="6" w:space="0" w:color="auto"/>
              <w:left w:val="nil"/>
              <w:bottom w:val="single" w:sz="6" w:space="0" w:color="auto"/>
              <w:right w:val="single" w:sz="12" w:space="0" w:color="auto"/>
            </w:tcBorders>
            <w:vAlign w:val="center"/>
          </w:tcPr>
          <w:p w:rsidR="000C52B7" w:rsidRPr="003516EE" w:rsidRDefault="000C52B7" w:rsidP="00941B09">
            <w:pPr>
              <w:pStyle w:val="Normaltexte"/>
              <w:spacing w:before="40" w:after="40"/>
              <w:ind w:left="82" w:right="79"/>
              <w:rPr>
                <w:rFonts w:ascii="Times New Roman" w:hAnsi="Times New Roman"/>
                <w:b/>
                <w:szCs w:val="22"/>
              </w:rPr>
            </w:pPr>
            <w:proofErr w:type="spellStart"/>
            <w:r w:rsidRPr="003516EE">
              <w:rPr>
                <w:rFonts w:ascii="Times New Roman" w:hAnsi="Times New Roman"/>
                <w:szCs w:val="22"/>
              </w:rPr>
              <w:t>European</w:t>
            </w:r>
            <w:proofErr w:type="spellEnd"/>
            <w:r w:rsidRPr="003516EE">
              <w:rPr>
                <w:rFonts w:ascii="Times New Roman" w:hAnsi="Times New Roman"/>
                <w:szCs w:val="22"/>
              </w:rPr>
              <w:t xml:space="preserve"> </w:t>
            </w:r>
            <w:proofErr w:type="spellStart"/>
            <w:r w:rsidRPr="003516EE">
              <w:rPr>
                <w:rFonts w:ascii="Times New Roman" w:hAnsi="Times New Roman"/>
                <w:szCs w:val="22"/>
              </w:rPr>
              <w:t>Norm</w:t>
            </w:r>
            <w:proofErr w:type="spellEnd"/>
          </w:p>
        </w:tc>
      </w:tr>
      <w:tr w:rsidR="008F0FE5" w:rsidRPr="003516EE" w:rsidTr="00D26FFC">
        <w:trPr>
          <w:cantSplit/>
        </w:trPr>
        <w:tc>
          <w:tcPr>
            <w:tcW w:w="1905" w:type="dxa"/>
            <w:tcBorders>
              <w:top w:val="single" w:sz="6" w:space="0" w:color="auto"/>
              <w:left w:val="single" w:sz="12" w:space="0" w:color="auto"/>
              <w:bottom w:val="single" w:sz="6" w:space="0" w:color="auto"/>
              <w:right w:val="double" w:sz="4" w:space="0" w:color="auto"/>
            </w:tcBorders>
            <w:vAlign w:val="center"/>
          </w:tcPr>
          <w:p w:rsidR="008F0FE5" w:rsidRPr="003516EE" w:rsidRDefault="008F0FE5" w:rsidP="00941B09">
            <w:pPr>
              <w:pStyle w:val="Normaltexte"/>
              <w:spacing w:before="60" w:after="60"/>
              <w:jc w:val="center"/>
              <w:rPr>
                <w:rFonts w:ascii="Times New Roman" w:hAnsi="Times New Roman"/>
                <w:b/>
                <w:szCs w:val="22"/>
              </w:rPr>
            </w:pPr>
            <w:r w:rsidRPr="003516EE">
              <w:rPr>
                <w:rFonts w:ascii="Times New Roman" w:hAnsi="Times New Roman"/>
                <w:szCs w:val="22"/>
              </w:rPr>
              <w:t>ISO</w:t>
            </w:r>
          </w:p>
        </w:tc>
        <w:tc>
          <w:tcPr>
            <w:tcW w:w="7455" w:type="dxa"/>
            <w:tcBorders>
              <w:top w:val="single" w:sz="6" w:space="0" w:color="auto"/>
              <w:left w:val="nil"/>
              <w:bottom w:val="single" w:sz="6" w:space="0" w:color="auto"/>
              <w:right w:val="single" w:sz="12" w:space="0" w:color="auto"/>
            </w:tcBorders>
            <w:vAlign w:val="center"/>
          </w:tcPr>
          <w:p w:rsidR="008F0FE5" w:rsidRPr="003516EE" w:rsidRDefault="008F0FE5" w:rsidP="00941B09">
            <w:pPr>
              <w:pStyle w:val="Normaltexte"/>
              <w:spacing w:before="40" w:after="40"/>
              <w:ind w:left="82" w:right="79"/>
              <w:rPr>
                <w:rFonts w:ascii="Times New Roman" w:hAnsi="Times New Roman"/>
                <w:b/>
                <w:szCs w:val="22"/>
              </w:rPr>
            </w:pPr>
            <w:r w:rsidRPr="003516EE">
              <w:rPr>
                <w:rFonts w:ascii="Times New Roman" w:hAnsi="Times New Roman"/>
                <w:szCs w:val="22"/>
              </w:rPr>
              <w:t xml:space="preserve">International </w:t>
            </w:r>
            <w:proofErr w:type="spellStart"/>
            <w:r w:rsidRPr="003516EE">
              <w:rPr>
                <w:rFonts w:ascii="Times New Roman" w:hAnsi="Times New Roman"/>
                <w:szCs w:val="22"/>
              </w:rPr>
              <w:t>Organization</w:t>
            </w:r>
            <w:proofErr w:type="spellEnd"/>
            <w:r w:rsidR="005001FD" w:rsidRPr="003516EE">
              <w:rPr>
                <w:rFonts w:ascii="Times New Roman" w:hAnsi="Times New Roman"/>
                <w:szCs w:val="22"/>
              </w:rPr>
              <w:t xml:space="preserve"> for </w:t>
            </w:r>
            <w:proofErr w:type="spellStart"/>
            <w:r w:rsidR="005001FD" w:rsidRPr="003516EE">
              <w:rPr>
                <w:rFonts w:ascii="Times New Roman" w:hAnsi="Times New Roman"/>
                <w:szCs w:val="22"/>
              </w:rPr>
              <w:t>Standardization</w:t>
            </w:r>
            <w:proofErr w:type="spellEnd"/>
          </w:p>
        </w:tc>
      </w:tr>
      <w:tr w:rsidR="00E909BB" w:rsidRPr="003516EE" w:rsidTr="00D26FFC">
        <w:trPr>
          <w:cantSplit/>
        </w:trPr>
        <w:tc>
          <w:tcPr>
            <w:tcW w:w="1905" w:type="dxa"/>
            <w:tcBorders>
              <w:top w:val="single" w:sz="6" w:space="0" w:color="auto"/>
              <w:left w:val="single" w:sz="12" w:space="0" w:color="auto"/>
              <w:bottom w:val="single" w:sz="6" w:space="0" w:color="auto"/>
              <w:right w:val="double" w:sz="4" w:space="0" w:color="auto"/>
            </w:tcBorders>
            <w:vAlign w:val="center"/>
          </w:tcPr>
          <w:p w:rsidR="00E909BB" w:rsidRPr="003516EE" w:rsidRDefault="00E909BB" w:rsidP="00941B09">
            <w:pPr>
              <w:pStyle w:val="Normaltexte"/>
              <w:spacing w:before="60" w:after="60"/>
              <w:jc w:val="center"/>
              <w:rPr>
                <w:rFonts w:ascii="Times New Roman" w:hAnsi="Times New Roman"/>
                <w:szCs w:val="22"/>
              </w:rPr>
            </w:pPr>
            <w:r>
              <w:rPr>
                <w:rFonts w:ascii="Times New Roman" w:hAnsi="Times New Roman"/>
                <w:szCs w:val="22"/>
              </w:rPr>
              <w:t>MCO</w:t>
            </w:r>
          </w:p>
        </w:tc>
        <w:tc>
          <w:tcPr>
            <w:tcW w:w="7455" w:type="dxa"/>
            <w:tcBorders>
              <w:top w:val="single" w:sz="6" w:space="0" w:color="auto"/>
              <w:left w:val="nil"/>
              <w:bottom w:val="single" w:sz="6" w:space="0" w:color="auto"/>
              <w:right w:val="single" w:sz="12" w:space="0" w:color="auto"/>
            </w:tcBorders>
            <w:vAlign w:val="center"/>
          </w:tcPr>
          <w:p w:rsidR="00E909BB" w:rsidRPr="003516EE" w:rsidRDefault="00E909BB" w:rsidP="00941B09">
            <w:pPr>
              <w:pStyle w:val="Normaltexte"/>
              <w:spacing w:before="40" w:after="40"/>
              <w:ind w:left="82" w:right="79"/>
              <w:rPr>
                <w:rFonts w:ascii="Times New Roman" w:hAnsi="Times New Roman"/>
                <w:szCs w:val="22"/>
              </w:rPr>
            </w:pPr>
            <w:r>
              <w:rPr>
                <w:rFonts w:ascii="Times New Roman" w:hAnsi="Times New Roman"/>
                <w:szCs w:val="22"/>
              </w:rPr>
              <w:t>Maintien en condition opérationnelle</w:t>
            </w:r>
          </w:p>
        </w:tc>
      </w:tr>
      <w:tr w:rsidR="008F0FE5" w:rsidRPr="003516EE" w:rsidTr="00D26FFC">
        <w:trPr>
          <w:cantSplit/>
        </w:trPr>
        <w:tc>
          <w:tcPr>
            <w:tcW w:w="1905" w:type="dxa"/>
            <w:tcBorders>
              <w:top w:val="single" w:sz="6" w:space="0" w:color="auto"/>
              <w:left w:val="single" w:sz="12" w:space="0" w:color="auto"/>
              <w:bottom w:val="single" w:sz="4" w:space="0" w:color="auto"/>
              <w:right w:val="double" w:sz="4" w:space="0" w:color="auto"/>
            </w:tcBorders>
            <w:vAlign w:val="center"/>
          </w:tcPr>
          <w:p w:rsidR="008F0FE5" w:rsidRPr="003516EE" w:rsidRDefault="008F0FE5" w:rsidP="00941B09">
            <w:pPr>
              <w:pStyle w:val="Normaltexte"/>
              <w:spacing w:before="60" w:after="60"/>
              <w:jc w:val="center"/>
              <w:rPr>
                <w:rFonts w:ascii="Times New Roman" w:hAnsi="Times New Roman"/>
                <w:b/>
                <w:szCs w:val="22"/>
              </w:rPr>
            </w:pPr>
            <w:r w:rsidRPr="003516EE">
              <w:rPr>
                <w:rFonts w:ascii="Times New Roman" w:hAnsi="Times New Roman"/>
                <w:szCs w:val="22"/>
              </w:rPr>
              <w:t>NF</w:t>
            </w:r>
          </w:p>
        </w:tc>
        <w:tc>
          <w:tcPr>
            <w:tcW w:w="7455" w:type="dxa"/>
            <w:tcBorders>
              <w:top w:val="single" w:sz="6" w:space="0" w:color="auto"/>
              <w:left w:val="nil"/>
              <w:bottom w:val="single" w:sz="4" w:space="0" w:color="auto"/>
              <w:right w:val="single" w:sz="12" w:space="0" w:color="auto"/>
            </w:tcBorders>
            <w:vAlign w:val="center"/>
          </w:tcPr>
          <w:p w:rsidR="008F0FE5" w:rsidRPr="003516EE" w:rsidRDefault="008F0FE5" w:rsidP="00941B09">
            <w:pPr>
              <w:pStyle w:val="Normaltexte"/>
              <w:spacing w:before="40" w:after="40"/>
              <w:ind w:left="82" w:right="79"/>
              <w:rPr>
                <w:rFonts w:ascii="Times New Roman" w:hAnsi="Times New Roman"/>
                <w:b/>
                <w:szCs w:val="22"/>
              </w:rPr>
            </w:pPr>
            <w:r w:rsidRPr="003516EE">
              <w:rPr>
                <w:rFonts w:ascii="Times New Roman" w:hAnsi="Times New Roman"/>
                <w:szCs w:val="22"/>
              </w:rPr>
              <w:t>Norme Française</w:t>
            </w:r>
          </w:p>
        </w:tc>
      </w:tr>
      <w:tr w:rsidR="00485A69" w:rsidRPr="003516EE" w:rsidTr="00D26FFC">
        <w:trPr>
          <w:cantSplit/>
        </w:trPr>
        <w:tc>
          <w:tcPr>
            <w:tcW w:w="1905" w:type="dxa"/>
            <w:tcBorders>
              <w:top w:val="single" w:sz="6" w:space="0" w:color="auto"/>
              <w:left w:val="single" w:sz="12" w:space="0" w:color="auto"/>
              <w:bottom w:val="single" w:sz="4" w:space="0" w:color="auto"/>
              <w:right w:val="double" w:sz="4" w:space="0" w:color="auto"/>
            </w:tcBorders>
            <w:vAlign w:val="center"/>
          </w:tcPr>
          <w:p w:rsidR="00485A69" w:rsidRPr="003516EE" w:rsidRDefault="00485A69" w:rsidP="00941B09">
            <w:pPr>
              <w:pStyle w:val="Normaltexte"/>
              <w:spacing w:before="60" w:after="60"/>
              <w:jc w:val="center"/>
              <w:rPr>
                <w:rFonts w:ascii="Times New Roman" w:hAnsi="Times New Roman"/>
                <w:b/>
                <w:szCs w:val="22"/>
              </w:rPr>
            </w:pPr>
            <w:r w:rsidRPr="003516EE">
              <w:rPr>
                <w:rFonts w:ascii="Times New Roman" w:hAnsi="Times New Roman"/>
                <w:szCs w:val="22"/>
              </w:rPr>
              <w:t>NNO</w:t>
            </w:r>
          </w:p>
        </w:tc>
        <w:tc>
          <w:tcPr>
            <w:tcW w:w="7455" w:type="dxa"/>
            <w:tcBorders>
              <w:top w:val="single" w:sz="6" w:space="0" w:color="auto"/>
              <w:left w:val="nil"/>
              <w:bottom w:val="single" w:sz="4" w:space="0" w:color="auto"/>
              <w:right w:val="single" w:sz="12" w:space="0" w:color="auto"/>
            </w:tcBorders>
            <w:vAlign w:val="center"/>
          </w:tcPr>
          <w:p w:rsidR="00485A69" w:rsidRPr="003516EE" w:rsidRDefault="00485A69" w:rsidP="00941B09">
            <w:pPr>
              <w:pStyle w:val="Normaltexte"/>
              <w:spacing w:before="40" w:after="40"/>
              <w:ind w:left="82" w:right="79"/>
              <w:rPr>
                <w:rFonts w:ascii="Times New Roman" w:hAnsi="Times New Roman"/>
                <w:b/>
                <w:szCs w:val="22"/>
              </w:rPr>
            </w:pPr>
            <w:r w:rsidRPr="003516EE">
              <w:rPr>
                <w:rFonts w:ascii="Times New Roman" w:hAnsi="Times New Roman"/>
                <w:szCs w:val="22"/>
              </w:rPr>
              <w:t>Numéro de Nomenclature OTAN</w:t>
            </w:r>
          </w:p>
        </w:tc>
      </w:tr>
      <w:tr w:rsidR="00591941" w:rsidRPr="003516EE" w:rsidTr="00D26FFC">
        <w:trPr>
          <w:cantSplit/>
        </w:trPr>
        <w:tc>
          <w:tcPr>
            <w:tcW w:w="1905" w:type="dxa"/>
            <w:tcBorders>
              <w:top w:val="single" w:sz="4" w:space="0" w:color="auto"/>
              <w:left w:val="single" w:sz="12" w:space="0" w:color="auto"/>
              <w:bottom w:val="single" w:sz="6" w:space="0" w:color="auto"/>
              <w:right w:val="double" w:sz="4" w:space="0" w:color="auto"/>
            </w:tcBorders>
            <w:vAlign w:val="center"/>
          </w:tcPr>
          <w:p w:rsidR="00591941" w:rsidRPr="003516EE" w:rsidRDefault="00591941" w:rsidP="00A32852">
            <w:pPr>
              <w:pStyle w:val="Normaltexte"/>
              <w:spacing w:before="60" w:after="60"/>
              <w:jc w:val="center"/>
              <w:rPr>
                <w:rFonts w:ascii="Times New Roman" w:hAnsi="Times New Roman"/>
                <w:b/>
                <w:szCs w:val="22"/>
              </w:rPr>
            </w:pPr>
            <w:r w:rsidRPr="003516EE">
              <w:rPr>
                <w:rFonts w:ascii="Times New Roman" w:hAnsi="Times New Roman"/>
                <w:szCs w:val="22"/>
              </w:rPr>
              <w:t>NORMDEF</w:t>
            </w:r>
          </w:p>
        </w:tc>
        <w:tc>
          <w:tcPr>
            <w:tcW w:w="7455" w:type="dxa"/>
            <w:tcBorders>
              <w:top w:val="single" w:sz="4" w:space="0" w:color="auto"/>
              <w:left w:val="nil"/>
              <w:bottom w:val="single" w:sz="6" w:space="0" w:color="auto"/>
              <w:right w:val="single" w:sz="12" w:space="0" w:color="auto"/>
            </w:tcBorders>
            <w:vAlign w:val="center"/>
          </w:tcPr>
          <w:p w:rsidR="00591941" w:rsidRPr="003516EE" w:rsidRDefault="006A7FE9" w:rsidP="00A32852">
            <w:pPr>
              <w:pStyle w:val="Normaltexte"/>
              <w:spacing w:before="40" w:after="40"/>
              <w:ind w:left="82" w:right="79"/>
              <w:rPr>
                <w:rFonts w:ascii="Times New Roman" w:hAnsi="Times New Roman"/>
                <w:b/>
                <w:szCs w:val="22"/>
              </w:rPr>
            </w:pPr>
            <w:r w:rsidRPr="003516EE">
              <w:rPr>
                <w:rFonts w:ascii="Times New Roman" w:hAnsi="Times New Roman"/>
                <w:szCs w:val="22"/>
              </w:rPr>
              <w:t>Collection de normes et documents normatifs défense</w:t>
            </w:r>
          </w:p>
        </w:tc>
      </w:tr>
      <w:tr w:rsidR="00D30162" w:rsidRPr="003516EE" w:rsidTr="00D26FFC">
        <w:trPr>
          <w:cantSplit/>
        </w:trPr>
        <w:tc>
          <w:tcPr>
            <w:tcW w:w="1905" w:type="dxa"/>
            <w:tcBorders>
              <w:top w:val="single" w:sz="4" w:space="0" w:color="auto"/>
              <w:left w:val="single" w:sz="12" w:space="0" w:color="auto"/>
              <w:bottom w:val="single" w:sz="6" w:space="0" w:color="auto"/>
              <w:right w:val="double" w:sz="4" w:space="0" w:color="auto"/>
            </w:tcBorders>
            <w:vAlign w:val="center"/>
          </w:tcPr>
          <w:p w:rsidR="00D30162" w:rsidRPr="003516EE" w:rsidRDefault="00D30162" w:rsidP="00A32852">
            <w:pPr>
              <w:pStyle w:val="Normaltexte"/>
              <w:spacing w:before="60" w:after="60"/>
              <w:jc w:val="center"/>
              <w:rPr>
                <w:rFonts w:ascii="Times New Roman" w:hAnsi="Times New Roman"/>
                <w:szCs w:val="22"/>
              </w:rPr>
            </w:pPr>
            <w:r w:rsidRPr="003516EE">
              <w:rPr>
                <w:rFonts w:ascii="Times New Roman" w:hAnsi="Times New Roman"/>
                <w:szCs w:val="22"/>
              </w:rPr>
              <w:t>OSB</w:t>
            </w:r>
          </w:p>
        </w:tc>
        <w:tc>
          <w:tcPr>
            <w:tcW w:w="7455" w:type="dxa"/>
            <w:tcBorders>
              <w:top w:val="single" w:sz="4" w:space="0" w:color="auto"/>
              <w:left w:val="nil"/>
              <w:bottom w:val="single" w:sz="6" w:space="0" w:color="auto"/>
              <w:right w:val="single" w:sz="12" w:space="0" w:color="auto"/>
            </w:tcBorders>
            <w:vAlign w:val="center"/>
          </w:tcPr>
          <w:p w:rsidR="00D30162" w:rsidRPr="003516EE" w:rsidRDefault="00D30162" w:rsidP="00A32852">
            <w:pPr>
              <w:pStyle w:val="Normaltexte"/>
              <w:spacing w:before="40" w:after="40"/>
              <w:ind w:left="82" w:right="79"/>
              <w:rPr>
                <w:rFonts w:ascii="Times New Roman" w:hAnsi="Times New Roman"/>
                <w:szCs w:val="22"/>
              </w:rPr>
            </w:pPr>
            <w:proofErr w:type="spellStart"/>
            <w:r w:rsidRPr="003516EE">
              <w:rPr>
                <w:rFonts w:ascii="Times New Roman" w:hAnsi="Times New Roman"/>
                <w:szCs w:val="22"/>
              </w:rPr>
              <w:t>Oriented</w:t>
            </w:r>
            <w:proofErr w:type="spellEnd"/>
            <w:r w:rsidRPr="003516EE">
              <w:rPr>
                <w:rFonts w:ascii="Times New Roman" w:hAnsi="Times New Roman"/>
                <w:szCs w:val="22"/>
              </w:rPr>
              <w:t xml:space="preserve"> Strand </w:t>
            </w:r>
            <w:proofErr w:type="spellStart"/>
            <w:r w:rsidRPr="003516EE">
              <w:rPr>
                <w:rFonts w:ascii="Times New Roman" w:hAnsi="Times New Roman"/>
                <w:szCs w:val="22"/>
              </w:rPr>
              <w:t>Board</w:t>
            </w:r>
            <w:proofErr w:type="spellEnd"/>
            <w:r>
              <w:rPr>
                <w:rFonts w:ascii="Times New Roman" w:hAnsi="Times New Roman"/>
                <w:szCs w:val="22"/>
              </w:rPr>
              <w:t xml:space="preserve"> (panneau de particules orientées)</w:t>
            </w:r>
          </w:p>
        </w:tc>
      </w:tr>
      <w:tr w:rsidR="00B01753" w:rsidRPr="003516EE" w:rsidTr="00D26FFC">
        <w:trPr>
          <w:cantSplit/>
        </w:trPr>
        <w:tc>
          <w:tcPr>
            <w:tcW w:w="1905" w:type="dxa"/>
            <w:tcBorders>
              <w:top w:val="single" w:sz="6" w:space="0" w:color="auto"/>
              <w:left w:val="single" w:sz="12" w:space="0" w:color="auto"/>
              <w:bottom w:val="single" w:sz="4" w:space="0" w:color="auto"/>
              <w:right w:val="double" w:sz="4" w:space="0" w:color="auto"/>
            </w:tcBorders>
            <w:vAlign w:val="center"/>
          </w:tcPr>
          <w:p w:rsidR="00B01753" w:rsidRPr="003516EE" w:rsidDel="00A65E53" w:rsidRDefault="00B01753" w:rsidP="00941B09">
            <w:pPr>
              <w:pStyle w:val="Normaltexte"/>
              <w:spacing w:before="60" w:after="60"/>
              <w:jc w:val="center"/>
              <w:rPr>
                <w:rFonts w:ascii="Times New Roman" w:hAnsi="Times New Roman"/>
                <w:b/>
                <w:szCs w:val="22"/>
              </w:rPr>
            </w:pPr>
            <w:r w:rsidRPr="003516EE">
              <w:rPr>
                <w:rFonts w:ascii="Times New Roman" w:hAnsi="Times New Roman"/>
                <w:szCs w:val="22"/>
              </w:rPr>
              <w:t>SEILA</w:t>
            </w:r>
          </w:p>
        </w:tc>
        <w:tc>
          <w:tcPr>
            <w:tcW w:w="7455" w:type="dxa"/>
            <w:tcBorders>
              <w:top w:val="single" w:sz="6" w:space="0" w:color="auto"/>
              <w:left w:val="nil"/>
              <w:bottom w:val="single" w:sz="4" w:space="0" w:color="auto"/>
              <w:right w:val="single" w:sz="12" w:space="0" w:color="auto"/>
            </w:tcBorders>
            <w:vAlign w:val="center"/>
          </w:tcPr>
          <w:p w:rsidR="00B01753" w:rsidRPr="003516EE" w:rsidDel="00A65E53" w:rsidRDefault="00B01753" w:rsidP="00941B09">
            <w:pPr>
              <w:pStyle w:val="Normaltexte"/>
              <w:spacing w:before="40" w:after="40"/>
              <w:ind w:left="82" w:right="79"/>
              <w:rPr>
                <w:rFonts w:ascii="Times New Roman" w:hAnsi="Times New Roman"/>
                <w:b/>
                <w:szCs w:val="22"/>
              </w:rPr>
            </w:pPr>
            <w:r w:rsidRPr="003516EE">
              <w:rPr>
                <w:rFonts w:ascii="Times New Roman" w:hAnsi="Times New Roman"/>
                <w:szCs w:val="22"/>
              </w:rPr>
              <w:t>Syndicat de l’Emballage Industriel et de la Logistique Associée</w:t>
            </w:r>
          </w:p>
        </w:tc>
      </w:tr>
      <w:tr w:rsidR="008F0FE5" w:rsidRPr="003516EE" w:rsidTr="00D26FFC">
        <w:trPr>
          <w:cantSplit/>
        </w:trPr>
        <w:tc>
          <w:tcPr>
            <w:tcW w:w="1905" w:type="dxa"/>
            <w:tcBorders>
              <w:top w:val="single" w:sz="4" w:space="0" w:color="auto"/>
              <w:left w:val="single" w:sz="12" w:space="0" w:color="auto"/>
              <w:bottom w:val="single" w:sz="4" w:space="0" w:color="auto"/>
              <w:right w:val="double" w:sz="4" w:space="0" w:color="auto"/>
            </w:tcBorders>
            <w:vAlign w:val="center"/>
          </w:tcPr>
          <w:p w:rsidR="008F0FE5" w:rsidRPr="003516EE" w:rsidRDefault="008F0FE5" w:rsidP="00941B09">
            <w:pPr>
              <w:pStyle w:val="Normaltexte"/>
              <w:spacing w:before="60" w:after="60"/>
              <w:jc w:val="center"/>
              <w:rPr>
                <w:rFonts w:ascii="Times New Roman" w:hAnsi="Times New Roman"/>
                <w:b/>
                <w:szCs w:val="22"/>
              </w:rPr>
            </w:pPr>
            <w:r w:rsidRPr="003516EE">
              <w:rPr>
                <w:rFonts w:ascii="Times New Roman" w:hAnsi="Times New Roman"/>
                <w:szCs w:val="22"/>
              </w:rPr>
              <w:t>STANAG</w:t>
            </w:r>
          </w:p>
        </w:tc>
        <w:tc>
          <w:tcPr>
            <w:tcW w:w="7455" w:type="dxa"/>
            <w:tcBorders>
              <w:top w:val="single" w:sz="4" w:space="0" w:color="auto"/>
              <w:left w:val="nil"/>
              <w:bottom w:val="single" w:sz="4" w:space="0" w:color="auto"/>
              <w:right w:val="single" w:sz="12" w:space="0" w:color="auto"/>
            </w:tcBorders>
            <w:vAlign w:val="center"/>
          </w:tcPr>
          <w:p w:rsidR="008F0FE5" w:rsidRPr="003516EE" w:rsidRDefault="008F0FE5" w:rsidP="00941B09">
            <w:pPr>
              <w:pStyle w:val="Normaltexte"/>
              <w:spacing w:before="40" w:after="40"/>
              <w:ind w:left="82" w:right="79"/>
              <w:rPr>
                <w:rFonts w:ascii="Times New Roman" w:hAnsi="Times New Roman"/>
                <w:b/>
                <w:szCs w:val="22"/>
              </w:rPr>
            </w:pPr>
            <w:proofErr w:type="spellStart"/>
            <w:r w:rsidRPr="003516EE">
              <w:rPr>
                <w:rFonts w:ascii="Times New Roman" w:hAnsi="Times New Roman"/>
                <w:szCs w:val="22"/>
              </w:rPr>
              <w:t>STA</w:t>
            </w:r>
            <w:r w:rsidR="00C433B7" w:rsidRPr="003516EE">
              <w:rPr>
                <w:rFonts w:ascii="Times New Roman" w:hAnsi="Times New Roman"/>
                <w:szCs w:val="22"/>
              </w:rPr>
              <w:t>N</w:t>
            </w:r>
            <w:r w:rsidRPr="003516EE">
              <w:rPr>
                <w:rFonts w:ascii="Times New Roman" w:hAnsi="Times New Roman"/>
                <w:szCs w:val="22"/>
              </w:rPr>
              <w:t>dard</w:t>
            </w:r>
            <w:r w:rsidR="00C433B7" w:rsidRPr="003516EE">
              <w:rPr>
                <w:rFonts w:ascii="Times New Roman" w:hAnsi="Times New Roman"/>
                <w:szCs w:val="22"/>
              </w:rPr>
              <w:t>ization</w:t>
            </w:r>
            <w:proofErr w:type="spellEnd"/>
            <w:r w:rsidRPr="003516EE">
              <w:rPr>
                <w:rFonts w:ascii="Times New Roman" w:hAnsi="Times New Roman"/>
                <w:szCs w:val="22"/>
              </w:rPr>
              <w:t xml:space="preserve"> A</w:t>
            </w:r>
            <w:r w:rsidR="00705B6A" w:rsidRPr="003516EE">
              <w:rPr>
                <w:rFonts w:ascii="Times New Roman" w:hAnsi="Times New Roman"/>
                <w:szCs w:val="22"/>
              </w:rPr>
              <w:t>g</w:t>
            </w:r>
            <w:r w:rsidRPr="003516EE">
              <w:rPr>
                <w:rFonts w:ascii="Times New Roman" w:hAnsi="Times New Roman"/>
                <w:szCs w:val="22"/>
              </w:rPr>
              <w:t>reement</w:t>
            </w:r>
          </w:p>
        </w:tc>
      </w:tr>
      <w:tr w:rsidR="00621D74" w:rsidRPr="003516EE" w:rsidTr="00D26FFC">
        <w:trPr>
          <w:cantSplit/>
        </w:trPr>
        <w:tc>
          <w:tcPr>
            <w:tcW w:w="1905" w:type="dxa"/>
            <w:tcBorders>
              <w:top w:val="single" w:sz="4" w:space="0" w:color="auto"/>
              <w:left w:val="single" w:sz="12" w:space="0" w:color="auto"/>
              <w:bottom w:val="single" w:sz="4" w:space="0" w:color="auto"/>
              <w:right w:val="double" w:sz="4" w:space="0" w:color="auto"/>
            </w:tcBorders>
            <w:vAlign w:val="center"/>
          </w:tcPr>
          <w:p w:rsidR="00621D74" w:rsidRPr="003516EE" w:rsidRDefault="000D1747" w:rsidP="00941B09">
            <w:pPr>
              <w:pStyle w:val="Normaltexte"/>
              <w:spacing w:before="60" w:after="60"/>
              <w:jc w:val="center"/>
              <w:rPr>
                <w:rFonts w:ascii="Times New Roman" w:hAnsi="Times New Roman"/>
                <w:b/>
                <w:szCs w:val="22"/>
              </w:rPr>
            </w:pPr>
            <w:r w:rsidRPr="003516EE">
              <w:rPr>
                <w:rFonts w:ascii="Times New Roman" w:hAnsi="Times New Roman"/>
                <w:szCs w:val="22"/>
              </w:rPr>
              <w:t>VCI</w:t>
            </w:r>
          </w:p>
        </w:tc>
        <w:tc>
          <w:tcPr>
            <w:tcW w:w="7455" w:type="dxa"/>
            <w:tcBorders>
              <w:top w:val="single" w:sz="4" w:space="0" w:color="auto"/>
              <w:left w:val="nil"/>
              <w:bottom w:val="single" w:sz="4" w:space="0" w:color="auto"/>
              <w:right w:val="single" w:sz="12" w:space="0" w:color="auto"/>
            </w:tcBorders>
            <w:vAlign w:val="center"/>
          </w:tcPr>
          <w:p w:rsidR="00621D74" w:rsidRPr="003516EE" w:rsidRDefault="00B84CA3" w:rsidP="00941B09">
            <w:pPr>
              <w:pStyle w:val="Normaltexte"/>
              <w:spacing w:before="40" w:after="40"/>
              <w:ind w:left="82" w:right="79"/>
              <w:rPr>
                <w:rFonts w:ascii="Times New Roman" w:hAnsi="Times New Roman"/>
                <w:b/>
                <w:szCs w:val="22"/>
                <w:lang w:val="en-GB"/>
              </w:rPr>
            </w:pPr>
            <w:r>
              <w:rPr>
                <w:rFonts w:ascii="Times New Roman" w:hAnsi="Times New Roman"/>
                <w:szCs w:val="22"/>
              </w:rPr>
              <w:t>Volatile</w:t>
            </w:r>
            <w:r w:rsidRPr="003516EE">
              <w:rPr>
                <w:rFonts w:ascii="Times New Roman" w:hAnsi="Times New Roman"/>
                <w:szCs w:val="22"/>
                <w:lang w:val="en-GB"/>
              </w:rPr>
              <w:t xml:space="preserve"> </w:t>
            </w:r>
            <w:r w:rsidR="000D1747" w:rsidRPr="003516EE">
              <w:rPr>
                <w:rFonts w:ascii="Times New Roman" w:hAnsi="Times New Roman"/>
                <w:szCs w:val="22"/>
              </w:rPr>
              <w:t>C</w:t>
            </w:r>
            <w:proofErr w:type="spellStart"/>
            <w:r w:rsidR="000D1747" w:rsidRPr="003516EE">
              <w:rPr>
                <w:rFonts w:ascii="Times New Roman" w:hAnsi="Times New Roman"/>
                <w:szCs w:val="22"/>
                <w:lang w:val="en-GB"/>
              </w:rPr>
              <w:t>orrosion</w:t>
            </w:r>
            <w:proofErr w:type="spellEnd"/>
            <w:r w:rsidR="000D1747" w:rsidRPr="003516EE">
              <w:rPr>
                <w:rFonts w:ascii="Times New Roman" w:hAnsi="Times New Roman"/>
                <w:szCs w:val="22"/>
                <w:lang w:val="en-GB"/>
              </w:rPr>
              <w:t xml:space="preserve"> </w:t>
            </w:r>
            <w:r w:rsidR="000D1747" w:rsidRPr="003516EE">
              <w:rPr>
                <w:rFonts w:ascii="Times New Roman" w:hAnsi="Times New Roman"/>
                <w:szCs w:val="22"/>
              </w:rPr>
              <w:t>I</w:t>
            </w:r>
            <w:proofErr w:type="spellStart"/>
            <w:r w:rsidR="000D1747" w:rsidRPr="003516EE">
              <w:rPr>
                <w:rFonts w:ascii="Times New Roman" w:hAnsi="Times New Roman"/>
                <w:szCs w:val="22"/>
                <w:lang w:val="en-GB"/>
              </w:rPr>
              <w:t>nhibitor</w:t>
            </w:r>
            <w:proofErr w:type="spellEnd"/>
            <w:r w:rsidR="00C61CB8" w:rsidRPr="003516EE">
              <w:rPr>
                <w:rStyle w:val="Appelnotedebasdep"/>
                <w:rFonts w:ascii="Times New Roman" w:hAnsi="Times New Roman"/>
                <w:szCs w:val="22"/>
                <w:lang w:val="en-GB"/>
              </w:rPr>
              <w:footnoteReference w:id="1"/>
            </w:r>
            <w:r w:rsidR="00C61CB8" w:rsidRPr="003516EE">
              <w:rPr>
                <w:rFonts w:ascii="Times New Roman" w:hAnsi="Times New Roman"/>
                <w:szCs w:val="22"/>
                <w:lang w:val="en-GB"/>
              </w:rPr>
              <w:t xml:space="preserve">  </w:t>
            </w:r>
          </w:p>
        </w:tc>
      </w:tr>
      <w:tr w:rsidR="00705B6A" w:rsidRPr="003516EE" w:rsidTr="00D26FFC">
        <w:trPr>
          <w:cantSplit/>
        </w:trPr>
        <w:tc>
          <w:tcPr>
            <w:tcW w:w="1905" w:type="dxa"/>
            <w:tcBorders>
              <w:top w:val="single" w:sz="4" w:space="0" w:color="auto"/>
              <w:left w:val="single" w:sz="12" w:space="0" w:color="auto"/>
              <w:bottom w:val="single" w:sz="4" w:space="0" w:color="auto"/>
              <w:right w:val="double" w:sz="4" w:space="0" w:color="auto"/>
            </w:tcBorders>
            <w:vAlign w:val="center"/>
          </w:tcPr>
          <w:p w:rsidR="00705B6A" w:rsidRPr="003516EE" w:rsidRDefault="00705B6A" w:rsidP="00941B09">
            <w:pPr>
              <w:pStyle w:val="Normaltexte"/>
              <w:spacing w:before="60" w:after="60"/>
              <w:jc w:val="center"/>
              <w:rPr>
                <w:rFonts w:ascii="Times New Roman" w:hAnsi="Times New Roman"/>
                <w:szCs w:val="22"/>
              </w:rPr>
            </w:pPr>
            <w:r w:rsidRPr="007A527D">
              <w:rPr>
                <w:rFonts w:ascii="Times New Roman" w:hAnsi="Times New Roman"/>
                <w:szCs w:val="22"/>
              </w:rPr>
              <w:t>VPI</w:t>
            </w:r>
          </w:p>
        </w:tc>
        <w:tc>
          <w:tcPr>
            <w:tcW w:w="7455" w:type="dxa"/>
            <w:tcBorders>
              <w:top w:val="single" w:sz="4" w:space="0" w:color="auto"/>
              <w:left w:val="nil"/>
              <w:bottom w:val="single" w:sz="4" w:space="0" w:color="auto"/>
              <w:right w:val="single" w:sz="12" w:space="0" w:color="auto"/>
            </w:tcBorders>
            <w:vAlign w:val="center"/>
          </w:tcPr>
          <w:p w:rsidR="00705B6A" w:rsidRPr="003516EE" w:rsidRDefault="00B84CA3" w:rsidP="00941B09">
            <w:pPr>
              <w:pStyle w:val="Normaltexte"/>
              <w:spacing w:before="40" w:after="40"/>
              <w:ind w:left="82" w:right="79"/>
              <w:rPr>
                <w:rFonts w:ascii="Times New Roman" w:hAnsi="Times New Roman"/>
                <w:szCs w:val="22"/>
              </w:rPr>
            </w:pPr>
            <w:r>
              <w:rPr>
                <w:rFonts w:ascii="Times New Roman" w:hAnsi="Times New Roman"/>
                <w:szCs w:val="22"/>
              </w:rPr>
              <w:t xml:space="preserve">Volatile Protective </w:t>
            </w:r>
            <w:proofErr w:type="spellStart"/>
            <w:r>
              <w:rPr>
                <w:rFonts w:ascii="Times New Roman" w:hAnsi="Times New Roman"/>
                <w:szCs w:val="22"/>
              </w:rPr>
              <w:t>Inhibitor</w:t>
            </w:r>
            <w:proofErr w:type="spellEnd"/>
          </w:p>
        </w:tc>
      </w:tr>
    </w:tbl>
    <w:p w:rsidR="009E7D6D" w:rsidRPr="003516EE" w:rsidRDefault="009E7D6D" w:rsidP="00AE25E2">
      <w:pPr>
        <w:pStyle w:val="ParagrapheModle"/>
        <w:rPr>
          <w:rFonts w:ascii="Times New Roman" w:hAnsi="Times New Roman"/>
          <w:b/>
        </w:rPr>
      </w:pPr>
    </w:p>
    <w:p w:rsidR="00AE25E2" w:rsidRPr="003516EE" w:rsidRDefault="00AE25E2" w:rsidP="00AE25E2">
      <w:pPr>
        <w:pStyle w:val="Titre1"/>
        <w:rPr>
          <w:rFonts w:ascii="Times New Roman" w:hAnsi="Times New Roman"/>
        </w:rPr>
      </w:pPr>
      <w:bookmarkStart w:id="41" w:name="_Toc91302311"/>
      <w:bookmarkStart w:id="42" w:name="_Toc92511986"/>
      <w:bookmarkStart w:id="43" w:name="_Toc92786802"/>
      <w:bookmarkStart w:id="44" w:name="_Toc100119865"/>
      <w:bookmarkStart w:id="45" w:name="_Toc102815799"/>
      <w:bookmarkStart w:id="46" w:name="_Toc102815871"/>
      <w:bookmarkStart w:id="47" w:name="_Toc114560490"/>
      <w:bookmarkStart w:id="48" w:name="_Toc117046605"/>
      <w:bookmarkStart w:id="49" w:name="_Toc119216517"/>
      <w:bookmarkStart w:id="50" w:name="_Toc119236722"/>
      <w:bookmarkStart w:id="51" w:name="_Toc119389366"/>
      <w:bookmarkStart w:id="52" w:name="_Toc135129882"/>
      <w:bookmarkEnd w:id="1"/>
      <w:bookmarkEnd w:id="2"/>
      <w:r w:rsidRPr="003516EE">
        <w:rPr>
          <w:rFonts w:ascii="Times New Roman" w:hAnsi="Times New Roman"/>
        </w:rPr>
        <w:br w:type="page"/>
      </w:r>
      <w:bookmarkStart w:id="53" w:name="_Toc373422113"/>
      <w:bookmarkStart w:id="54" w:name="_Toc421711746"/>
      <w:r w:rsidRPr="00264583">
        <w:rPr>
          <w:rFonts w:ascii="Times New Roman" w:hAnsi="Times New Roman"/>
          <w:snapToGrid w:val="0"/>
        </w:rPr>
        <w:lastRenderedPageBreak/>
        <w:t>Ex</w:t>
      </w:r>
      <w:r w:rsidR="00BB3298" w:rsidRPr="00264583">
        <w:rPr>
          <w:rFonts w:ascii="Times New Roman" w:hAnsi="Times New Roman"/>
          <w:snapToGrid w:val="0"/>
        </w:rPr>
        <w:t>igences</w:t>
      </w:r>
      <w:bookmarkEnd w:id="41"/>
      <w:bookmarkEnd w:id="42"/>
      <w:bookmarkEnd w:id="43"/>
      <w:bookmarkEnd w:id="44"/>
      <w:bookmarkEnd w:id="45"/>
      <w:bookmarkEnd w:id="46"/>
      <w:bookmarkEnd w:id="47"/>
      <w:bookmarkEnd w:id="48"/>
      <w:bookmarkEnd w:id="49"/>
      <w:bookmarkEnd w:id="50"/>
      <w:bookmarkEnd w:id="51"/>
      <w:bookmarkEnd w:id="52"/>
      <w:bookmarkEnd w:id="53"/>
      <w:bookmarkEnd w:id="54"/>
    </w:p>
    <w:p w:rsidR="00C32018" w:rsidRPr="003516EE" w:rsidRDefault="00AE25E2" w:rsidP="00AE25E2">
      <w:pPr>
        <w:pStyle w:val="ParagrapheModle"/>
        <w:rPr>
          <w:rFonts w:ascii="Times New Roman" w:hAnsi="Times New Roman"/>
          <w:b/>
        </w:rPr>
      </w:pPr>
      <w:r w:rsidRPr="003516EE">
        <w:rPr>
          <w:rFonts w:ascii="Times New Roman" w:hAnsi="Times New Roman"/>
        </w:rPr>
        <w:t>Le</w:t>
      </w:r>
      <w:r w:rsidR="00C55E92" w:rsidRPr="003516EE">
        <w:rPr>
          <w:rFonts w:ascii="Times New Roman" w:hAnsi="Times New Roman"/>
        </w:rPr>
        <w:t>s exigence</w:t>
      </w:r>
      <w:r w:rsidR="00C32018" w:rsidRPr="003516EE">
        <w:rPr>
          <w:rFonts w:ascii="Times New Roman" w:hAnsi="Times New Roman"/>
        </w:rPr>
        <w:t xml:space="preserve">s relatives à la protection </w:t>
      </w:r>
      <w:r w:rsidR="00C55E92" w:rsidRPr="003516EE">
        <w:rPr>
          <w:rFonts w:ascii="Times New Roman" w:hAnsi="Times New Roman"/>
        </w:rPr>
        <w:t>des</w:t>
      </w:r>
      <w:r w:rsidRPr="003516EE">
        <w:rPr>
          <w:rFonts w:ascii="Times New Roman" w:hAnsi="Times New Roman"/>
        </w:rPr>
        <w:t xml:space="preserve"> matériels </w:t>
      </w:r>
      <w:r w:rsidR="00C32018" w:rsidRPr="003516EE">
        <w:rPr>
          <w:rFonts w:ascii="Times New Roman" w:hAnsi="Times New Roman"/>
        </w:rPr>
        <w:t>de défense</w:t>
      </w:r>
      <w:r w:rsidR="00C70DE1" w:rsidRPr="003516EE">
        <w:rPr>
          <w:rFonts w:ascii="Times New Roman" w:hAnsi="Times New Roman"/>
        </w:rPr>
        <w:t>,</w:t>
      </w:r>
      <w:r w:rsidRPr="003516EE">
        <w:rPr>
          <w:rFonts w:ascii="Times New Roman" w:hAnsi="Times New Roman"/>
        </w:rPr>
        <w:t xml:space="preserve"> </w:t>
      </w:r>
      <w:r w:rsidR="00C32018" w:rsidRPr="003516EE">
        <w:rPr>
          <w:rFonts w:ascii="Times New Roman" w:hAnsi="Times New Roman"/>
        </w:rPr>
        <w:t>par un système d’emballage</w:t>
      </w:r>
      <w:r w:rsidR="00BD48CD" w:rsidRPr="003516EE">
        <w:rPr>
          <w:rFonts w:ascii="Times New Roman" w:hAnsi="Times New Roman"/>
        </w:rPr>
        <w:t>,</w:t>
      </w:r>
      <w:r w:rsidR="00C32018" w:rsidRPr="003516EE">
        <w:rPr>
          <w:rFonts w:ascii="Times New Roman" w:hAnsi="Times New Roman"/>
        </w:rPr>
        <w:t xml:space="preserve"> sont déterminées</w:t>
      </w:r>
      <w:r w:rsidR="00C70DE1" w:rsidRPr="003516EE">
        <w:rPr>
          <w:rFonts w:ascii="Times New Roman" w:hAnsi="Times New Roman"/>
        </w:rPr>
        <w:t>,</w:t>
      </w:r>
      <w:r w:rsidR="00C32018" w:rsidRPr="003516EE">
        <w:rPr>
          <w:rFonts w:ascii="Times New Roman" w:hAnsi="Times New Roman"/>
        </w:rPr>
        <w:t xml:space="preserve"> en fonction des éléments suivants :</w:t>
      </w:r>
    </w:p>
    <w:p w:rsidR="00C32018" w:rsidRPr="003516EE" w:rsidRDefault="00C32018" w:rsidP="00C32018">
      <w:pPr>
        <w:pStyle w:val="num1"/>
        <w:tabs>
          <w:tab w:val="clear" w:pos="360"/>
          <w:tab w:val="num" w:pos="1069"/>
        </w:tabs>
        <w:ind w:left="1069"/>
        <w:rPr>
          <w:rFonts w:ascii="Times New Roman" w:hAnsi="Times New Roman"/>
          <w:b/>
        </w:rPr>
      </w:pPr>
      <w:r w:rsidRPr="003516EE">
        <w:rPr>
          <w:rFonts w:ascii="Times New Roman" w:hAnsi="Times New Roman"/>
        </w:rPr>
        <w:t>nature du matériel ;</w:t>
      </w:r>
    </w:p>
    <w:p w:rsidR="00C32018" w:rsidRPr="003516EE" w:rsidRDefault="007F11AF" w:rsidP="00C32018">
      <w:pPr>
        <w:pStyle w:val="num1"/>
        <w:tabs>
          <w:tab w:val="clear" w:pos="360"/>
          <w:tab w:val="num" w:pos="1069"/>
        </w:tabs>
        <w:ind w:left="1069"/>
        <w:rPr>
          <w:rFonts w:ascii="Times New Roman" w:hAnsi="Times New Roman"/>
          <w:b/>
        </w:rPr>
      </w:pPr>
      <w:r>
        <w:rPr>
          <w:rFonts w:ascii="Times New Roman" w:hAnsi="Times New Roman"/>
        </w:rPr>
        <w:t>caractéristiques physiques (</w:t>
      </w:r>
      <w:r w:rsidR="00B84CA3">
        <w:rPr>
          <w:rFonts w:ascii="Times New Roman" w:hAnsi="Times New Roman"/>
        </w:rPr>
        <w:t>masse</w:t>
      </w:r>
      <w:r w:rsidR="00214B5E" w:rsidRPr="003516EE">
        <w:rPr>
          <w:rFonts w:ascii="Times New Roman" w:hAnsi="Times New Roman"/>
        </w:rPr>
        <w:t xml:space="preserve">, volume et </w:t>
      </w:r>
      <w:r w:rsidR="00B84CA3">
        <w:rPr>
          <w:rFonts w:ascii="Times New Roman" w:hAnsi="Times New Roman"/>
        </w:rPr>
        <w:t>dimensions</w:t>
      </w:r>
      <w:r w:rsidR="00B84CA3" w:rsidRPr="003516EE">
        <w:rPr>
          <w:rFonts w:ascii="Times New Roman" w:hAnsi="Times New Roman"/>
        </w:rPr>
        <w:t xml:space="preserve"> </w:t>
      </w:r>
      <w:r w:rsidR="00C32018" w:rsidRPr="003516EE">
        <w:rPr>
          <w:rFonts w:ascii="Times New Roman" w:hAnsi="Times New Roman"/>
        </w:rPr>
        <w:t>du matériel</w:t>
      </w:r>
      <w:r>
        <w:rPr>
          <w:rFonts w:ascii="Times New Roman" w:hAnsi="Times New Roman"/>
        </w:rPr>
        <w:t>)</w:t>
      </w:r>
      <w:r w:rsidR="00C32018" w:rsidRPr="003516EE">
        <w:rPr>
          <w:rFonts w:ascii="Times New Roman" w:hAnsi="Times New Roman"/>
        </w:rPr>
        <w:t> ;</w:t>
      </w:r>
    </w:p>
    <w:p w:rsidR="00C32018" w:rsidRPr="003516EE" w:rsidRDefault="006F2264" w:rsidP="00C32018">
      <w:pPr>
        <w:pStyle w:val="num1"/>
        <w:tabs>
          <w:tab w:val="clear" w:pos="360"/>
          <w:tab w:val="num" w:pos="1069"/>
        </w:tabs>
        <w:ind w:left="1069"/>
        <w:rPr>
          <w:rFonts w:ascii="Times New Roman" w:hAnsi="Times New Roman"/>
          <w:b/>
        </w:rPr>
      </w:pPr>
      <w:r w:rsidRPr="003516EE">
        <w:rPr>
          <w:rFonts w:ascii="Times New Roman" w:hAnsi="Times New Roman"/>
        </w:rPr>
        <w:t xml:space="preserve">durée et </w:t>
      </w:r>
      <w:r w:rsidR="00C32018" w:rsidRPr="003516EE">
        <w:rPr>
          <w:rFonts w:ascii="Times New Roman" w:hAnsi="Times New Roman"/>
        </w:rPr>
        <w:t>lieu prévus de stockage</w:t>
      </w:r>
      <w:r w:rsidR="00405431" w:rsidRPr="003516EE">
        <w:rPr>
          <w:rFonts w:ascii="Times New Roman" w:hAnsi="Times New Roman"/>
        </w:rPr>
        <w:t xml:space="preserve"> </w:t>
      </w:r>
      <w:r w:rsidR="00214B5E" w:rsidRPr="003516EE">
        <w:rPr>
          <w:rFonts w:ascii="Times New Roman" w:hAnsi="Times New Roman"/>
        </w:rPr>
        <w:t>à destination</w:t>
      </w:r>
      <w:r w:rsidR="00FD6313" w:rsidRPr="003516EE">
        <w:rPr>
          <w:rFonts w:ascii="Times New Roman" w:hAnsi="Times New Roman"/>
        </w:rPr>
        <w:t>,</w:t>
      </w:r>
      <w:r w:rsidR="00214B5E" w:rsidRPr="003516EE">
        <w:rPr>
          <w:rFonts w:ascii="Times New Roman" w:hAnsi="Times New Roman"/>
        </w:rPr>
        <w:t xml:space="preserve"> et notamment s’il s’agit d’un stockage temporaire avec à cou</w:t>
      </w:r>
      <w:r w:rsidR="00D751E3" w:rsidRPr="003516EE">
        <w:rPr>
          <w:rFonts w:ascii="Times New Roman" w:hAnsi="Times New Roman"/>
        </w:rPr>
        <w:t xml:space="preserve">rt terme reconditionnement et reconstitution d’un </w:t>
      </w:r>
      <w:r w:rsidR="00214B5E" w:rsidRPr="003516EE">
        <w:rPr>
          <w:rFonts w:ascii="Times New Roman" w:hAnsi="Times New Roman"/>
        </w:rPr>
        <w:t>emballage</w:t>
      </w:r>
      <w:r w:rsidR="00D935F4" w:rsidRPr="003516EE">
        <w:rPr>
          <w:rFonts w:ascii="Times New Roman" w:hAnsi="Times New Roman"/>
        </w:rPr>
        <w:t xml:space="preserve"> </w:t>
      </w:r>
      <w:r w:rsidR="00214B5E" w:rsidRPr="003516EE">
        <w:rPr>
          <w:rFonts w:ascii="Times New Roman" w:hAnsi="Times New Roman"/>
        </w:rPr>
        <w:t>;</w:t>
      </w:r>
    </w:p>
    <w:p w:rsidR="00214B5E" w:rsidRPr="003516EE" w:rsidRDefault="00D751E3" w:rsidP="00214B5E">
      <w:pPr>
        <w:pStyle w:val="num1"/>
        <w:tabs>
          <w:tab w:val="clear" w:pos="360"/>
          <w:tab w:val="num" w:pos="1069"/>
        </w:tabs>
        <w:ind w:left="1069"/>
        <w:rPr>
          <w:rFonts w:ascii="Times New Roman" w:hAnsi="Times New Roman"/>
          <w:b/>
        </w:rPr>
      </w:pPr>
      <w:r w:rsidRPr="003516EE">
        <w:rPr>
          <w:rFonts w:ascii="Times New Roman" w:hAnsi="Times New Roman"/>
        </w:rPr>
        <w:t xml:space="preserve">durées, </w:t>
      </w:r>
      <w:r w:rsidR="006F2264" w:rsidRPr="003516EE">
        <w:rPr>
          <w:rFonts w:ascii="Times New Roman" w:hAnsi="Times New Roman"/>
        </w:rPr>
        <w:t>moyen</w:t>
      </w:r>
      <w:r w:rsidRPr="003516EE">
        <w:rPr>
          <w:rFonts w:ascii="Times New Roman" w:hAnsi="Times New Roman"/>
        </w:rPr>
        <w:t>s et conditions</w:t>
      </w:r>
      <w:r w:rsidR="006F2264" w:rsidRPr="003516EE">
        <w:rPr>
          <w:rFonts w:ascii="Times New Roman" w:hAnsi="Times New Roman"/>
        </w:rPr>
        <w:t xml:space="preserve"> </w:t>
      </w:r>
      <w:r w:rsidR="00214B5E" w:rsidRPr="003516EE">
        <w:rPr>
          <w:rFonts w:ascii="Times New Roman" w:hAnsi="Times New Roman"/>
        </w:rPr>
        <w:t>de transport ;</w:t>
      </w:r>
    </w:p>
    <w:p w:rsidR="00214B5E" w:rsidRPr="003516EE" w:rsidRDefault="006F2264" w:rsidP="00214B5E">
      <w:pPr>
        <w:pStyle w:val="num1"/>
        <w:tabs>
          <w:tab w:val="clear" w:pos="360"/>
          <w:tab w:val="num" w:pos="1069"/>
        </w:tabs>
        <w:ind w:left="1069"/>
        <w:rPr>
          <w:rFonts w:ascii="Times New Roman" w:hAnsi="Times New Roman"/>
          <w:b/>
        </w:rPr>
      </w:pPr>
      <w:r w:rsidRPr="003516EE">
        <w:rPr>
          <w:rFonts w:ascii="Times New Roman" w:hAnsi="Times New Roman"/>
        </w:rPr>
        <w:t>spécification de besoins particuliers</w:t>
      </w:r>
      <w:r w:rsidR="00524A91" w:rsidRPr="003516EE">
        <w:rPr>
          <w:rFonts w:ascii="Times New Roman" w:hAnsi="Times New Roman"/>
        </w:rPr>
        <w:t xml:space="preserve"> (</w:t>
      </w:r>
      <w:r w:rsidR="00F03A15" w:rsidRPr="003516EE">
        <w:rPr>
          <w:rFonts w:ascii="Times New Roman" w:hAnsi="Times New Roman"/>
        </w:rPr>
        <w:t>emballage réutilisable développé spécifiquement</w:t>
      </w:r>
      <w:r w:rsidR="00D935F4" w:rsidRPr="003516EE">
        <w:rPr>
          <w:rFonts w:ascii="Times New Roman" w:hAnsi="Times New Roman"/>
        </w:rPr>
        <w:t xml:space="preserve"> </w:t>
      </w:r>
      <w:r w:rsidR="00F03A15" w:rsidRPr="003516EE">
        <w:rPr>
          <w:rFonts w:ascii="Times New Roman" w:hAnsi="Times New Roman"/>
        </w:rPr>
        <w:t>…</w:t>
      </w:r>
      <w:r w:rsidR="00524A91" w:rsidRPr="003516EE">
        <w:rPr>
          <w:rFonts w:ascii="Times New Roman" w:hAnsi="Times New Roman"/>
        </w:rPr>
        <w:t>)</w:t>
      </w:r>
      <w:r w:rsidR="00214B5E" w:rsidRPr="003516EE">
        <w:rPr>
          <w:rFonts w:ascii="Times New Roman" w:hAnsi="Times New Roman"/>
        </w:rPr>
        <w:t>.</w:t>
      </w:r>
    </w:p>
    <w:p w:rsidR="00AE25E2" w:rsidRPr="003516EE" w:rsidRDefault="00865753" w:rsidP="00AE25E2">
      <w:pPr>
        <w:pStyle w:val="ParagrapheModle"/>
        <w:rPr>
          <w:rFonts w:ascii="Times New Roman" w:hAnsi="Times New Roman"/>
          <w:b/>
        </w:rPr>
      </w:pPr>
      <w:r w:rsidRPr="003516EE">
        <w:rPr>
          <w:rFonts w:ascii="Times New Roman" w:hAnsi="Times New Roman"/>
        </w:rPr>
        <w:t xml:space="preserve">Elles correspondent à </w:t>
      </w:r>
      <w:r w:rsidR="0040004B" w:rsidRPr="003516EE">
        <w:rPr>
          <w:rFonts w:ascii="Times New Roman" w:hAnsi="Times New Roman"/>
        </w:rPr>
        <w:t xml:space="preserve">la tenue </w:t>
      </w:r>
      <w:r w:rsidR="000E2A58" w:rsidRPr="003516EE">
        <w:rPr>
          <w:rFonts w:ascii="Times New Roman" w:hAnsi="Times New Roman"/>
        </w:rPr>
        <w:t xml:space="preserve">de l’emballage </w:t>
      </w:r>
      <w:r w:rsidR="0040004B" w:rsidRPr="003516EE">
        <w:rPr>
          <w:rFonts w:ascii="Times New Roman" w:hAnsi="Times New Roman"/>
        </w:rPr>
        <w:t>vis-à-vis de</w:t>
      </w:r>
      <w:r w:rsidRPr="003516EE">
        <w:rPr>
          <w:rFonts w:ascii="Times New Roman" w:hAnsi="Times New Roman"/>
        </w:rPr>
        <w:t xml:space="preserve"> contraintes </w:t>
      </w:r>
      <w:r w:rsidR="00CF085B" w:rsidRPr="003516EE">
        <w:rPr>
          <w:rFonts w:ascii="Times New Roman" w:hAnsi="Times New Roman"/>
        </w:rPr>
        <w:t xml:space="preserve">d’ordre climatique ou </w:t>
      </w:r>
      <w:r w:rsidR="00B83712" w:rsidRPr="003516EE">
        <w:rPr>
          <w:rFonts w:ascii="Times New Roman" w:hAnsi="Times New Roman"/>
        </w:rPr>
        <w:t>mécan</w:t>
      </w:r>
      <w:r w:rsidR="00CF085B" w:rsidRPr="003516EE">
        <w:rPr>
          <w:rFonts w:ascii="Times New Roman" w:hAnsi="Times New Roman"/>
        </w:rPr>
        <w:t>ique</w:t>
      </w:r>
      <w:r w:rsidR="00B72C8B" w:rsidRPr="003516EE">
        <w:rPr>
          <w:rFonts w:ascii="Times New Roman" w:hAnsi="Times New Roman"/>
        </w:rPr>
        <w:t>.</w:t>
      </w:r>
      <w:r w:rsidR="00121C55">
        <w:rPr>
          <w:rFonts w:ascii="Times New Roman" w:hAnsi="Times New Roman"/>
        </w:rPr>
        <w:t xml:space="preserve"> </w:t>
      </w:r>
      <w:r w:rsidRPr="003516EE">
        <w:rPr>
          <w:rFonts w:ascii="Times New Roman" w:hAnsi="Times New Roman"/>
        </w:rPr>
        <w:t>Elles sont traduites</w:t>
      </w:r>
      <w:r w:rsidR="00C70DE1" w:rsidRPr="003516EE">
        <w:rPr>
          <w:rFonts w:ascii="Times New Roman" w:hAnsi="Times New Roman"/>
        </w:rPr>
        <w:t>,</w:t>
      </w:r>
      <w:r w:rsidRPr="003516EE">
        <w:rPr>
          <w:rFonts w:ascii="Times New Roman" w:hAnsi="Times New Roman"/>
        </w:rPr>
        <w:t xml:space="preserve"> </w:t>
      </w:r>
      <w:r w:rsidR="00CF085B" w:rsidRPr="003516EE">
        <w:rPr>
          <w:rFonts w:ascii="Times New Roman" w:hAnsi="Times New Roman"/>
        </w:rPr>
        <w:t>de façon synthétique</w:t>
      </w:r>
      <w:r w:rsidR="00C70DE1" w:rsidRPr="003516EE">
        <w:rPr>
          <w:rFonts w:ascii="Times New Roman" w:hAnsi="Times New Roman"/>
        </w:rPr>
        <w:t>,</w:t>
      </w:r>
      <w:r w:rsidR="00CF085B" w:rsidRPr="003516EE">
        <w:rPr>
          <w:rFonts w:ascii="Times New Roman" w:hAnsi="Times New Roman"/>
        </w:rPr>
        <w:t xml:space="preserve"> par des niveaux d’emballage</w:t>
      </w:r>
      <w:r w:rsidR="00263285" w:rsidRPr="003516EE">
        <w:rPr>
          <w:rFonts w:ascii="Times New Roman" w:hAnsi="Times New Roman"/>
        </w:rPr>
        <w:t xml:space="preserve"> </w:t>
      </w:r>
      <w:r w:rsidR="00542371" w:rsidRPr="003516EE">
        <w:rPr>
          <w:rFonts w:ascii="Times New Roman" w:hAnsi="Times New Roman"/>
        </w:rPr>
        <w:t>définis ci-après.</w:t>
      </w:r>
    </w:p>
    <w:p w:rsidR="007B12D1" w:rsidRPr="003516EE" w:rsidRDefault="007B12D1" w:rsidP="00542371">
      <w:pPr>
        <w:pStyle w:val="ParagrapheModle"/>
        <w:rPr>
          <w:rFonts w:ascii="Times New Roman" w:hAnsi="Times New Roman"/>
          <w:b/>
        </w:rPr>
      </w:pPr>
      <w:r>
        <w:rPr>
          <w:rFonts w:ascii="Times New Roman" w:hAnsi="Times New Roman"/>
        </w:rPr>
        <w:t xml:space="preserve">Le niveau d’emballage dépend </w:t>
      </w:r>
      <w:r w:rsidR="00830939">
        <w:rPr>
          <w:rFonts w:ascii="Times New Roman" w:hAnsi="Times New Roman"/>
        </w:rPr>
        <w:t>du matériel</w:t>
      </w:r>
      <w:r>
        <w:rPr>
          <w:rFonts w:ascii="Times New Roman" w:hAnsi="Times New Roman"/>
        </w:rPr>
        <w:t xml:space="preserve"> à emballer et des conditions d’environnement </w:t>
      </w:r>
      <w:r w:rsidR="00AD2F15">
        <w:rPr>
          <w:rFonts w:ascii="Times New Roman" w:hAnsi="Times New Roman"/>
        </w:rPr>
        <w:t xml:space="preserve">climatique et mécanique </w:t>
      </w:r>
      <w:r>
        <w:rPr>
          <w:rFonts w:ascii="Times New Roman" w:hAnsi="Times New Roman"/>
        </w:rPr>
        <w:t>auxquelles il sera soumis.</w:t>
      </w:r>
    </w:p>
    <w:p w:rsidR="00240795" w:rsidRPr="003516EE" w:rsidRDefault="00240795" w:rsidP="00954825">
      <w:pPr>
        <w:pStyle w:val="Corpsdetexte"/>
        <w:pBdr>
          <w:top w:val="none" w:sz="0" w:space="0" w:color="auto"/>
          <w:left w:val="none" w:sz="0" w:space="0" w:color="auto"/>
          <w:bottom w:val="none" w:sz="0" w:space="0" w:color="auto"/>
          <w:right w:val="none" w:sz="0" w:space="0" w:color="auto"/>
        </w:pBdr>
        <w:spacing w:before="240"/>
        <w:rPr>
          <w:rFonts w:ascii="Times New Roman" w:hAnsi="Times New Roman"/>
          <w:b/>
          <w:i w:val="0"/>
          <w:iCs w:val="0"/>
        </w:rPr>
      </w:pPr>
      <w:r w:rsidRPr="003516EE">
        <w:rPr>
          <w:rFonts w:ascii="Times New Roman" w:hAnsi="Times New Roman"/>
          <w:i w:val="0"/>
          <w:iCs w:val="0"/>
        </w:rPr>
        <w:t>Les protections des matériels vis-à-vis d’autres contraintes que climatiques et mécaniques font l’objet de normes particulières.</w:t>
      </w:r>
      <w:r w:rsidR="005E078A" w:rsidRPr="003516EE">
        <w:rPr>
          <w:rFonts w:ascii="Times New Roman" w:hAnsi="Times New Roman"/>
          <w:i w:val="0"/>
          <w:iCs w:val="0"/>
        </w:rPr>
        <w:t xml:space="preserve"> Il appartient au spécificateur de les identifier ou de les faire identifier par le fournisseur.</w:t>
      </w:r>
    </w:p>
    <w:p w:rsidR="00524A91" w:rsidRPr="003516EE" w:rsidRDefault="00524A91" w:rsidP="00954825">
      <w:pPr>
        <w:pStyle w:val="Corpsdetexte"/>
        <w:pBdr>
          <w:top w:val="none" w:sz="0" w:space="0" w:color="auto"/>
          <w:left w:val="none" w:sz="0" w:space="0" w:color="auto"/>
          <w:bottom w:val="none" w:sz="0" w:space="0" w:color="auto"/>
          <w:right w:val="none" w:sz="0" w:space="0" w:color="auto"/>
        </w:pBdr>
        <w:spacing w:before="240"/>
        <w:rPr>
          <w:rFonts w:ascii="Times New Roman" w:hAnsi="Times New Roman"/>
          <w:b/>
          <w:i w:val="0"/>
          <w:iCs w:val="0"/>
        </w:rPr>
      </w:pPr>
      <w:r w:rsidRPr="003516EE">
        <w:rPr>
          <w:rFonts w:ascii="Times New Roman" w:hAnsi="Times New Roman"/>
          <w:i w:val="0"/>
          <w:iCs w:val="0"/>
        </w:rPr>
        <w:t>Dans le cas où le</w:t>
      </w:r>
      <w:r w:rsidR="00954825" w:rsidRPr="003516EE">
        <w:rPr>
          <w:rFonts w:ascii="Times New Roman" w:hAnsi="Times New Roman"/>
          <w:i w:val="0"/>
          <w:iCs w:val="0"/>
        </w:rPr>
        <w:t xml:space="preserve"> matériel est </w:t>
      </w:r>
      <w:r w:rsidR="00954825" w:rsidRPr="003516EE">
        <w:rPr>
          <w:rFonts w:ascii="Times New Roman" w:hAnsi="Times New Roman"/>
          <w:i w:val="0"/>
        </w:rPr>
        <w:t>sensible aux décharges électrostatiques et aux champs électromagnétiques, celui-ci est</w:t>
      </w:r>
      <w:r w:rsidR="00954825" w:rsidRPr="003516EE">
        <w:rPr>
          <w:rFonts w:ascii="Times New Roman" w:hAnsi="Times New Roman"/>
          <w:i w:val="0"/>
          <w:iCs w:val="0"/>
        </w:rPr>
        <w:t xml:space="preserve"> pré</w:t>
      </w:r>
      <w:r w:rsidR="00BA0C2F" w:rsidRPr="003516EE">
        <w:rPr>
          <w:rFonts w:ascii="Times New Roman" w:hAnsi="Times New Roman"/>
          <w:i w:val="0"/>
          <w:iCs w:val="0"/>
        </w:rPr>
        <w:t>-</w:t>
      </w:r>
      <w:r w:rsidR="00954825" w:rsidRPr="003516EE">
        <w:rPr>
          <w:rFonts w:ascii="Times New Roman" w:hAnsi="Times New Roman"/>
          <w:i w:val="0"/>
          <w:iCs w:val="0"/>
        </w:rPr>
        <w:t>conditionné et pré</w:t>
      </w:r>
      <w:r w:rsidR="00BA0C2F" w:rsidRPr="003516EE">
        <w:rPr>
          <w:rFonts w:ascii="Times New Roman" w:hAnsi="Times New Roman"/>
          <w:i w:val="0"/>
          <w:iCs w:val="0"/>
        </w:rPr>
        <w:t>-</w:t>
      </w:r>
      <w:r w:rsidR="00954825" w:rsidRPr="003516EE">
        <w:rPr>
          <w:rFonts w:ascii="Times New Roman" w:hAnsi="Times New Roman"/>
          <w:i w:val="0"/>
          <w:iCs w:val="0"/>
        </w:rPr>
        <w:t>emballé par l</w:t>
      </w:r>
      <w:r w:rsidR="00832D6E">
        <w:rPr>
          <w:rFonts w:ascii="Times New Roman" w:hAnsi="Times New Roman"/>
          <w:i w:val="0"/>
          <w:iCs w:val="0"/>
        </w:rPr>
        <w:t>’opérateur (</w:t>
      </w:r>
      <w:r w:rsidR="00954825" w:rsidRPr="003516EE">
        <w:rPr>
          <w:rFonts w:ascii="Times New Roman" w:hAnsi="Times New Roman"/>
          <w:i w:val="0"/>
          <w:iCs w:val="0"/>
        </w:rPr>
        <w:t>fabricant</w:t>
      </w:r>
      <w:r w:rsidR="00696C9C">
        <w:rPr>
          <w:rFonts w:ascii="Times New Roman" w:hAnsi="Times New Roman"/>
          <w:i w:val="0"/>
          <w:iCs w:val="0"/>
        </w:rPr>
        <w:t>,</w:t>
      </w:r>
      <w:r w:rsidR="006C4E54">
        <w:rPr>
          <w:rFonts w:ascii="Times New Roman" w:hAnsi="Times New Roman"/>
          <w:i w:val="0"/>
          <w:iCs w:val="0"/>
        </w:rPr>
        <w:t xml:space="preserve"> </w:t>
      </w:r>
      <w:r w:rsidR="00696C9C">
        <w:rPr>
          <w:rFonts w:ascii="Times New Roman" w:hAnsi="Times New Roman"/>
          <w:i w:val="0"/>
          <w:iCs w:val="0"/>
        </w:rPr>
        <w:t>service chargé du MCO</w:t>
      </w:r>
      <w:r w:rsidR="00832D6E">
        <w:rPr>
          <w:rFonts w:ascii="Times New Roman" w:hAnsi="Times New Roman"/>
          <w:i w:val="0"/>
          <w:iCs w:val="0"/>
        </w:rPr>
        <w:t>, …)</w:t>
      </w:r>
      <w:r w:rsidR="00696C9C">
        <w:rPr>
          <w:rFonts w:ascii="Times New Roman" w:hAnsi="Times New Roman"/>
          <w:i w:val="0"/>
          <w:iCs w:val="0"/>
        </w:rPr>
        <w:t xml:space="preserve"> </w:t>
      </w:r>
      <w:r w:rsidR="00954825" w:rsidRPr="003516EE">
        <w:rPr>
          <w:rFonts w:ascii="Times New Roman" w:hAnsi="Times New Roman"/>
          <w:i w:val="0"/>
          <w:iCs w:val="0"/>
        </w:rPr>
        <w:t xml:space="preserve">pour apporter les protections initiales </w:t>
      </w:r>
      <w:r w:rsidR="000C53DC" w:rsidRPr="003516EE">
        <w:rPr>
          <w:rFonts w:ascii="Times New Roman" w:hAnsi="Times New Roman"/>
          <w:i w:val="0"/>
          <w:iCs w:val="0"/>
        </w:rPr>
        <w:t>ad hoc</w:t>
      </w:r>
      <w:r w:rsidR="00954825" w:rsidRPr="003516EE">
        <w:rPr>
          <w:rFonts w:ascii="Times New Roman" w:hAnsi="Times New Roman"/>
          <w:i w:val="0"/>
          <w:iCs w:val="0"/>
        </w:rPr>
        <w:t xml:space="preserve">, en application des normes </w:t>
      </w:r>
      <w:r w:rsidR="001034C8" w:rsidRPr="003516EE">
        <w:rPr>
          <w:rFonts w:ascii="Times New Roman" w:hAnsi="Times New Roman"/>
          <w:i w:val="0"/>
          <w:iCs w:val="0"/>
        </w:rPr>
        <w:t>spécifiques de</w:t>
      </w:r>
      <w:r w:rsidR="00954825" w:rsidRPr="003516EE">
        <w:rPr>
          <w:rFonts w:ascii="Times New Roman" w:hAnsi="Times New Roman"/>
          <w:i w:val="0"/>
          <w:iCs w:val="0"/>
        </w:rPr>
        <w:t xml:space="preserve"> ces agression</w:t>
      </w:r>
      <w:r w:rsidR="001034C8" w:rsidRPr="003516EE">
        <w:rPr>
          <w:rFonts w:ascii="Times New Roman" w:hAnsi="Times New Roman"/>
          <w:i w:val="0"/>
          <w:iCs w:val="0"/>
        </w:rPr>
        <w:t>s</w:t>
      </w:r>
      <w:r w:rsidR="00954825" w:rsidRPr="003516EE">
        <w:rPr>
          <w:rFonts w:ascii="Times New Roman" w:hAnsi="Times New Roman"/>
          <w:i w:val="0"/>
          <w:iCs w:val="0"/>
        </w:rPr>
        <w:t xml:space="preserve">. </w:t>
      </w:r>
      <w:bookmarkStart w:id="55" w:name="_Toc91302317"/>
      <w:bookmarkStart w:id="56" w:name="_Toc92511992"/>
      <w:bookmarkStart w:id="57" w:name="_Toc92786805"/>
      <w:r w:rsidRPr="003516EE">
        <w:rPr>
          <w:rFonts w:ascii="Times New Roman" w:hAnsi="Times New Roman"/>
          <w:i w:val="0"/>
          <w:iCs w:val="0"/>
        </w:rPr>
        <w:t xml:space="preserve">Ces </w:t>
      </w:r>
      <w:r w:rsidR="00954825" w:rsidRPr="003516EE">
        <w:rPr>
          <w:rFonts w:ascii="Times New Roman" w:hAnsi="Times New Roman"/>
          <w:i w:val="0"/>
          <w:iCs w:val="0"/>
        </w:rPr>
        <w:t>protections</w:t>
      </w:r>
      <w:r w:rsidRPr="003516EE">
        <w:rPr>
          <w:rFonts w:ascii="Times New Roman" w:hAnsi="Times New Roman"/>
          <w:i w:val="0"/>
          <w:iCs w:val="0"/>
        </w:rPr>
        <w:t xml:space="preserve"> </w:t>
      </w:r>
      <w:r w:rsidR="00954825" w:rsidRPr="003516EE">
        <w:rPr>
          <w:rFonts w:ascii="Times New Roman" w:hAnsi="Times New Roman"/>
          <w:i w:val="0"/>
          <w:iCs w:val="0"/>
        </w:rPr>
        <w:t>initiales</w:t>
      </w:r>
      <w:r w:rsidR="00E5583A" w:rsidRPr="003516EE">
        <w:rPr>
          <w:rFonts w:ascii="Times New Roman" w:hAnsi="Times New Roman"/>
          <w:i w:val="0"/>
          <w:iCs w:val="0"/>
        </w:rPr>
        <w:t xml:space="preserve"> </w:t>
      </w:r>
      <w:r w:rsidRPr="003516EE">
        <w:rPr>
          <w:rFonts w:ascii="Times New Roman" w:hAnsi="Times New Roman"/>
          <w:i w:val="0"/>
          <w:iCs w:val="0"/>
        </w:rPr>
        <w:t xml:space="preserve">sont </w:t>
      </w:r>
      <w:r w:rsidR="000C53DC" w:rsidRPr="003516EE">
        <w:rPr>
          <w:rFonts w:ascii="Times New Roman" w:hAnsi="Times New Roman"/>
          <w:i w:val="0"/>
          <w:iCs w:val="0"/>
        </w:rPr>
        <w:t>précisées</w:t>
      </w:r>
      <w:r w:rsidRPr="003516EE">
        <w:rPr>
          <w:rFonts w:ascii="Times New Roman" w:hAnsi="Times New Roman"/>
          <w:i w:val="0"/>
          <w:iCs w:val="0"/>
        </w:rPr>
        <w:t xml:space="preserve"> dans le dossier de définition du système d’emballage. L</w:t>
      </w:r>
      <w:r w:rsidR="000C53DC" w:rsidRPr="003516EE">
        <w:rPr>
          <w:rFonts w:ascii="Times New Roman" w:hAnsi="Times New Roman"/>
          <w:i w:val="0"/>
          <w:iCs w:val="0"/>
        </w:rPr>
        <w:t>orsque d</w:t>
      </w:r>
      <w:r w:rsidRPr="003516EE">
        <w:rPr>
          <w:rFonts w:ascii="Times New Roman" w:hAnsi="Times New Roman"/>
          <w:i w:val="0"/>
          <w:iCs w:val="0"/>
        </w:rPr>
        <w:t xml:space="preserve">es opérations complémentaires d’emballage </w:t>
      </w:r>
      <w:r w:rsidR="000C53DC" w:rsidRPr="003516EE">
        <w:rPr>
          <w:rFonts w:ascii="Times New Roman" w:hAnsi="Times New Roman"/>
          <w:i w:val="0"/>
          <w:iCs w:val="0"/>
        </w:rPr>
        <w:t>sont nécessaire</w:t>
      </w:r>
      <w:r w:rsidR="00240795" w:rsidRPr="003516EE">
        <w:rPr>
          <w:rFonts w:ascii="Times New Roman" w:hAnsi="Times New Roman"/>
          <w:i w:val="0"/>
          <w:iCs w:val="0"/>
        </w:rPr>
        <w:t>s</w:t>
      </w:r>
      <w:r w:rsidR="000C53DC" w:rsidRPr="003516EE">
        <w:rPr>
          <w:rFonts w:ascii="Times New Roman" w:hAnsi="Times New Roman"/>
          <w:i w:val="0"/>
          <w:iCs w:val="0"/>
        </w:rPr>
        <w:t xml:space="preserve"> </w:t>
      </w:r>
      <w:r w:rsidRPr="003516EE">
        <w:rPr>
          <w:rFonts w:ascii="Times New Roman" w:hAnsi="Times New Roman"/>
          <w:i w:val="0"/>
          <w:iCs w:val="0"/>
        </w:rPr>
        <w:t>en vue de la protection</w:t>
      </w:r>
      <w:r w:rsidR="00B83712" w:rsidRPr="003516EE">
        <w:rPr>
          <w:rFonts w:ascii="Times New Roman" w:hAnsi="Times New Roman"/>
          <w:i w:val="0"/>
          <w:iCs w:val="0"/>
        </w:rPr>
        <w:t xml:space="preserve"> climatique </w:t>
      </w:r>
      <w:r w:rsidRPr="003516EE">
        <w:rPr>
          <w:rFonts w:ascii="Times New Roman" w:hAnsi="Times New Roman"/>
          <w:i w:val="0"/>
          <w:iCs w:val="0"/>
        </w:rPr>
        <w:t xml:space="preserve">et </w:t>
      </w:r>
      <w:r w:rsidR="00B83712" w:rsidRPr="003516EE">
        <w:rPr>
          <w:rFonts w:ascii="Times New Roman" w:hAnsi="Times New Roman"/>
          <w:i w:val="0"/>
          <w:iCs w:val="0"/>
        </w:rPr>
        <w:t>mécanique</w:t>
      </w:r>
      <w:r w:rsidR="00B83712" w:rsidRPr="003516EE" w:rsidDel="00B83712">
        <w:rPr>
          <w:rFonts w:ascii="Times New Roman" w:hAnsi="Times New Roman"/>
          <w:i w:val="0"/>
          <w:iCs w:val="0"/>
        </w:rPr>
        <w:t xml:space="preserve"> </w:t>
      </w:r>
      <w:r w:rsidRPr="003516EE">
        <w:rPr>
          <w:rFonts w:ascii="Times New Roman" w:hAnsi="Times New Roman"/>
          <w:i w:val="0"/>
          <w:iCs w:val="0"/>
        </w:rPr>
        <w:t>pour le transport et le stockage</w:t>
      </w:r>
      <w:r w:rsidR="000C53DC" w:rsidRPr="003516EE">
        <w:rPr>
          <w:rFonts w:ascii="Times New Roman" w:hAnsi="Times New Roman"/>
          <w:i w:val="0"/>
          <w:iCs w:val="0"/>
        </w:rPr>
        <w:t>, celles-ci</w:t>
      </w:r>
      <w:r w:rsidRPr="003516EE">
        <w:rPr>
          <w:rFonts w:ascii="Times New Roman" w:hAnsi="Times New Roman"/>
          <w:i w:val="0"/>
          <w:iCs w:val="0"/>
        </w:rPr>
        <w:t xml:space="preserve"> ne doivent en aucun cas aller à l’encontre des performances </w:t>
      </w:r>
      <w:r w:rsidR="00595319" w:rsidRPr="003516EE">
        <w:rPr>
          <w:rFonts w:ascii="Times New Roman" w:hAnsi="Times New Roman"/>
          <w:i w:val="0"/>
          <w:iCs w:val="0"/>
        </w:rPr>
        <w:t>satisfaites</w:t>
      </w:r>
      <w:r w:rsidR="00E5583A" w:rsidRPr="003516EE">
        <w:rPr>
          <w:rFonts w:ascii="Times New Roman" w:hAnsi="Times New Roman"/>
          <w:i w:val="0"/>
          <w:iCs w:val="0"/>
        </w:rPr>
        <w:t xml:space="preserve"> par l</w:t>
      </w:r>
      <w:r w:rsidRPr="003516EE">
        <w:rPr>
          <w:rFonts w:ascii="Times New Roman" w:hAnsi="Times New Roman"/>
          <w:i w:val="0"/>
          <w:iCs w:val="0"/>
        </w:rPr>
        <w:t xml:space="preserve">es </w:t>
      </w:r>
      <w:r w:rsidR="000C53DC" w:rsidRPr="003516EE">
        <w:rPr>
          <w:rFonts w:ascii="Times New Roman" w:hAnsi="Times New Roman"/>
          <w:i w:val="0"/>
          <w:iCs w:val="0"/>
        </w:rPr>
        <w:t>protections initiales</w:t>
      </w:r>
      <w:r w:rsidRPr="003516EE">
        <w:rPr>
          <w:rFonts w:ascii="Times New Roman" w:hAnsi="Times New Roman"/>
          <w:i w:val="0"/>
          <w:iCs w:val="0"/>
        </w:rPr>
        <w:t xml:space="preserve">. </w:t>
      </w:r>
    </w:p>
    <w:p w:rsidR="00865753" w:rsidRPr="003516EE" w:rsidRDefault="00865753" w:rsidP="00865753">
      <w:pPr>
        <w:tabs>
          <w:tab w:val="left" w:pos="-720"/>
        </w:tabs>
        <w:ind w:left="-540"/>
        <w:jc w:val="both"/>
        <w:rPr>
          <w:rFonts w:ascii="Times New Roman" w:hAnsi="Times New Roman"/>
          <w:b/>
          <w:color w:val="3366FF"/>
          <w:sz w:val="22"/>
          <w:szCs w:val="22"/>
        </w:rPr>
      </w:pPr>
    </w:p>
    <w:p w:rsidR="00CF085B" w:rsidRPr="003516EE" w:rsidRDefault="00CF085B" w:rsidP="00CF085B">
      <w:pPr>
        <w:pStyle w:val="Titre2"/>
        <w:rPr>
          <w:rFonts w:ascii="Times New Roman" w:hAnsi="Times New Roman"/>
        </w:rPr>
      </w:pPr>
      <w:bookmarkStart w:id="58" w:name="_Ref341457721"/>
      <w:bookmarkStart w:id="59" w:name="_Toc373422114"/>
      <w:bookmarkStart w:id="60" w:name="_Toc421711747"/>
      <w:bookmarkEnd w:id="55"/>
      <w:bookmarkEnd w:id="56"/>
      <w:bookmarkEnd w:id="57"/>
      <w:r w:rsidRPr="003516EE">
        <w:rPr>
          <w:rFonts w:ascii="Times New Roman" w:hAnsi="Times New Roman"/>
        </w:rPr>
        <w:t>Niveaux d’emballage</w:t>
      </w:r>
      <w:bookmarkEnd w:id="58"/>
      <w:bookmarkEnd w:id="59"/>
      <w:bookmarkEnd w:id="60"/>
    </w:p>
    <w:p w:rsidR="00CF085B" w:rsidRPr="003516EE" w:rsidRDefault="00CB40B6" w:rsidP="00CF085B">
      <w:pPr>
        <w:pStyle w:val="ParagrapheModle"/>
        <w:rPr>
          <w:rFonts w:ascii="Times New Roman" w:hAnsi="Times New Roman"/>
          <w:b/>
        </w:rPr>
      </w:pPr>
      <w:r w:rsidRPr="003516EE">
        <w:rPr>
          <w:rFonts w:ascii="Times New Roman" w:hAnsi="Times New Roman"/>
        </w:rPr>
        <w:t>Les q</w:t>
      </w:r>
      <w:r w:rsidR="00A53072" w:rsidRPr="003516EE">
        <w:rPr>
          <w:rFonts w:ascii="Times New Roman" w:hAnsi="Times New Roman"/>
        </w:rPr>
        <w:t>uatre</w:t>
      </w:r>
      <w:r w:rsidR="00CF085B" w:rsidRPr="003516EE">
        <w:rPr>
          <w:rFonts w:ascii="Times New Roman" w:hAnsi="Times New Roman"/>
        </w:rPr>
        <w:t xml:space="preserve"> niveaux d’emballage définis dans le cadre OTAN</w:t>
      </w:r>
      <w:r w:rsidR="00D751E3" w:rsidRPr="003516EE">
        <w:rPr>
          <w:rFonts w:ascii="Times New Roman" w:hAnsi="Times New Roman"/>
        </w:rPr>
        <w:t xml:space="preserve"> par le STANAG 4280</w:t>
      </w:r>
      <w:r w:rsidRPr="003516EE">
        <w:rPr>
          <w:rFonts w:ascii="Times New Roman" w:hAnsi="Times New Roman"/>
        </w:rPr>
        <w:t xml:space="preserve"> </w:t>
      </w:r>
      <w:r w:rsidR="00D44ABC">
        <w:rPr>
          <w:rFonts w:ascii="Times New Roman" w:hAnsi="Times New Roman"/>
        </w:rPr>
        <w:t xml:space="preserve">pour des conditions de stockage, de manutention et de transport, </w:t>
      </w:r>
      <w:r w:rsidRPr="003516EE">
        <w:rPr>
          <w:rFonts w:ascii="Times New Roman" w:hAnsi="Times New Roman"/>
        </w:rPr>
        <w:t xml:space="preserve">sont indiqués dans le tableau 1. </w:t>
      </w:r>
    </w:p>
    <w:p w:rsidR="000F7357" w:rsidRDefault="00CB40B6" w:rsidP="00CB40B6">
      <w:pPr>
        <w:pStyle w:val="ParagrapheModle"/>
        <w:spacing w:before="360"/>
        <w:jc w:val="center"/>
        <w:rPr>
          <w:rFonts w:ascii="Times New Roman" w:hAnsi="Times New Roman"/>
        </w:rPr>
      </w:pPr>
      <w:r w:rsidRPr="00091FC0">
        <w:rPr>
          <w:rFonts w:ascii="Times New Roman" w:hAnsi="Times New Roman"/>
        </w:rPr>
        <w:t>Tableau 1</w:t>
      </w:r>
      <w:r w:rsidR="00DB63EB">
        <w:rPr>
          <w:rFonts w:ascii="Times New Roman" w:hAnsi="Times New Roman"/>
        </w:rPr>
        <w:t xml:space="preserve"> Niveaux OTAN d’emballage</w:t>
      </w:r>
    </w:p>
    <w:p w:rsidR="000F7357" w:rsidRPr="000F7357" w:rsidRDefault="000F7357" w:rsidP="000F7357">
      <w:pPr>
        <w:pStyle w:val="ParagrapheModle"/>
        <w:spacing w:before="120"/>
        <w:jc w:val="center"/>
        <w:rPr>
          <w:rFonts w:ascii="Times New Roman" w:hAnsi="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3"/>
        <w:gridCol w:w="964"/>
        <w:gridCol w:w="3218"/>
        <w:gridCol w:w="3415"/>
      </w:tblGrid>
      <w:tr w:rsidR="00CF085B" w:rsidRPr="003516EE" w:rsidTr="00C8590F">
        <w:tc>
          <w:tcPr>
            <w:tcW w:w="0" w:type="auto"/>
            <w:shd w:val="clear" w:color="auto" w:fill="auto"/>
          </w:tcPr>
          <w:p w:rsidR="00CF085B" w:rsidRPr="00BC0683" w:rsidRDefault="00CF085B" w:rsidP="00CD223F">
            <w:pPr>
              <w:pStyle w:val="ParagrapheModle"/>
              <w:spacing w:beforeLines="60" w:before="144" w:afterLines="60" w:after="144"/>
              <w:rPr>
                <w:rFonts w:ascii="Times New Roman" w:hAnsi="Times New Roman"/>
                <w:b/>
              </w:rPr>
            </w:pPr>
            <w:r w:rsidRPr="00BC0683">
              <w:rPr>
                <w:rFonts w:ascii="Times New Roman" w:hAnsi="Times New Roman"/>
              </w:rPr>
              <w:t>Conditions environnementales</w:t>
            </w:r>
          </w:p>
        </w:tc>
        <w:tc>
          <w:tcPr>
            <w:tcW w:w="0" w:type="auto"/>
            <w:shd w:val="clear" w:color="auto" w:fill="auto"/>
            <w:vAlign w:val="center"/>
          </w:tcPr>
          <w:p w:rsidR="00CF085B" w:rsidRPr="00BC0683" w:rsidRDefault="00CF085B" w:rsidP="00CD223F">
            <w:pPr>
              <w:pStyle w:val="ParagrapheModle"/>
              <w:spacing w:beforeLines="60" w:before="144" w:afterLines="60" w:after="144"/>
              <w:rPr>
                <w:rFonts w:ascii="Times New Roman" w:hAnsi="Times New Roman"/>
                <w:b/>
              </w:rPr>
            </w:pPr>
            <w:r w:rsidRPr="00BC0683">
              <w:rPr>
                <w:rFonts w:ascii="Times New Roman" w:hAnsi="Times New Roman"/>
              </w:rPr>
              <w:t>Niveau OTAN</w:t>
            </w:r>
          </w:p>
        </w:tc>
        <w:tc>
          <w:tcPr>
            <w:tcW w:w="0" w:type="auto"/>
            <w:shd w:val="clear" w:color="auto" w:fill="auto"/>
          </w:tcPr>
          <w:p w:rsidR="00CF085B" w:rsidRPr="00BC0683" w:rsidRDefault="00C70DE1" w:rsidP="000F7357">
            <w:pPr>
              <w:pStyle w:val="ParagrapheModle"/>
              <w:spacing w:beforeLines="60" w:before="144" w:afterLines="60" w:after="144"/>
              <w:rPr>
                <w:rFonts w:ascii="Times New Roman" w:hAnsi="Times New Roman"/>
                <w:b/>
              </w:rPr>
            </w:pPr>
            <w:r w:rsidRPr="00BC0683">
              <w:rPr>
                <w:rFonts w:ascii="Times New Roman" w:hAnsi="Times New Roman"/>
              </w:rPr>
              <w:t>S</w:t>
            </w:r>
            <w:r w:rsidR="00CF085B" w:rsidRPr="00BC0683">
              <w:rPr>
                <w:rFonts w:ascii="Times New Roman" w:hAnsi="Times New Roman"/>
              </w:rPr>
              <w:t>tockage</w:t>
            </w:r>
            <w:r w:rsidR="00187F3B" w:rsidRPr="00BC0683">
              <w:rPr>
                <w:rFonts w:ascii="Times New Roman" w:hAnsi="Times New Roman"/>
              </w:rPr>
              <w:t>:</w:t>
            </w:r>
            <w:r w:rsidR="000F7357">
              <w:rPr>
                <w:rFonts w:ascii="Times New Roman" w:hAnsi="Times New Roman"/>
              </w:rPr>
              <w:t xml:space="preserve"> </w:t>
            </w:r>
            <w:r w:rsidR="00CF085B" w:rsidRPr="00BC0683">
              <w:rPr>
                <w:rFonts w:ascii="Times New Roman" w:hAnsi="Times New Roman"/>
              </w:rPr>
              <w:t>critères les plus sévères</w:t>
            </w:r>
            <w:r w:rsidR="00163B0E" w:rsidRPr="00BC0683">
              <w:rPr>
                <w:rFonts w:ascii="Times New Roman" w:hAnsi="Times New Roman"/>
              </w:rPr>
              <w:t xml:space="preserve"> d’exposition aux conditions environnementales</w:t>
            </w:r>
          </w:p>
        </w:tc>
        <w:tc>
          <w:tcPr>
            <w:tcW w:w="0" w:type="auto"/>
            <w:shd w:val="clear" w:color="auto" w:fill="auto"/>
          </w:tcPr>
          <w:p w:rsidR="00CF085B" w:rsidRPr="00BC0683" w:rsidRDefault="00C70DE1" w:rsidP="000F7357">
            <w:pPr>
              <w:pStyle w:val="ParagrapheModle"/>
              <w:spacing w:beforeLines="60" w:before="144" w:afterLines="60" w:after="144"/>
              <w:rPr>
                <w:rFonts w:ascii="Times New Roman" w:hAnsi="Times New Roman"/>
                <w:b/>
              </w:rPr>
            </w:pPr>
            <w:r w:rsidRPr="00BC0683">
              <w:rPr>
                <w:rFonts w:ascii="Times New Roman" w:hAnsi="Times New Roman"/>
              </w:rPr>
              <w:t>Manutention/Transport</w:t>
            </w:r>
            <w:r w:rsidR="00321C04" w:rsidRPr="00BC0683">
              <w:rPr>
                <w:rFonts w:ascii="Times New Roman" w:hAnsi="Times New Roman"/>
              </w:rPr>
              <w:t> </w:t>
            </w:r>
            <w:r w:rsidR="006B43E5" w:rsidRPr="00BC0683">
              <w:rPr>
                <w:rFonts w:ascii="Times New Roman" w:hAnsi="Times New Roman"/>
              </w:rPr>
              <w:t>:</w:t>
            </w:r>
            <w:r w:rsidR="000F7357">
              <w:rPr>
                <w:rFonts w:ascii="Times New Roman" w:hAnsi="Times New Roman"/>
              </w:rPr>
              <w:t xml:space="preserve"> </w:t>
            </w:r>
            <w:r w:rsidR="00CF085B" w:rsidRPr="00BC0683">
              <w:rPr>
                <w:rFonts w:ascii="Times New Roman" w:hAnsi="Times New Roman"/>
              </w:rPr>
              <w:t>critères les plus sévères</w:t>
            </w:r>
          </w:p>
        </w:tc>
      </w:tr>
      <w:tr w:rsidR="00CF085B" w:rsidRPr="003516EE" w:rsidTr="00C8590F">
        <w:tc>
          <w:tcPr>
            <w:tcW w:w="0" w:type="auto"/>
            <w:shd w:val="clear" w:color="auto" w:fill="auto"/>
          </w:tcPr>
          <w:p w:rsidR="00CF085B" w:rsidRPr="00BC0683" w:rsidRDefault="00CF085B" w:rsidP="00CF085B">
            <w:pPr>
              <w:pStyle w:val="ParagrapheModle"/>
              <w:rPr>
                <w:rFonts w:ascii="Times New Roman" w:hAnsi="Times New Roman"/>
                <w:b/>
              </w:rPr>
            </w:pPr>
            <w:r w:rsidRPr="00BC0683">
              <w:rPr>
                <w:rFonts w:ascii="Times New Roman" w:hAnsi="Times New Roman"/>
              </w:rPr>
              <w:t xml:space="preserve">Conditions </w:t>
            </w:r>
            <w:r w:rsidR="00163B0E" w:rsidRPr="00BC0683">
              <w:rPr>
                <w:rFonts w:ascii="Times New Roman" w:hAnsi="Times New Roman"/>
              </w:rPr>
              <w:t xml:space="preserve">climatiques et mécaniques </w:t>
            </w:r>
            <w:r w:rsidRPr="00BC0683">
              <w:rPr>
                <w:rFonts w:ascii="Times New Roman" w:hAnsi="Times New Roman"/>
              </w:rPr>
              <w:t>extrêmement sévères</w:t>
            </w:r>
          </w:p>
        </w:tc>
        <w:tc>
          <w:tcPr>
            <w:tcW w:w="0" w:type="auto"/>
            <w:shd w:val="clear" w:color="auto" w:fill="auto"/>
            <w:vAlign w:val="center"/>
          </w:tcPr>
          <w:p w:rsidR="00CF085B" w:rsidRPr="00BC0683" w:rsidRDefault="00CF085B" w:rsidP="00CD223F">
            <w:pPr>
              <w:pStyle w:val="ParagrapheModle"/>
              <w:jc w:val="center"/>
              <w:rPr>
                <w:rFonts w:ascii="Times New Roman" w:hAnsi="Times New Roman"/>
                <w:b/>
              </w:rPr>
            </w:pPr>
            <w:r w:rsidRPr="00BC0683">
              <w:rPr>
                <w:rFonts w:ascii="Times New Roman" w:hAnsi="Times New Roman"/>
              </w:rPr>
              <w:t>1</w:t>
            </w:r>
          </w:p>
        </w:tc>
        <w:tc>
          <w:tcPr>
            <w:tcW w:w="0" w:type="auto"/>
            <w:shd w:val="clear" w:color="auto" w:fill="auto"/>
          </w:tcPr>
          <w:p w:rsidR="00CF085B" w:rsidRPr="00BC0683" w:rsidRDefault="00CF085B" w:rsidP="00CD223F">
            <w:pPr>
              <w:pStyle w:val="ParagrapheModle"/>
              <w:spacing w:before="60" w:after="60"/>
              <w:rPr>
                <w:rFonts w:ascii="Times New Roman" w:hAnsi="Times New Roman"/>
                <w:b/>
              </w:rPr>
            </w:pPr>
            <w:r w:rsidRPr="00BC0683">
              <w:rPr>
                <w:rFonts w:ascii="Times New Roman" w:hAnsi="Times New Roman"/>
              </w:rPr>
              <w:t>Durée : 1 an</w:t>
            </w:r>
          </w:p>
          <w:p w:rsidR="00CF085B" w:rsidRPr="00BC0683" w:rsidRDefault="00CF085B" w:rsidP="00CD223F">
            <w:pPr>
              <w:pStyle w:val="ParagrapheModle"/>
              <w:spacing w:before="60" w:after="60"/>
              <w:rPr>
                <w:rFonts w:ascii="Times New Roman" w:hAnsi="Times New Roman"/>
                <w:b/>
              </w:rPr>
            </w:pPr>
            <w:r w:rsidRPr="00BC0683">
              <w:rPr>
                <w:rFonts w:ascii="Times New Roman" w:hAnsi="Times New Roman"/>
              </w:rPr>
              <w:t>Lieu : plein air</w:t>
            </w:r>
          </w:p>
          <w:p w:rsidR="00CF085B" w:rsidRPr="00BC0683" w:rsidRDefault="00CF085B" w:rsidP="005852E8">
            <w:pPr>
              <w:pStyle w:val="ParagrapheModle"/>
              <w:spacing w:before="60" w:after="60"/>
              <w:rPr>
                <w:rFonts w:ascii="Times New Roman" w:hAnsi="Times New Roman"/>
                <w:b/>
              </w:rPr>
            </w:pPr>
            <w:r w:rsidRPr="00BC0683">
              <w:rPr>
                <w:rFonts w:ascii="Times New Roman" w:hAnsi="Times New Roman"/>
              </w:rPr>
              <w:t>Situation :</w:t>
            </w:r>
            <w:r w:rsidR="00370F17" w:rsidRPr="00BC0683">
              <w:rPr>
                <w:rFonts w:ascii="Times New Roman" w:hAnsi="Times New Roman"/>
              </w:rPr>
              <w:t xml:space="preserve"> zones géographiques A1, A2, A3, B1, B2, B3, C0, C1, C2, C3</w:t>
            </w:r>
            <w:r w:rsidR="002E43E5" w:rsidRPr="00BC0683">
              <w:rPr>
                <w:rFonts w:ascii="Times New Roman" w:hAnsi="Times New Roman"/>
              </w:rPr>
              <w:t>, M1, M2, M3</w:t>
            </w:r>
          </w:p>
        </w:tc>
        <w:tc>
          <w:tcPr>
            <w:tcW w:w="0" w:type="auto"/>
            <w:shd w:val="clear" w:color="auto" w:fill="auto"/>
          </w:tcPr>
          <w:p w:rsidR="00CF085B" w:rsidRPr="00BC0683" w:rsidRDefault="00CF085B" w:rsidP="006C5509">
            <w:pPr>
              <w:pStyle w:val="ParagrapheModle"/>
              <w:spacing w:before="60" w:after="60"/>
              <w:rPr>
                <w:rFonts w:ascii="Times New Roman" w:hAnsi="Times New Roman"/>
                <w:b/>
              </w:rPr>
            </w:pPr>
            <w:r w:rsidRPr="00BC0683">
              <w:rPr>
                <w:rFonts w:ascii="Times New Roman" w:hAnsi="Times New Roman"/>
              </w:rPr>
              <w:t>Tous modes de transport</w:t>
            </w:r>
            <w:r w:rsidR="000D0178" w:rsidRPr="00BC0683">
              <w:rPr>
                <w:rStyle w:val="Appelnotedebasdep"/>
                <w:rFonts w:ascii="Times New Roman" w:hAnsi="Times New Roman"/>
              </w:rPr>
              <w:footnoteReference w:id="2"/>
            </w:r>
            <w:r w:rsidRPr="00BC0683">
              <w:rPr>
                <w:rFonts w:ascii="Times New Roman" w:hAnsi="Times New Roman"/>
              </w:rPr>
              <w:t>.</w:t>
            </w:r>
            <w:r w:rsidRPr="00BC0683">
              <w:rPr>
                <w:rFonts w:ascii="Times New Roman" w:hAnsi="Times New Roman"/>
              </w:rPr>
              <w:br/>
              <w:t>Manipulations multiples voire fréquentes.</w:t>
            </w:r>
            <w:r w:rsidRPr="00BC0683">
              <w:rPr>
                <w:rFonts w:ascii="Times New Roman" w:hAnsi="Times New Roman"/>
              </w:rPr>
              <w:br/>
            </w:r>
            <w:r w:rsidR="006C5509" w:rsidRPr="00BC0683">
              <w:rPr>
                <w:rFonts w:ascii="Times New Roman" w:hAnsi="Times New Roman"/>
              </w:rPr>
              <w:t>Opérations extérieures</w:t>
            </w:r>
          </w:p>
        </w:tc>
      </w:tr>
      <w:tr w:rsidR="00CF085B" w:rsidRPr="003516EE" w:rsidTr="00C8590F">
        <w:tc>
          <w:tcPr>
            <w:tcW w:w="0" w:type="auto"/>
            <w:shd w:val="clear" w:color="auto" w:fill="auto"/>
          </w:tcPr>
          <w:p w:rsidR="00CF085B" w:rsidRPr="00BC0683" w:rsidRDefault="000E2A58" w:rsidP="00CF085B">
            <w:pPr>
              <w:pStyle w:val="ParagrapheModle"/>
              <w:rPr>
                <w:rFonts w:ascii="Times New Roman" w:hAnsi="Times New Roman"/>
                <w:b/>
              </w:rPr>
            </w:pPr>
            <w:r w:rsidRPr="00BC0683">
              <w:rPr>
                <w:rFonts w:ascii="Times New Roman" w:hAnsi="Times New Roman"/>
              </w:rPr>
              <w:t>Conditions c</w:t>
            </w:r>
            <w:r w:rsidR="00CF085B" w:rsidRPr="00BC0683">
              <w:rPr>
                <w:rFonts w:ascii="Times New Roman" w:hAnsi="Times New Roman"/>
              </w:rPr>
              <w:t>limatique</w:t>
            </w:r>
            <w:r w:rsidRPr="00BC0683">
              <w:rPr>
                <w:rFonts w:ascii="Times New Roman" w:hAnsi="Times New Roman"/>
              </w:rPr>
              <w:t>s</w:t>
            </w:r>
            <w:r w:rsidR="00CF085B" w:rsidRPr="00BC0683">
              <w:rPr>
                <w:rFonts w:ascii="Times New Roman" w:hAnsi="Times New Roman"/>
              </w:rPr>
              <w:t xml:space="preserve"> sévère</w:t>
            </w:r>
            <w:r w:rsidRPr="00BC0683">
              <w:rPr>
                <w:rFonts w:ascii="Times New Roman" w:hAnsi="Times New Roman"/>
              </w:rPr>
              <w:t>s</w:t>
            </w:r>
            <w:r w:rsidR="00CF085B" w:rsidRPr="00BC0683">
              <w:rPr>
                <w:rFonts w:ascii="Times New Roman" w:hAnsi="Times New Roman"/>
              </w:rPr>
              <w:t>, mécanique</w:t>
            </w:r>
            <w:r w:rsidRPr="00BC0683">
              <w:rPr>
                <w:rFonts w:ascii="Times New Roman" w:hAnsi="Times New Roman"/>
              </w:rPr>
              <w:t>s</w:t>
            </w:r>
            <w:r w:rsidR="00CF085B" w:rsidRPr="00BC0683">
              <w:rPr>
                <w:rFonts w:ascii="Times New Roman" w:hAnsi="Times New Roman"/>
              </w:rPr>
              <w:t xml:space="preserve"> courante</w:t>
            </w:r>
            <w:r w:rsidRPr="00BC0683">
              <w:rPr>
                <w:rFonts w:ascii="Times New Roman" w:hAnsi="Times New Roman"/>
              </w:rPr>
              <w:t>s</w:t>
            </w:r>
          </w:p>
        </w:tc>
        <w:tc>
          <w:tcPr>
            <w:tcW w:w="0" w:type="auto"/>
            <w:shd w:val="clear" w:color="auto" w:fill="auto"/>
            <w:vAlign w:val="center"/>
          </w:tcPr>
          <w:p w:rsidR="00CF085B" w:rsidRPr="00BC0683" w:rsidRDefault="00CF085B" w:rsidP="00CD223F">
            <w:pPr>
              <w:pStyle w:val="ParagrapheModle"/>
              <w:jc w:val="center"/>
              <w:rPr>
                <w:rFonts w:ascii="Times New Roman" w:hAnsi="Times New Roman"/>
                <w:b/>
              </w:rPr>
            </w:pPr>
            <w:r w:rsidRPr="00BC0683">
              <w:rPr>
                <w:rFonts w:ascii="Times New Roman" w:hAnsi="Times New Roman"/>
              </w:rPr>
              <w:t>2</w:t>
            </w:r>
          </w:p>
        </w:tc>
        <w:tc>
          <w:tcPr>
            <w:tcW w:w="0" w:type="auto"/>
            <w:shd w:val="clear" w:color="auto" w:fill="auto"/>
          </w:tcPr>
          <w:p w:rsidR="00321C04" w:rsidRPr="00BC0683" w:rsidRDefault="00CC6A93" w:rsidP="00CD223F">
            <w:pPr>
              <w:pStyle w:val="ParagrapheModle"/>
              <w:spacing w:before="60" w:after="60"/>
              <w:rPr>
                <w:rFonts w:ascii="Times New Roman" w:hAnsi="Times New Roman"/>
                <w:b/>
              </w:rPr>
            </w:pPr>
            <w:r w:rsidRPr="00BC0683">
              <w:rPr>
                <w:rFonts w:ascii="Times New Roman" w:hAnsi="Times New Roman"/>
              </w:rPr>
              <w:t>Durée :</w:t>
            </w:r>
            <w:r w:rsidR="00321C04" w:rsidRPr="00BC0683">
              <w:rPr>
                <w:rFonts w:ascii="Times New Roman" w:hAnsi="Times New Roman"/>
              </w:rPr>
              <w:t xml:space="preserve"> </w:t>
            </w:r>
            <w:r w:rsidR="00CF085B" w:rsidRPr="00BC0683">
              <w:rPr>
                <w:rFonts w:ascii="Times New Roman" w:hAnsi="Times New Roman"/>
              </w:rPr>
              <w:t>3 ans</w:t>
            </w:r>
          </w:p>
          <w:p w:rsidR="00CF085B" w:rsidRPr="00BC0683" w:rsidRDefault="00CF085B" w:rsidP="00CD223F">
            <w:pPr>
              <w:pStyle w:val="ParagrapheModle"/>
              <w:spacing w:before="60" w:after="60"/>
              <w:rPr>
                <w:rFonts w:ascii="Times New Roman" w:hAnsi="Times New Roman"/>
                <w:b/>
              </w:rPr>
            </w:pPr>
            <w:r w:rsidRPr="00BC0683">
              <w:rPr>
                <w:rFonts w:ascii="Times New Roman" w:hAnsi="Times New Roman"/>
              </w:rPr>
              <w:t>Lieu : plein air</w:t>
            </w:r>
            <w:r w:rsidR="00370F17" w:rsidRPr="00BC0683">
              <w:rPr>
                <w:rFonts w:ascii="Times New Roman" w:hAnsi="Times New Roman"/>
              </w:rPr>
              <w:t xml:space="preserve"> </w:t>
            </w:r>
          </w:p>
          <w:p w:rsidR="00CF085B" w:rsidRPr="00BC0683" w:rsidRDefault="00F72A0F" w:rsidP="000F7357">
            <w:pPr>
              <w:pStyle w:val="ParagrapheModle"/>
              <w:spacing w:before="60" w:after="60"/>
              <w:rPr>
                <w:rFonts w:ascii="Times New Roman" w:hAnsi="Times New Roman"/>
                <w:b/>
              </w:rPr>
            </w:pPr>
            <w:r w:rsidRPr="00BC0683">
              <w:rPr>
                <w:rFonts w:ascii="Times New Roman" w:hAnsi="Times New Roman"/>
              </w:rPr>
              <w:t xml:space="preserve">Situation : </w:t>
            </w:r>
            <w:r w:rsidR="00370F17" w:rsidRPr="00BC0683">
              <w:rPr>
                <w:rFonts w:ascii="Times New Roman" w:hAnsi="Times New Roman"/>
              </w:rPr>
              <w:t xml:space="preserve">zones géographiques A2, A3, B1, </w:t>
            </w:r>
            <w:r w:rsidR="005852E8" w:rsidRPr="00BC0683">
              <w:rPr>
                <w:rFonts w:ascii="Times New Roman" w:hAnsi="Times New Roman"/>
              </w:rPr>
              <w:t xml:space="preserve">B2, B3, </w:t>
            </w:r>
            <w:r w:rsidR="00370F17" w:rsidRPr="00BC0683">
              <w:rPr>
                <w:rFonts w:ascii="Times New Roman" w:hAnsi="Times New Roman"/>
              </w:rPr>
              <w:t>C0, C1, C2</w:t>
            </w:r>
            <w:r w:rsidR="005852E8" w:rsidRPr="00BC0683">
              <w:rPr>
                <w:rFonts w:ascii="Times New Roman" w:hAnsi="Times New Roman"/>
              </w:rPr>
              <w:t>, M2</w:t>
            </w:r>
          </w:p>
        </w:tc>
        <w:tc>
          <w:tcPr>
            <w:tcW w:w="0" w:type="auto"/>
            <w:shd w:val="clear" w:color="auto" w:fill="auto"/>
          </w:tcPr>
          <w:p w:rsidR="00CF085B" w:rsidRPr="00BC0683" w:rsidRDefault="00CF085B" w:rsidP="006C5509">
            <w:pPr>
              <w:pStyle w:val="ParagrapheModle"/>
              <w:spacing w:before="60" w:after="60"/>
              <w:rPr>
                <w:rFonts w:ascii="Times New Roman" w:hAnsi="Times New Roman"/>
                <w:b/>
              </w:rPr>
            </w:pPr>
            <w:r w:rsidRPr="00BC0683">
              <w:rPr>
                <w:rFonts w:ascii="Times New Roman" w:hAnsi="Times New Roman"/>
              </w:rPr>
              <w:t>Tous modes de transport.</w:t>
            </w:r>
            <w:r w:rsidRPr="00BC0683">
              <w:rPr>
                <w:rFonts w:ascii="Times New Roman" w:hAnsi="Times New Roman"/>
              </w:rPr>
              <w:br/>
              <w:t>Manipulations multiples voire fréquentes.</w:t>
            </w:r>
            <w:r w:rsidRPr="00BC0683">
              <w:rPr>
                <w:rFonts w:ascii="Times New Roman" w:hAnsi="Times New Roman"/>
              </w:rPr>
              <w:br/>
            </w:r>
            <w:r w:rsidR="006C5509" w:rsidRPr="00BC0683">
              <w:rPr>
                <w:rFonts w:ascii="Times New Roman" w:hAnsi="Times New Roman"/>
              </w:rPr>
              <w:t>Opérations extérieures</w:t>
            </w:r>
            <w:r w:rsidRPr="00BC0683">
              <w:rPr>
                <w:rFonts w:ascii="Times New Roman" w:hAnsi="Times New Roman"/>
              </w:rPr>
              <w:t>.</w:t>
            </w:r>
          </w:p>
        </w:tc>
      </w:tr>
      <w:tr w:rsidR="00CF085B" w:rsidRPr="003516EE" w:rsidTr="00C8590F">
        <w:trPr>
          <w:trHeight w:val="2064"/>
        </w:trPr>
        <w:tc>
          <w:tcPr>
            <w:tcW w:w="0" w:type="auto"/>
            <w:shd w:val="clear" w:color="auto" w:fill="auto"/>
          </w:tcPr>
          <w:p w:rsidR="00CF085B" w:rsidRPr="00BC0683" w:rsidRDefault="00CF085B" w:rsidP="00CF085B">
            <w:pPr>
              <w:pStyle w:val="ParagrapheModle"/>
              <w:rPr>
                <w:rFonts w:ascii="Times New Roman" w:hAnsi="Times New Roman"/>
                <w:b/>
              </w:rPr>
            </w:pPr>
            <w:r w:rsidRPr="00BC0683">
              <w:rPr>
                <w:rFonts w:ascii="Times New Roman" w:hAnsi="Times New Roman"/>
              </w:rPr>
              <w:lastRenderedPageBreak/>
              <w:t>Conditions climatique</w:t>
            </w:r>
            <w:r w:rsidR="000E2A58" w:rsidRPr="00BC0683">
              <w:rPr>
                <w:rFonts w:ascii="Times New Roman" w:hAnsi="Times New Roman"/>
              </w:rPr>
              <w:t>s</w:t>
            </w:r>
            <w:r w:rsidRPr="00BC0683">
              <w:rPr>
                <w:rFonts w:ascii="Times New Roman" w:hAnsi="Times New Roman"/>
              </w:rPr>
              <w:t xml:space="preserve"> et mécanique</w:t>
            </w:r>
            <w:r w:rsidR="000E2A58" w:rsidRPr="00BC0683">
              <w:rPr>
                <w:rFonts w:ascii="Times New Roman" w:hAnsi="Times New Roman"/>
              </w:rPr>
              <w:t>s</w:t>
            </w:r>
            <w:r w:rsidRPr="00BC0683">
              <w:rPr>
                <w:rFonts w:ascii="Times New Roman" w:hAnsi="Times New Roman"/>
              </w:rPr>
              <w:t xml:space="preserve"> courantes</w:t>
            </w:r>
          </w:p>
        </w:tc>
        <w:tc>
          <w:tcPr>
            <w:tcW w:w="0" w:type="auto"/>
            <w:shd w:val="clear" w:color="auto" w:fill="auto"/>
            <w:vAlign w:val="center"/>
          </w:tcPr>
          <w:p w:rsidR="00CF085B" w:rsidRPr="00BC0683" w:rsidRDefault="00CF085B" w:rsidP="00CD223F">
            <w:pPr>
              <w:pStyle w:val="ParagrapheModle"/>
              <w:jc w:val="center"/>
              <w:rPr>
                <w:rFonts w:ascii="Times New Roman" w:hAnsi="Times New Roman"/>
                <w:b/>
              </w:rPr>
            </w:pPr>
            <w:r w:rsidRPr="00BC0683">
              <w:rPr>
                <w:rFonts w:ascii="Times New Roman" w:hAnsi="Times New Roman"/>
              </w:rPr>
              <w:t>3</w:t>
            </w:r>
          </w:p>
        </w:tc>
        <w:tc>
          <w:tcPr>
            <w:tcW w:w="0" w:type="auto"/>
            <w:shd w:val="clear" w:color="auto" w:fill="auto"/>
          </w:tcPr>
          <w:p w:rsidR="00CF085B" w:rsidRPr="00BC0683" w:rsidRDefault="00CF085B" w:rsidP="00CD223F">
            <w:pPr>
              <w:pStyle w:val="ParagrapheModle"/>
              <w:spacing w:before="60" w:after="60"/>
              <w:rPr>
                <w:rFonts w:ascii="Times New Roman" w:hAnsi="Times New Roman"/>
                <w:b/>
              </w:rPr>
            </w:pPr>
            <w:r w:rsidRPr="00BC0683">
              <w:rPr>
                <w:rFonts w:ascii="Times New Roman" w:hAnsi="Times New Roman"/>
              </w:rPr>
              <w:t>Durée : 5 ans avec contrôle annuel de l’emballage si nécessaire (hors visite d’inspection de l’objet lui-même</w:t>
            </w:r>
            <w:proofErr w:type="gramStart"/>
            <w:r w:rsidRPr="00BC0683">
              <w:rPr>
                <w:rFonts w:ascii="Times New Roman" w:hAnsi="Times New Roman"/>
              </w:rPr>
              <w:t>)</w:t>
            </w:r>
            <w:proofErr w:type="gramEnd"/>
            <w:r w:rsidRPr="00BC0683">
              <w:rPr>
                <w:rFonts w:ascii="Times New Roman" w:hAnsi="Times New Roman"/>
              </w:rPr>
              <w:br/>
              <w:t xml:space="preserve">Lieu : bâtiment </w:t>
            </w:r>
            <w:r w:rsidR="00011799" w:rsidRPr="00BC0683">
              <w:rPr>
                <w:rFonts w:ascii="Times New Roman" w:hAnsi="Times New Roman"/>
              </w:rPr>
              <w:t>aéré</w:t>
            </w:r>
          </w:p>
          <w:p w:rsidR="00CF085B" w:rsidRPr="00BC0683" w:rsidRDefault="00CF085B" w:rsidP="000F7357">
            <w:pPr>
              <w:pStyle w:val="ParagrapheModle"/>
              <w:spacing w:before="60" w:after="60"/>
              <w:rPr>
                <w:rFonts w:ascii="Times New Roman" w:hAnsi="Times New Roman"/>
                <w:b/>
              </w:rPr>
            </w:pPr>
            <w:r w:rsidRPr="00BC0683">
              <w:rPr>
                <w:rFonts w:ascii="Times New Roman" w:hAnsi="Times New Roman"/>
              </w:rPr>
              <w:t xml:space="preserve">Situation : </w:t>
            </w:r>
            <w:r w:rsidR="00370F17" w:rsidRPr="00BC0683">
              <w:rPr>
                <w:rFonts w:ascii="Times New Roman" w:hAnsi="Times New Roman"/>
              </w:rPr>
              <w:t xml:space="preserve">zones géographiques A3, B1, </w:t>
            </w:r>
            <w:r w:rsidR="002E43E5" w:rsidRPr="00BC0683">
              <w:rPr>
                <w:rFonts w:ascii="Times New Roman" w:hAnsi="Times New Roman"/>
              </w:rPr>
              <w:t xml:space="preserve">B2, B3, </w:t>
            </w:r>
            <w:r w:rsidR="00370F17" w:rsidRPr="00BC0683">
              <w:rPr>
                <w:rFonts w:ascii="Times New Roman" w:hAnsi="Times New Roman"/>
              </w:rPr>
              <w:t>C0, C1</w:t>
            </w:r>
            <w:r w:rsidR="005852E8" w:rsidRPr="00BC0683">
              <w:rPr>
                <w:rFonts w:ascii="Times New Roman" w:hAnsi="Times New Roman"/>
              </w:rPr>
              <w:t>, M2</w:t>
            </w:r>
            <w:r w:rsidR="00370F17" w:rsidRPr="00BC0683">
              <w:rPr>
                <w:rFonts w:ascii="Times New Roman" w:hAnsi="Times New Roman"/>
              </w:rPr>
              <w:t> </w:t>
            </w:r>
          </w:p>
        </w:tc>
        <w:tc>
          <w:tcPr>
            <w:tcW w:w="0" w:type="auto"/>
            <w:shd w:val="clear" w:color="auto" w:fill="auto"/>
          </w:tcPr>
          <w:p w:rsidR="00CF085B" w:rsidRPr="00BC0683" w:rsidRDefault="00CF085B" w:rsidP="00CD223F">
            <w:pPr>
              <w:pStyle w:val="ParagrapheModle"/>
              <w:spacing w:before="60" w:after="60"/>
              <w:rPr>
                <w:rFonts w:ascii="Times New Roman" w:hAnsi="Times New Roman"/>
                <w:b/>
              </w:rPr>
            </w:pPr>
            <w:r w:rsidRPr="00BC0683">
              <w:rPr>
                <w:rFonts w:ascii="Times New Roman" w:hAnsi="Times New Roman"/>
              </w:rPr>
              <w:t>Modes de transport induisant des contraintes de chocs et de vibrations réduites, en espace clos.</w:t>
            </w:r>
            <w:r w:rsidRPr="00BC0683">
              <w:rPr>
                <w:rFonts w:ascii="Times New Roman" w:hAnsi="Times New Roman"/>
              </w:rPr>
              <w:br/>
              <w:t>Manipulations multiples avec engins de manutention.</w:t>
            </w:r>
          </w:p>
          <w:p w:rsidR="00CF085B" w:rsidRPr="00BC0683" w:rsidRDefault="00B22AD0" w:rsidP="00B22AD0">
            <w:pPr>
              <w:pStyle w:val="ParagrapheModle"/>
              <w:spacing w:before="60" w:after="60"/>
              <w:rPr>
                <w:rFonts w:ascii="Times New Roman" w:hAnsi="Times New Roman"/>
                <w:b/>
              </w:rPr>
            </w:pPr>
            <w:r w:rsidRPr="00BC0683">
              <w:rPr>
                <w:rFonts w:ascii="Times New Roman" w:hAnsi="Times New Roman"/>
              </w:rPr>
              <w:t>Toutes situations</w:t>
            </w:r>
          </w:p>
        </w:tc>
      </w:tr>
      <w:tr w:rsidR="00CF085B" w:rsidRPr="003516EE" w:rsidTr="00C8590F">
        <w:tc>
          <w:tcPr>
            <w:tcW w:w="0" w:type="auto"/>
            <w:shd w:val="clear" w:color="auto" w:fill="auto"/>
          </w:tcPr>
          <w:p w:rsidR="00CF085B" w:rsidRPr="00BC0683" w:rsidRDefault="00CF085B" w:rsidP="00CF085B">
            <w:pPr>
              <w:pStyle w:val="ParagrapheModle"/>
              <w:rPr>
                <w:rFonts w:ascii="Times New Roman" w:hAnsi="Times New Roman"/>
                <w:b/>
              </w:rPr>
            </w:pPr>
            <w:r w:rsidRPr="00BC0683">
              <w:rPr>
                <w:rFonts w:ascii="Times New Roman" w:hAnsi="Times New Roman"/>
              </w:rPr>
              <w:t xml:space="preserve">Conditions </w:t>
            </w:r>
            <w:r w:rsidR="000E2A58" w:rsidRPr="00BC0683">
              <w:rPr>
                <w:rFonts w:ascii="Times New Roman" w:hAnsi="Times New Roman"/>
              </w:rPr>
              <w:t xml:space="preserve">climatiques et mécaniques </w:t>
            </w:r>
            <w:r w:rsidRPr="00BC0683">
              <w:rPr>
                <w:rFonts w:ascii="Times New Roman" w:hAnsi="Times New Roman"/>
              </w:rPr>
              <w:t>peu sévères</w:t>
            </w:r>
          </w:p>
        </w:tc>
        <w:tc>
          <w:tcPr>
            <w:tcW w:w="0" w:type="auto"/>
            <w:shd w:val="clear" w:color="auto" w:fill="auto"/>
            <w:vAlign w:val="center"/>
          </w:tcPr>
          <w:p w:rsidR="00CF085B" w:rsidRPr="00BC0683" w:rsidRDefault="00CF085B" w:rsidP="00CD223F">
            <w:pPr>
              <w:pStyle w:val="ParagrapheModle"/>
              <w:jc w:val="center"/>
              <w:rPr>
                <w:rFonts w:ascii="Times New Roman" w:hAnsi="Times New Roman"/>
                <w:b/>
              </w:rPr>
            </w:pPr>
            <w:r w:rsidRPr="00BC0683">
              <w:rPr>
                <w:rFonts w:ascii="Times New Roman" w:hAnsi="Times New Roman"/>
              </w:rPr>
              <w:t>4</w:t>
            </w:r>
          </w:p>
        </w:tc>
        <w:tc>
          <w:tcPr>
            <w:tcW w:w="0" w:type="auto"/>
            <w:shd w:val="clear" w:color="auto" w:fill="auto"/>
          </w:tcPr>
          <w:p w:rsidR="00CF085B" w:rsidRPr="00BC0683" w:rsidRDefault="00CF085B" w:rsidP="00CD223F">
            <w:pPr>
              <w:pStyle w:val="ParagrapheModle"/>
              <w:spacing w:before="60" w:after="60"/>
              <w:jc w:val="left"/>
              <w:rPr>
                <w:rFonts w:ascii="Times New Roman" w:hAnsi="Times New Roman"/>
                <w:b/>
              </w:rPr>
            </w:pPr>
            <w:r w:rsidRPr="00BC0683">
              <w:rPr>
                <w:rFonts w:ascii="Times New Roman" w:hAnsi="Times New Roman"/>
              </w:rPr>
              <w:t xml:space="preserve">Durée : </w:t>
            </w:r>
            <w:r w:rsidR="006C5509" w:rsidRPr="00BC0683">
              <w:rPr>
                <w:rFonts w:ascii="Times New Roman" w:hAnsi="Times New Roman"/>
              </w:rPr>
              <w:t>5</w:t>
            </w:r>
            <w:r w:rsidR="00857F08">
              <w:rPr>
                <w:rStyle w:val="Appelnotedebasdep"/>
                <w:rFonts w:ascii="Times New Roman" w:hAnsi="Times New Roman"/>
              </w:rPr>
              <w:footnoteReference w:id="3"/>
            </w:r>
            <w:r w:rsidR="006C5509" w:rsidRPr="00BC0683">
              <w:rPr>
                <w:rFonts w:ascii="Times New Roman" w:hAnsi="Times New Roman"/>
              </w:rPr>
              <w:t xml:space="preserve"> </w:t>
            </w:r>
            <w:r w:rsidRPr="00BC0683">
              <w:rPr>
                <w:rFonts w:ascii="Times New Roman" w:hAnsi="Times New Roman"/>
              </w:rPr>
              <w:t>an</w:t>
            </w:r>
            <w:r w:rsidR="006C5509" w:rsidRPr="00BC0683">
              <w:rPr>
                <w:rFonts w:ascii="Times New Roman" w:hAnsi="Times New Roman"/>
              </w:rPr>
              <w:t>s</w:t>
            </w:r>
            <w:r w:rsidRPr="00BC0683">
              <w:rPr>
                <w:rFonts w:ascii="Times New Roman" w:hAnsi="Times New Roman"/>
              </w:rPr>
              <w:br/>
              <w:t xml:space="preserve">Lieu : bâtiment </w:t>
            </w:r>
            <w:r w:rsidR="00011799" w:rsidRPr="00BC0683">
              <w:rPr>
                <w:rFonts w:ascii="Times New Roman" w:hAnsi="Times New Roman"/>
              </w:rPr>
              <w:t>aéré</w:t>
            </w:r>
          </w:p>
          <w:p w:rsidR="00370F17" w:rsidRPr="00BC0683" w:rsidRDefault="00CF085B" w:rsidP="000F7357">
            <w:pPr>
              <w:pStyle w:val="ParagrapheModle"/>
              <w:spacing w:before="60" w:after="60"/>
              <w:rPr>
                <w:rFonts w:ascii="Times New Roman" w:hAnsi="Times New Roman"/>
                <w:b/>
              </w:rPr>
            </w:pPr>
            <w:r w:rsidRPr="00BC0683">
              <w:rPr>
                <w:rFonts w:ascii="Times New Roman" w:hAnsi="Times New Roman"/>
              </w:rPr>
              <w:t xml:space="preserve">Situation : </w:t>
            </w:r>
            <w:r w:rsidR="00370F17" w:rsidRPr="00BC0683">
              <w:rPr>
                <w:rFonts w:ascii="Times New Roman" w:hAnsi="Times New Roman"/>
              </w:rPr>
              <w:t xml:space="preserve">zones géographiques A3, </w:t>
            </w:r>
            <w:r w:rsidR="002E43E5" w:rsidRPr="00BC0683">
              <w:rPr>
                <w:rFonts w:ascii="Times New Roman" w:hAnsi="Times New Roman"/>
              </w:rPr>
              <w:t xml:space="preserve">B1, B2, B3, </w:t>
            </w:r>
            <w:r w:rsidR="00370F17" w:rsidRPr="00BC0683">
              <w:rPr>
                <w:rFonts w:ascii="Times New Roman" w:hAnsi="Times New Roman"/>
              </w:rPr>
              <w:t>C0, C1</w:t>
            </w:r>
            <w:r w:rsidR="005852E8" w:rsidRPr="00BC0683">
              <w:rPr>
                <w:rFonts w:ascii="Times New Roman" w:hAnsi="Times New Roman"/>
              </w:rPr>
              <w:t>,</w:t>
            </w:r>
            <w:r w:rsidR="00A31B4C" w:rsidRPr="00BC0683">
              <w:rPr>
                <w:rFonts w:ascii="Times New Roman" w:hAnsi="Times New Roman"/>
              </w:rPr>
              <w:t xml:space="preserve"> </w:t>
            </w:r>
            <w:r w:rsidR="005852E8" w:rsidRPr="00BC0683">
              <w:rPr>
                <w:rFonts w:ascii="Times New Roman" w:hAnsi="Times New Roman"/>
              </w:rPr>
              <w:t>M2</w:t>
            </w:r>
            <w:r w:rsidR="00370F17" w:rsidRPr="00BC0683">
              <w:rPr>
                <w:rFonts w:ascii="Times New Roman" w:hAnsi="Times New Roman"/>
              </w:rPr>
              <w:t> </w:t>
            </w:r>
          </w:p>
        </w:tc>
        <w:tc>
          <w:tcPr>
            <w:tcW w:w="0" w:type="auto"/>
            <w:shd w:val="clear" w:color="auto" w:fill="auto"/>
          </w:tcPr>
          <w:p w:rsidR="00CF085B" w:rsidRPr="00BC0683" w:rsidRDefault="00CF085B" w:rsidP="00CD223F">
            <w:pPr>
              <w:pStyle w:val="ParagrapheModle"/>
              <w:spacing w:before="60" w:after="60"/>
              <w:rPr>
                <w:rFonts w:ascii="Times New Roman" w:hAnsi="Times New Roman"/>
                <w:b/>
              </w:rPr>
            </w:pPr>
            <w:r w:rsidRPr="00BC0683">
              <w:rPr>
                <w:rFonts w:ascii="Times New Roman" w:hAnsi="Times New Roman"/>
              </w:rPr>
              <w:t>Modes de transport induisant des contraintes de chocs et de vibrations réduites, en espace clos.</w:t>
            </w:r>
            <w:r w:rsidRPr="00BC0683">
              <w:rPr>
                <w:rFonts w:ascii="Times New Roman" w:hAnsi="Times New Roman"/>
              </w:rPr>
              <w:br/>
              <w:t xml:space="preserve">Manipulations </w:t>
            </w:r>
            <w:r w:rsidR="00B94E56" w:rsidRPr="00BC0683">
              <w:rPr>
                <w:rFonts w:ascii="Times New Roman" w:hAnsi="Times New Roman"/>
              </w:rPr>
              <w:t xml:space="preserve">minimales </w:t>
            </w:r>
            <w:r w:rsidRPr="00BC0683">
              <w:rPr>
                <w:rFonts w:ascii="Times New Roman" w:hAnsi="Times New Roman"/>
              </w:rPr>
              <w:t>avec engins de manutention.</w:t>
            </w:r>
          </w:p>
          <w:p w:rsidR="00CF085B" w:rsidRPr="00BC0683" w:rsidRDefault="00B22AD0" w:rsidP="00B22AD0">
            <w:pPr>
              <w:pStyle w:val="ParagrapheModle"/>
              <w:spacing w:before="60" w:after="60"/>
              <w:rPr>
                <w:rFonts w:ascii="Times New Roman" w:hAnsi="Times New Roman"/>
                <w:b/>
              </w:rPr>
            </w:pPr>
            <w:r w:rsidRPr="00BC0683">
              <w:rPr>
                <w:rFonts w:ascii="Times New Roman" w:hAnsi="Times New Roman"/>
              </w:rPr>
              <w:t>Toutes situations</w:t>
            </w:r>
          </w:p>
        </w:tc>
      </w:tr>
    </w:tbl>
    <w:p w:rsidR="005B1B47" w:rsidRDefault="00F26357" w:rsidP="00E50FC5">
      <w:pPr>
        <w:pStyle w:val="ParagrapheModle"/>
        <w:spacing w:before="360"/>
        <w:rPr>
          <w:rFonts w:ascii="Times New Roman" w:hAnsi="Times New Roman"/>
        </w:rPr>
      </w:pPr>
      <w:r w:rsidRPr="003516EE">
        <w:rPr>
          <w:rFonts w:ascii="Times New Roman" w:hAnsi="Times New Roman"/>
        </w:rPr>
        <w:t xml:space="preserve">Les durées </w:t>
      </w:r>
      <w:r w:rsidR="009B733D" w:rsidRPr="003516EE">
        <w:rPr>
          <w:rFonts w:ascii="Times New Roman" w:hAnsi="Times New Roman"/>
        </w:rPr>
        <w:t xml:space="preserve">figurant </w:t>
      </w:r>
      <w:r w:rsidRPr="003516EE">
        <w:rPr>
          <w:rFonts w:ascii="Times New Roman" w:hAnsi="Times New Roman"/>
        </w:rPr>
        <w:t xml:space="preserve">dans le tableau </w:t>
      </w:r>
      <w:r w:rsidR="009B733D" w:rsidRPr="003516EE">
        <w:rPr>
          <w:rFonts w:ascii="Times New Roman" w:hAnsi="Times New Roman"/>
        </w:rPr>
        <w:t xml:space="preserve">1 </w:t>
      </w:r>
      <w:r w:rsidRPr="003516EE">
        <w:rPr>
          <w:rFonts w:ascii="Times New Roman" w:hAnsi="Times New Roman"/>
        </w:rPr>
        <w:t>sont indicati</w:t>
      </w:r>
      <w:r w:rsidR="005E078A" w:rsidRPr="003516EE">
        <w:rPr>
          <w:rFonts w:ascii="Times New Roman" w:hAnsi="Times New Roman"/>
        </w:rPr>
        <w:t>ve</w:t>
      </w:r>
      <w:r w:rsidR="00537A89" w:rsidRPr="003516EE">
        <w:rPr>
          <w:rFonts w:ascii="Times New Roman" w:hAnsi="Times New Roman"/>
        </w:rPr>
        <w:t>s</w:t>
      </w:r>
      <w:r w:rsidR="00B84CA3">
        <w:rPr>
          <w:rStyle w:val="Appelnotedebasdep"/>
          <w:rFonts w:ascii="Times New Roman" w:hAnsi="Times New Roman"/>
        </w:rPr>
        <w:footnoteReference w:id="4"/>
      </w:r>
      <w:r w:rsidRPr="003516EE">
        <w:rPr>
          <w:rFonts w:ascii="Times New Roman" w:hAnsi="Times New Roman"/>
        </w:rPr>
        <w:t xml:space="preserve">. </w:t>
      </w:r>
    </w:p>
    <w:p w:rsidR="00270EA5" w:rsidRDefault="00F26357" w:rsidP="00E50FC5">
      <w:pPr>
        <w:pStyle w:val="ParagrapheModle"/>
        <w:spacing w:before="360"/>
        <w:rPr>
          <w:rFonts w:ascii="Times New Roman" w:hAnsi="Times New Roman"/>
        </w:rPr>
      </w:pPr>
      <w:r w:rsidRPr="003516EE">
        <w:rPr>
          <w:rFonts w:ascii="Times New Roman" w:hAnsi="Times New Roman"/>
        </w:rPr>
        <w:t xml:space="preserve">Il appartient </w:t>
      </w:r>
      <w:r w:rsidR="005B32A0" w:rsidRPr="003516EE">
        <w:rPr>
          <w:rFonts w:ascii="Times New Roman" w:hAnsi="Times New Roman"/>
        </w:rPr>
        <w:t xml:space="preserve">au spécificateur </w:t>
      </w:r>
      <w:r w:rsidR="005B1B47">
        <w:rPr>
          <w:rFonts w:ascii="Times New Roman" w:hAnsi="Times New Roman"/>
        </w:rPr>
        <w:t>d’indiquer</w:t>
      </w:r>
      <w:r w:rsidRPr="003516EE">
        <w:rPr>
          <w:rFonts w:ascii="Times New Roman" w:hAnsi="Times New Roman"/>
        </w:rPr>
        <w:t xml:space="preserve"> </w:t>
      </w:r>
      <w:r w:rsidR="005B1B47">
        <w:rPr>
          <w:rFonts w:ascii="Times New Roman" w:hAnsi="Times New Roman"/>
        </w:rPr>
        <w:t>le niveau d’emballage (1 à 4) en précisant la durée qu’il doit couvrir</w:t>
      </w:r>
      <w:r w:rsidRPr="003516EE">
        <w:rPr>
          <w:rFonts w:ascii="Times New Roman" w:hAnsi="Times New Roman"/>
        </w:rPr>
        <w:t xml:space="preserve"> dans la spécification</w:t>
      </w:r>
      <w:r w:rsidR="00762EFA" w:rsidRPr="003516EE">
        <w:rPr>
          <w:rFonts w:ascii="Times New Roman" w:hAnsi="Times New Roman"/>
        </w:rPr>
        <w:t xml:space="preserve">, </w:t>
      </w:r>
      <w:r w:rsidR="002A685E">
        <w:rPr>
          <w:rFonts w:ascii="Times New Roman" w:hAnsi="Times New Roman"/>
        </w:rPr>
        <w:t>en fonction du</w:t>
      </w:r>
      <w:r w:rsidR="00762EFA" w:rsidRPr="003516EE">
        <w:rPr>
          <w:rFonts w:ascii="Times New Roman" w:hAnsi="Times New Roman"/>
        </w:rPr>
        <w:t xml:space="preserve"> type de matériel</w:t>
      </w:r>
      <w:r w:rsidR="002A685E">
        <w:rPr>
          <w:rFonts w:ascii="Times New Roman" w:hAnsi="Times New Roman"/>
        </w:rPr>
        <w:t>, de son utilisation, de sa destination géographique</w:t>
      </w:r>
      <w:r w:rsidRPr="003516EE">
        <w:rPr>
          <w:rFonts w:ascii="Times New Roman" w:hAnsi="Times New Roman"/>
        </w:rPr>
        <w:t>.</w:t>
      </w:r>
      <w:r w:rsidR="00762EFA" w:rsidRPr="003516EE">
        <w:rPr>
          <w:rFonts w:ascii="Times New Roman" w:hAnsi="Times New Roman"/>
        </w:rPr>
        <w:t xml:space="preserve"> </w:t>
      </w:r>
    </w:p>
    <w:p w:rsidR="00CF085B" w:rsidRDefault="009B733D" w:rsidP="00E50FC5">
      <w:pPr>
        <w:pStyle w:val="ParagrapheModle"/>
        <w:spacing w:before="360"/>
        <w:rPr>
          <w:rFonts w:ascii="Times New Roman" w:hAnsi="Times New Roman"/>
        </w:rPr>
      </w:pPr>
      <w:r w:rsidRPr="003516EE">
        <w:rPr>
          <w:rFonts w:ascii="Times New Roman" w:hAnsi="Times New Roman"/>
        </w:rPr>
        <w:t xml:space="preserve">En principe, les durées de stockage doivent être d’autant plus limitées que les contraintes d’exposition climatique sont sévères. </w:t>
      </w:r>
      <w:r w:rsidR="00762EFA" w:rsidRPr="003516EE">
        <w:rPr>
          <w:rFonts w:ascii="Times New Roman" w:hAnsi="Times New Roman"/>
        </w:rPr>
        <w:t>Dans le cas de stockage long et de conditions climatiques sévères, les systèmes d’emballage doivent donner lieu à des opérations de contrôle systématique</w:t>
      </w:r>
      <w:r w:rsidR="005E078A" w:rsidRPr="003516EE">
        <w:rPr>
          <w:rFonts w:ascii="Times New Roman" w:hAnsi="Times New Roman"/>
        </w:rPr>
        <w:t xml:space="preserve"> d</w:t>
      </w:r>
      <w:r w:rsidR="00B264E4" w:rsidRPr="003516EE">
        <w:rPr>
          <w:rFonts w:ascii="Times New Roman" w:hAnsi="Times New Roman"/>
        </w:rPr>
        <w:t>e leur</w:t>
      </w:r>
      <w:r w:rsidR="005E078A" w:rsidRPr="003516EE">
        <w:rPr>
          <w:rFonts w:ascii="Times New Roman" w:hAnsi="Times New Roman"/>
        </w:rPr>
        <w:t xml:space="preserve"> état</w:t>
      </w:r>
      <w:r w:rsidR="00C64FFC" w:rsidRPr="003516EE">
        <w:rPr>
          <w:rFonts w:ascii="Times New Roman" w:hAnsi="Times New Roman"/>
        </w:rPr>
        <w:t>.</w:t>
      </w:r>
    </w:p>
    <w:p w:rsidR="006C5509" w:rsidRPr="003516EE" w:rsidRDefault="006C5509" w:rsidP="00E50FC5">
      <w:pPr>
        <w:pStyle w:val="ParagrapheModle"/>
        <w:spacing w:before="360"/>
        <w:rPr>
          <w:rFonts w:ascii="Times New Roman" w:hAnsi="Times New Roman"/>
          <w:b/>
        </w:rPr>
      </w:pPr>
      <w:r>
        <w:rPr>
          <w:rFonts w:ascii="Times New Roman" w:hAnsi="Times New Roman"/>
        </w:rPr>
        <w:t>L’indication d’un reconditionnement ultérieur</w:t>
      </w:r>
      <w:r w:rsidR="004E2270">
        <w:rPr>
          <w:rFonts w:ascii="Times New Roman" w:hAnsi="Times New Roman"/>
        </w:rPr>
        <w:t>, étant importante pour le choix de la méthode de conditionnement et d’emballage initiale,</w:t>
      </w:r>
      <w:r>
        <w:rPr>
          <w:rFonts w:ascii="Times New Roman" w:hAnsi="Times New Roman"/>
        </w:rPr>
        <w:t xml:space="preserve"> doit également figurer dans la spécification</w:t>
      </w:r>
      <w:r w:rsidR="004E2270">
        <w:rPr>
          <w:rFonts w:ascii="Times New Roman" w:hAnsi="Times New Roman"/>
        </w:rPr>
        <w:t>.</w:t>
      </w:r>
    </w:p>
    <w:p w:rsidR="00B73AF0" w:rsidRPr="003516EE" w:rsidRDefault="00B73AF0" w:rsidP="00B73AF0">
      <w:pPr>
        <w:pStyle w:val="Titre2"/>
        <w:rPr>
          <w:rFonts w:ascii="Times New Roman" w:hAnsi="Times New Roman"/>
        </w:rPr>
      </w:pPr>
      <w:bookmarkStart w:id="61" w:name="_Toc373422115"/>
      <w:bookmarkStart w:id="62" w:name="_Toc421711748"/>
      <w:r w:rsidRPr="003516EE">
        <w:rPr>
          <w:rFonts w:ascii="Times New Roman" w:hAnsi="Times New Roman"/>
        </w:rPr>
        <w:t>Niveaux 1 d’emballage</w:t>
      </w:r>
      <w:bookmarkEnd w:id="61"/>
      <w:bookmarkEnd w:id="62"/>
    </w:p>
    <w:p w:rsidR="00B73AF0" w:rsidRPr="003516EE" w:rsidRDefault="00C70DE1" w:rsidP="00B73AF0">
      <w:pPr>
        <w:pStyle w:val="ParagrapheModle"/>
        <w:rPr>
          <w:rFonts w:ascii="Times New Roman" w:hAnsi="Times New Roman"/>
          <w:b/>
        </w:rPr>
      </w:pPr>
      <w:r w:rsidRPr="003516EE">
        <w:rPr>
          <w:rFonts w:ascii="Times New Roman" w:hAnsi="Times New Roman"/>
        </w:rPr>
        <w:t>Conditions de stock</w:t>
      </w:r>
      <w:r w:rsidR="00B73AF0" w:rsidRPr="003516EE">
        <w:rPr>
          <w:rFonts w:ascii="Times New Roman" w:hAnsi="Times New Roman"/>
        </w:rPr>
        <w:t>age</w:t>
      </w:r>
      <w:r w:rsidR="000041D6" w:rsidRPr="003516EE">
        <w:rPr>
          <w:rFonts w:ascii="Times New Roman" w:hAnsi="Times New Roman"/>
        </w:rPr>
        <w:t> :</w:t>
      </w:r>
    </w:p>
    <w:p w:rsidR="00B73AF0" w:rsidRPr="003516EE" w:rsidRDefault="000041D6" w:rsidP="00F573C8">
      <w:pPr>
        <w:pStyle w:val="ParagrapheModle"/>
        <w:numPr>
          <w:ilvl w:val="0"/>
          <w:numId w:val="5"/>
        </w:numPr>
        <w:rPr>
          <w:rFonts w:ascii="Times New Roman" w:hAnsi="Times New Roman"/>
          <w:b/>
        </w:rPr>
      </w:pPr>
      <w:r w:rsidRPr="003516EE">
        <w:rPr>
          <w:rFonts w:ascii="Times New Roman" w:hAnsi="Times New Roman"/>
        </w:rPr>
        <w:t xml:space="preserve">En plein air, dans les zones géographiques définies dans </w:t>
      </w:r>
      <w:r w:rsidR="000068FB" w:rsidRPr="003516EE">
        <w:rPr>
          <w:rFonts w:ascii="Times New Roman" w:hAnsi="Times New Roman"/>
        </w:rPr>
        <w:t>l</w:t>
      </w:r>
      <w:r w:rsidR="000068FB">
        <w:rPr>
          <w:rFonts w:ascii="Times New Roman" w:hAnsi="Times New Roman"/>
        </w:rPr>
        <w:t>a</w:t>
      </w:r>
      <w:r w:rsidR="000068FB" w:rsidRPr="003516EE">
        <w:rPr>
          <w:rFonts w:ascii="Times New Roman" w:hAnsi="Times New Roman"/>
        </w:rPr>
        <w:t xml:space="preserve"> </w:t>
      </w:r>
      <w:r w:rsidR="00222E19" w:rsidRPr="003516EE">
        <w:rPr>
          <w:rFonts w:ascii="Times New Roman" w:hAnsi="Times New Roman"/>
        </w:rPr>
        <w:t>publication interalliée AECTP-230</w:t>
      </w:r>
      <w:r w:rsidRPr="003516EE">
        <w:rPr>
          <w:rFonts w:ascii="Times New Roman" w:hAnsi="Times New Roman"/>
        </w:rPr>
        <w:t>, catégories A1, A2, A3, B1, B2,</w:t>
      </w:r>
      <w:r w:rsidR="00FC3946" w:rsidRPr="003516EE">
        <w:rPr>
          <w:rFonts w:ascii="Times New Roman" w:hAnsi="Times New Roman"/>
        </w:rPr>
        <w:t xml:space="preserve"> </w:t>
      </w:r>
      <w:r w:rsidR="00CA5D81">
        <w:rPr>
          <w:rFonts w:ascii="Times New Roman" w:hAnsi="Times New Roman"/>
        </w:rPr>
        <w:t xml:space="preserve">B3, </w:t>
      </w:r>
      <w:r w:rsidRPr="003516EE">
        <w:rPr>
          <w:rFonts w:ascii="Times New Roman" w:hAnsi="Times New Roman"/>
        </w:rPr>
        <w:t>C0, C1, C2</w:t>
      </w:r>
      <w:r w:rsidR="002E43E5">
        <w:rPr>
          <w:rFonts w:ascii="Times New Roman" w:hAnsi="Times New Roman"/>
        </w:rPr>
        <w:t>,</w:t>
      </w:r>
      <w:r w:rsidRPr="003516EE">
        <w:rPr>
          <w:rFonts w:ascii="Times New Roman" w:hAnsi="Times New Roman"/>
        </w:rPr>
        <w:t xml:space="preserve"> C3</w:t>
      </w:r>
      <w:r w:rsidR="002E43E5">
        <w:rPr>
          <w:rFonts w:ascii="Times New Roman" w:hAnsi="Times New Roman"/>
        </w:rPr>
        <w:t>, M1, M2</w:t>
      </w:r>
      <w:r w:rsidR="005852E8">
        <w:rPr>
          <w:rFonts w:ascii="Times New Roman" w:hAnsi="Times New Roman"/>
        </w:rPr>
        <w:t xml:space="preserve"> et </w:t>
      </w:r>
      <w:r w:rsidR="002E43E5">
        <w:rPr>
          <w:rFonts w:ascii="Times New Roman" w:hAnsi="Times New Roman"/>
        </w:rPr>
        <w:t>M3</w:t>
      </w:r>
      <w:r w:rsidR="00FC3946" w:rsidRPr="003516EE">
        <w:rPr>
          <w:rFonts w:ascii="Times New Roman" w:hAnsi="Times New Roman"/>
        </w:rPr>
        <w:t xml:space="preserve"> (tableau annexe </w:t>
      </w:r>
      <w:r w:rsidR="00AD1A91" w:rsidRPr="003516EE">
        <w:rPr>
          <w:rFonts w:ascii="Times New Roman" w:hAnsi="Times New Roman"/>
        </w:rPr>
        <w:t>D</w:t>
      </w:r>
      <w:r w:rsidR="00FC3946" w:rsidRPr="003516EE">
        <w:rPr>
          <w:rFonts w:ascii="Times New Roman" w:hAnsi="Times New Roman"/>
        </w:rPr>
        <w:t>)</w:t>
      </w:r>
      <w:r w:rsidR="009B32A9">
        <w:rPr>
          <w:rFonts w:ascii="Times New Roman" w:hAnsi="Times New Roman"/>
        </w:rPr>
        <w:t> :</w:t>
      </w:r>
    </w:p>
    <w:p w:rsidR="000041D6" w:rsidRPr="003516EE" w:rsidRDefault="000041D6" w:rsidP="00F573C8">
      <w:pPr>
        <w:pStyle w:val="ParagrapheModle"/>
        <w:numPr>
          <w:ilvl w:val="2"/>
          <w:numId w:val="5"/>
        </w:numPr>
        <w:rPr>
          <w:rFonts w:ascii="Times New Roman" w:hAnsi="Times New Roman"/>
          <w:b/>
        </w:rPr>
      </w:pPr>
      <w:r w:rsidRPr="003516EE">
        <w:rPr>
          <w:rFonts w:ascii="Times New Roman" w:hAnsi="Times New Roman"/>
        </w:rPr>
        <w:t>Gamme de températures</w:t>
      </w:r>
      <w:r w:rsidR="00F573C8" w:rsidRPr="003516EE">
        <w:rPr>
          <w:rFonts w:ascii="Times New Roman" w:hAnsi="Times New Roman"/>
        </w:rPr>
        <w:t xml:space="preserve"> diurnes </w:t>
      </w:r>
      <w:r w:rsidRPr="003516EE">
        <w:rPr>
          <w:rFonts w:ascii="Times New Roman" w:hAnsi="Times New Roman"/>
        </w:rPr>
        <w:t>: de -51 à +71°C ;</w:t>
      </w:r>
    </w:p>
    <w:p w:rsidR="000041D6" w:rsidRPr="003516EE" w:rsidRDefault="000041D6" w:rsidP="00F573C8">
      <w:pPr>
        <w:pStyle w:val="ParagrapheModle"/>
        <w:numPr>
          <w:ilvl w:val="2"/>
          <w:numId w:val="5"/>
        </w:numPr>
        <w:rPr>
          <w:rFonts w:ascii="Times New Roman" w:hAnsi="Times New Roman"/>
          <w:b/>
        </w:rPr>
      </w:pPr>
      <w:r w:rsidRPr="003516EE">
        <w:rPr>
          <w:rFonts w:ascii="Times New Roman" w:hAnsi="Times New Roman"/>
        </w:rPr>
        <w:t xml:space="preserve">Gamme d’humidité relative diurne : de </w:t>
      </w:r>
      <w:r w:rsidR="00002FBF">
        <w:rPr>
          <w:rFonts w:ascii="Times New Roman" w:hAnsi="Times New Roman"/>
        </w:rPr>
        <w:t>3</w:t>
      </w:r>
      <w:r w:rsidR="009B32A9">
        <w:rPr>
          <w:rFonts w:ascii="Times New Roman" w:hAnsi="Times New Roman"/>
        </w:rPr>
        <w:t>% à 100 ;</w:t>
      </w:r>
    </w:p>
    <w:p w:rsidR="000041D6" w:rsidRPr="003516EE" w:rsidRDefault="000041D6" w:rsidP="00F573C8">
      <w:pPr>
        <w:pStyle w:val="ParagrapheModle"/>
        <w:numPr>
          <w:ilvl w:val="0"/>
          <w:numId w:val="5"/>
        </w:numPr>
        <w:rPr>
          <w:rFonts w:ascii="Times New Roman" w:hAnsi="Times New Roman"/>
          <w:b/>
        </w:rPr>
      </w:pPr>
      <w:r w:rsidRPr="003516EE">
        <w:rPr>
          <w:rFonts w:ascii="Times New Roman" w:hAnsi="Times New Roman"/>
        </w:rPr>
        <w:t xml:space="preserve">Chutes de pluie définies conformément </w:t>
      </w:r>
      <w:r w:rsidR="00222E19" w:rsidRPr="003516EE">
        <w:rPr>
          <w:rFonts w:ascii="Times New Roman" w:hAnsi="Times New Roman"/>
        </w:rPr>
        <w:t xml:space="preserve">à l’AECTP-230 </w:t>
      </w:r>
      <w:r w:rsidRPr="003516EE">
        <w:rPr>
          <w:rFonts w:ascii="Times New Roman" w:hAnsi="Times New Roman"/>
        </w:rPr>
        <w:t xml:space="preserve">– </w:t>
      </w:r>
      <w:r w:rsidR="00E9713E">
        <w:rPr>
          <w:rFonts w:ascii="Times New Roman" w:hAnsi="Times New Roman"/>
        </w:rPr>
        <w:t>régions sur l’</w:t>
      </w:r>
      <w:r w:rsidRPr="003516EE">
        <w:rPr>
          <w:rFonts w:ascii="Times New Roman" w:hAnsi="Times New Roman"/>
        </w:rPr>
        <w:t>ensemble du globe</w:t>
      </w:r>
      <w:r w:rsidR="009B32A9">
        <w:rPr>
          <w:rFonts w:ascii="Times New Roman" w:hAnsi="Times New Roman"/>
        </w:rPr>
        <w:t> ;</w:t>
      </w:r>
    </w:p>
    <w:p w:rsidR="00F573C8" w:rsidRPr="003516EE" w:rsidRDefault="00F573C8" w:rsidP="00F573C8">
      <w:pPr>
        <w:pStyle w:val="ParagrapheModle"/>
        <w:numPr>
          <w:ilvl w:val="0"/>
          <w:numId w:val="5"/>
        </w:numPr>
        <w:rPr>
          <w:rFonts w:ascii="Times New Roman" w:hAnsi="Times New Roman"/>
          <w:b/>
        </w:rPr>
      </w:pPr>
      <w:r w:rsidRPr="003516EE">
        <w:rPr>
          <w:rFonts w:ascii="Times New Roman" w:hAnsi="Times New Roman"/>
        </w:rPr>
        <w:t xml:space="preserve">Hauteur de gerbage : </w:t>
      </w:r>
      <w:r w:rsidR="00915863">
        <w:rPr>
          <w:rFonts w:ascii="Times New Roman" w:hAnsi="Times New Roman"/>
        </w:rPr>
        <w:t xml:space="preserve">2 à </w:t>
      </w:r>
      <w:r w:rsidRPr="003516EE">
        <w:rPr>
          <w:rFonts w:ascii="Times New Roman" w:hAnsi="Times New Roman"/>
        </w:rPr>
        <w:t>4 m maximum</w:t>
      </w:r>
      <w:r w:rsidR="00002FBF">
        <w:rPr>
          <w:rFonts w:ascii="Times New Roman" w:hAnsi="Times New Roman"/>
        </w:rPr>
        <w:t xml:space="preserve"> </w:t>
      </w:r>
      <w:r w:rsidR="00002FBF" w:rsidRPr="003516EE">
        <w:rPr>
          <w:rFonts w:ascii="Times New Roman" w:hAnsi="Times New Roman"/>
        </w:rPr>
        <w:t>en fonction de la masse et de la forme du colis</w:t>
      </w:r>
      <w:r w:rsidR="009B32A9">
        <w:rPr>
          <w:rFonts w:ascii="Times New Roman" w:hAnsi="Times New Roman"/>
        </w:rPr>
        <w:t> ;</w:t>
      </w:r>
    </w:p>
    <w:p w:rsidR="00F573C8" w:rsidRPr="003516EE" w:rsidRDefault="00F573C8" w:rsidP="00F573C8">
      <w:pPr>
        <w:pStyle w:val="ParagrapheModle"/>
        <w:numPr>
          <w:ilvl w:val="0"/>
          <w:numId w:val="5"/>
        </w:numPr>
        <w:rPr>
          <w:rFonts w:ascii="Times New Roman" w:hAnsi="Times New Roman"/>
          <w:b/>
        </w:rPr>
      </w:pPr>
      <w:r w:rsidRPr="003516EE">
        <w:rPr>
          <w:rFonts w:ascii="Times New Roman" w:hAnsi="Times New Roman"/>
        </w:rPr>
        <w:t>Durée : 1 an</w:t>
      </w:r>
      <w:r w:rsidR="009B32A9">
        <w:rPr>
          <w:rFonts w:ascii="Times New Roman" w:hAnsi="Times New Roman"/>
        </w:rPr>
        <w:t>.</w:t>
      </w:r>
    </w:p>
    <w:p w:rsidR="00F573C8" w:rsidRPr="003516EE" w:rsidRDefault="007B6D81" w:rsidP="000041D6">
      <w:pPr>
        <w:pStyle w:val="ParagrapheModle"/>
        <w:rPr>
          <w:rFonts w:ascii="Times New Roman" w:hAnsi="Times New Roman"/>
          <w:b/>
        </w:rPr>
      </w:pPr>
      <w:r w:rsidRPr="003516EE">
        <w:rPr>
          <w:rFonts w:ascii="Times New Roman" w:hAnsi="Times New Roman"/>
        </w:rPr>
        <w:t xml:space="preserve">Conditions de </w:t>
      </w:r>
      <w:r w:rsidR="00C70DE1" w:rsidRPr="003516EE">
        <w:rPr>
          <w:rFonts w:ascii="Times New Roman" w:hAnsi="Times New Roman"/>
        </w:rPr>
        <w:t>manutention et de transport</w:t>
      </w:r>
      <w:r w:rsidR="00F573C8" w:rsidRPr="003516EE">
        <w:rPr>
          <w:rFonts w:ascii="Times New Roman" w:hAnsi="Times New Roman"/>
        </w:rPr>
        <w:t> :</w:t>
      </w:r>
    </w:p>
    <w:p w:rsidR="00F573C8" w:rsidRPr="003516EE" w:rsidRDefault="00F573C8" w:rsidP="00A765A4">
      <w:pPr>
        <w:pStyle w:val="ParagrapheModle"/>
        <w:numPr>
          <w:ilvl w:val="0"/>
          <w:numId w:val="6"/>
        </w:numPr>
        <w:rPr>
          <w:rFonts w:ascii="Times New Roman" w:hAnsi="Times New Roman"/>
          <w:b/>
        </w:rPr>
      </w:pPr>
      <w:r w:rsidRPr="003516EE">
        <w:rPr>
          <w:rFonts w:ascii="Times New Roman" w:hAnsi="Times New Roman"/>
        </w:rPr>
        <w:t>Transport routier, ferroviaire, maritime et aérien, à l’air libre ou en espace clos</w:t>
      </w:r>
      <w:r w:rsidR="009B32A9">
        <w:rPr>
          <w:rFonts w:ascii="Times New Roman" w:hAnsi="Times New Roman"/>
        </w:rPr>
        <w:t> ;</w:t>
      </w:r>
    </w:p>
    <w:p w:rsidR="00F573C8" w:rsidRPr="003516EE" w:rsidRDefault="00F573C8" w:rsidP="00A765A4">
      <w:pPr>
        <w:pStyle w:val="ParagrapheModle"/>
        <w:numPr>
          <w:ilvl w:val="0"/>
          <w:numId w:val="6"/>
        </w:numPr>
        <w:rPr>
          <w:rFonts w:ascii="Times New Roman" w:hAnsi="Times New Roman"/>
          <w:b/>
        </w:rPr>
      </w:pPr>
      <w:r w:rsidRPr="003516EE">
        <w:rPr>
          <w:rFonts w:ascii="Times New Roman" w:hAnsi="Times New Roman"/>
        </w:rPr>
        <w:t xml:space="preserve">Conditions environnementales extrêmes de </w:t>
      </w:r>
      <w:r w:rsidR="00543D78" w:rsidRPr="003516EE">
        <w:rPr>
          <w:rFonts w:ascii="Times New Roman" w:hAnsi="Times New Roman"/>
        </w:rPr>
        <w:t xml:space="preserve">transport </w:t>
      </w:r>
      <w:r w:rsidRPr="003516EE">
        <w:rPr>
          <w:rFonts w:ascii="Times New Roman" w:hAnsi="Times New Roman"/>
        </w:rPr>
        <w:t>identique</w:t>
      </w:r>
      <w:r w:rsidR="007B6D81" w:rsidRPr="003516EE">
        <w:rPr>
          <w:rFonts w:ascii="Times New Roman" w:hAnsi="Times New Roman"/>
        </w:rPr>
        <w:t>s</w:t>
      </w:r>
      <w:r w:rsidRPr="003516EE">
        <w:rPr>
          <w:rFonts w:ascii="Times New Roman" w:hAnsi="Times New Roman"/>
        </w:rPr>
        <w:t xml:space="preserve"> à celles précitées</w:t>
      </w:r>
      <w:r w:rsidR="009B32A9">
        <w:rPr>
          <w:rFonts w:ascii="Times New Roman" w:hAnsi="Times New Roman"/>
        </w:rPr>
        <w:t> ;</w:t>
      </w:r>
    </w:p>
    <w:p w:rsidR="00F573C8" w:rsidRPr="003516EE" w:rsidRDefault="00F573C8" w:rsidP="00A765A4">
      <w:pPr>
        <w:pStyle w:val="ParagrapheModle"/>
        <w:numPr>
          <w:ilvl w:val="0"/>
          <w:numId w:val="6"/>
        </w:numPr>
        <w:rPr>
          <w:rFonts w:ascii="Times New Roman" w:hAnsi="Times New Roman"/>
          <w:b/>
        </w:rPr>
      </w:pPr>
      <w:r w:rsidRPr="003516EE">
        <w:rPr>
          <w:rFonts w:ascii="Times New Roman" w:hAnsi="Times New Roman"/>
        </w:rPr>
        <w:t>Toutes méthodes de manutention</w:t>
      </w:r>
      <w:r w:rsidR="009B32A9">
        <w:rPr>
          <w:rFonts w:ascii="Times New Roman" w:hAnsi="Times New Roman"/>
        </w:rPr>
        <w:t> ;</w:t>
      </w:r>
    </w:p>
    <w:p w:rsidR="00F573C8" w:rsidRPr="003516EE" w:rsidRDefault="00F573C8" w:rsidP="00A765A4">
      <w:pPr>
        <w:pStyle w:val="ParagrapheModle"/>
        <w:numPr>
          <w:ilvl w:val="0"/>
          <w:numId w:val="6"/>
        </w:numPr>
        <w:rPr>
          <w:rFonts w:ascii="Times New Roman" w:hAnsi="Times New Roman"/>
          <w:b/>
        </w:rPr>
      </w:pPr>
      <w:r w:rsidRPr="003516EE">
        <w:rPr>
          <w:rFonts w:ascii="Times New Roman" w:hAnsi="Times New Roman"/>
        </w:rPr>
        <w:lastRenderedPageBreak/>
        <w:t xml:space="preserve">Chocs et vibrations en cours de transport, selon les catégories définies </w:t>
      </w:r>
      <w:r w:rsidR="00222E19" w:rsidRPr="003516EE">
        <w:rPr>
          <w:rFonts w:ascii="Times New Roman" w:hAnsi="Times New Roman"/>
        </w:rPr>
        <w:t xml:space="preserve">par </w:t>
      </w:r>
      <w:r w:rsidR="00537A89" w:rsidRPr="003516EE">
        <w:rPr>
          <w:rFonts w:ascii="Times New Roman" w:hAnsi="Times New Roman"/>
        </w:rPr>
        <w:t>les AECTP</w:t>
      </w:r>
      <w:r w:rsidRPr="003516EE">
        <w:rPr>
          <w:rFonts w:ascii="Times New Roman" w:hAnsi="Times New Roman"/>
        </w:rPr>
        <w:t>-</w:t>
      </w:r>
      <w:r w:rsidR="00222E19" w:rsidRPr="003516EE">
        <w:rPr>
          <w:rFonts w:ascii="Times New Roman" w:hAnsi="Times New Roman"/>
        </w:rPr>
        <w:t>240</w:t>
      </w:r>
      <w:r w:rsidR="00537A89" w:rsidRPr="003516EE">
        <w:rPr>
          <w:rFonts w:ascii="Times New Roman" w:hAnsi="Times New Roman"/>
        </w:rPr>
        <w:t xml:space="preserve"> et</w:t>
      </w:r>
      <w:r w:rsidR="00222E19" w:rsidRPr="003516EE">
        <w:rPr>
          <w:rFonts w:ascii="Times New Roman" w:hAnsi="Times New Roman"/>
        </w:rPr>
        <w:t xml:space="preserve"> 400</w:t>
      </w:r>
      <w:r w:rsidR="00780686" w:rsidRPr="003516EE">
        <w:rPr>
          <w:rStyle w:val="Appelnotedebasdep"/>
          <w:rFonts w:ascii="Times New Roman" w:hAnsi="Times New Roman"/>
        </w:rPr>
        <w:footnoteReference w:id="5"/>
      </w:r>
      <w:r w:rsidR="009B32A9">
        <w:rPr>
          <w:rFonts w:ascii="Times New Roman" w:hAnsi="Times New Roman"/>
        </w:rPr>
        <w:t> :</w:t>
      </w:r>
    </w:p>
    <w:p w:rsidR="00A765A4" w:rsidRPr="003516EE" w:rsidRDefault="00A765A4" w:rsidP="00A765A4">
      <w:pPr>
        <w:pStyle w:val="ParagrapheModle"/>
        <w:numPr>
          <w:ilvl w:val="2"/>
          <w:numId w:val="6"/>
        </w:numPr>
        <w:rPr>
          <w:rFonts w:ascii="Times New Roman" w:hAnsi="Times New Roman"/>
          <w:b/>
        </w:rPr>
      </w:pPr>
      <w:r w:rsidRPr="003516EE">
        <w:rPr>
          <w:rFonts w:ascii="Times New Roman" w:hAnsi="Times New Roman"/>
        </w:rPr>
        <w:t>Hauteur de chute verticale liée à la masse et aux dimensions du colis, jusqu’</w:t>
      </w:r>
      <w:r w:rsidR="007B6D81" w:rsidRPr="003516EE">
        <w:rPr>
          <w:rFonts w:ascii="Times New Roman" w:hAnsi="Times New Roman"/>
        </w:rPr>
        <w:t>à un maximum d</w:t>
      </w:r>
      <w:r w:rsidRPr="003516EE">
        <w:rPr>
          <w:rFonts w:ascii="Times New Roman" w:hAnsi="Times New Roman"/>
        </w:rPr>
        <w:t>e 1m</w:t>
      </w:r>
      <w:r w:rsidR="009B32A9">
        <w:rPr>
          <w:rFonts w:ascii="Times New Roman" w:hAnsi="Times New Roman"/>
        </w:rPr>
        <w:t> ;</w:t>
      </w:r>
    </w:p>
    <w:p w:rsidR="00A765A4" w:rsidRPr="003516EE" w:rsidRDefault="00A765A4" w:rsidP="00A765A4">
      <w:pPr>
        <w:pStyle w:val="ParagrapheModle"/>
        <w:numPr>
          <w:ilvl w:val="2"/>
          <w:numId w:val="6"/>
        </w:numPr>
        <w:rPr>
          <w:rFonts w:ascii="Times New Roman" w:hAnsi="Times New Roman"/>
          <w:b/>
        </w:rPr>
      </w:pPr>
      <w:r w:rsidRPr="003516EE">
        <w:rPr>
          <w:rFonts w:ascii="Times New Roman" w:hAnsi="Times New Roman"/>
        </w:rPr>
        <w:t>Vitesse d’impact horizontal de 2,5m/s</w:t>
      </w:r>
      <w:r w:rsidR="009B32A9">
        <w:rPr>
          <w:rFonts w:ascii="Times New Roman" w:hAnsi="Times New Roman"/>
        </w:rPr>
        <w:t> ;</w:t>
      </w:r>
    </w:p>
    <w:p w:rsidR="00A765A4" w:rsidRPr="003516EE" w:rsidRDefault="00DA2745" w:rsidP="00A765A4">
      <w:pPr>
        <w:pStyle w:val="ParagrapheModle"/>
        <w:numPr>
          <w:ilvl w:val="2"/>
          <w:numId w:val="6"/>
        </w:numPr>
        <w:rPr>
          <w:rFonts w:ascii="Times New Roman" w:hAnsi="Times New Roman"/>
          <w:b/>
        </w:rPr>
      </w:pPr>
      <w:r>
        <w:rPr>
          <w:rFonts w:ascii="Times New Roman" w:hAnsi="Times New Roman"/>
        </w:rPr>
        <w:t>Vibration maximum en fonction de tous les types de transit (méthode 401 AECTP-400)</w:t>
      </w:r>
      <w:r w:rsidR="009B32A9">
        <w:rPr>
          <w:rFonts w:ascii="Times New Roman" w:hAnsi="Times New Roman"/>
        </w:rPr>
        <w:t> ;</w:t>
      </w:r>
    </w:p>
    <w:p w:rsidR="00A765A4" w:rsidRPr="003516EE" w:rsidRDefault="00A765A4" w:rsidP="00A765A4">
      <w:pPr>
        <w:pStyle w:val="ParagrapheModle"/>
        <w:numPr>
          <w:ilvl w:val="0"/>
          <w:numId w:val="6"/>
        </w:numPr>
        <w:rPr>
          <w:rFonts w:ascii="Times New Roman" w:hAnsi="Times New Roman"/>
          <w:b/>
        </w:rPr>
      </w:pPr>
      <w:r w:rsidRPr="003516EE">
        <w:rPr>
          <w:rFonts w:ascii="Times New Roman" w:hAnsi="Times New Roman"/>
        </w:rPr>
        <w:t>Immersion partielle dans l’eau ou de la boue jusqu’à 6 jours.</w:t>
      </w:r>
    </w:p>
    <w:p w:rsidR="00344AEB" w:rsidRPr="003516EE" w:rsidRDefault="00344AEB" w:rsidP="00344AEB">
      <w:pPr>
        <w:pStyle w:val="Titre2"/>
        <w:rPr>
          <w:rFonts w:ascii="Times New Roman" w:hAnsi="Times New Roman"/>
        </w:rPr>
      </w:pPr>
      <w:bookmarkStart w:id="63" w:name="_Toc373422116"/>
      <w:bookmarkStart w:id="64" w:name="_Toc421711749"/>
      <w:r w:rsidRPr="003516EE">
        <w:rPr>
          <w:rFonts w:ascii="Times New Roman" w:hAnsi="Times New Roman"/>
        </w:rPr>
        <w:t>Niveaux 2 d’emballage</w:t>
      </w:r>
      <w:bookmarkEnd w:id="63"/>
      <w:bookmarkEnd w:id="64"/>
    </w:p>
    <w:p w:rsidR="00344AEB" w:rsidRPr="003516EE" w:rsidRDefault="00C70DE1" w:rsidP="00344AEB">
      <w:pPr>
        <w:pStyle w:val="ParagrapheModle"/>
        <w:rPr>
          <w:rFonts w:ascii="Times New Roman" w:hAnsi="Times New Roman"/>
          <w:b/>
        </w:rPr>
      </w:pPr>
      <w:r w:rsidRPr="003516EE">
        <w:rPr>
          <w:rFonts w:ascii="Times New Roman" w:hAnsi="Times New Roman"/>
        </w:rPr>
        <w:t>Conditions de stock</w:t>
      </w:r>
      <w:r w:rsidR="00344AEB" w:rsidRPr="003516EE">
        <w:rPr>
          <w:rFonts w:ascii="Times New Roman" w:hAnsi="Times New Roman"/>
        </w:rPr>
        <w:t>age :</w:t>
      </w:r>
    </w:p>
    <w:p w:rsidR="00344AEB" w:rsidRPr="003516EE" w:rsidRDefault="00344AEB" w:rsidP="00344AEB">
      <w:pPr>
        <w:pStyle w:val="ParagrapheModle"/>
        <w:numPr>
          <w:ilvl w:val="0"/>
          <w:numId w:val="5"/>
        </w:numPr>
        <w:rPr>
          <w:rFonts w:ascii="Times New Roman" w:hAnsi="Times New Roman"/>
          <w:b/>
        </w:rPr>
      </w:pPr>
      <w:r w:rsidRPr="003516EE">
        <w:rPr>
          <w:rFonts w:ascii="Times New Roman" w:hAnsi="Times New Roman"/>
        </w:rPr>
        <w:t xml:space="preserve">En plein air, dans les zones géographiques définies dans </w:t>
      </w:r>
      <w:r w:rsidR="000068FB" w:rsidRPr="003516EE">
        <w:rPr>
          <w:rFonts w:ascii="Times New Roman" w:hAnsi="Times New Roman"/>
        </w:rPr>
        <w:t>l</w:t>
      </w:r>
      <w:r w:rsidR="000068FB">
        <w:rPr>
          <w:rFonts w:ascii="Times New Roman" w:hAnsi="Times New Roman"/>
        </w:rPr>
        <w:t>a</w:t>
      </w:r>
      <w:r w:rsidR="000068FB" w:rsidRPr="003516EE">
        <w:rPr>
          <w:rFonts w:ascii="Times New Roman" w:hAnsi="Times New Roman"/>
        </w:rPr>
        <w:t xml:space="preserve"> </w:t>
      </w:r>
      <w:r w:rsidR="00380073" w:rsidRPr="003516EE">
        <w:rPr>
          <w:rFonts w:ascii="Times New Roman" w:hAnsi="Times New Roman"/>
        </w:rPr>
        <w:t>publications interalliée AECTP-230</w:t>
      </w:r>
      <w:r w:rsidRPr="003516EE">
        <w:rPr>
          <w:rFonts w:ascii="Times New Roman" w:hAnsi="Times New Roman"/>
        </w:rPr>
        <w:t xml:space="preserve">, catégories A2, A3, B1, </w:t>
      </w:r>
      <w:r w:rsidR="002E43E5">
        <w:rPr>
          <w:rFonts w:ascii="Times New Roman" w:hAnsi="Times New Roman"/>
        </w:rPr>
        <w:t xml:space="preserve">B2, B3, </w:t>
      </w:r>
      <w:r w:rsidRPr="003516EE">
        <w:rPr>
          <w:rFonts w:ascii="Times New Roman" w:hAnsi="Times New Roman"/>
        </w:rPr>
        <w:t>C0, C1</w:t>
      </w:r>
      <w:r w:rsidR="005852E8">
        <w:rPr>
          <w:rFonts w:ascii="Times New Roman" w:hAnsi="Times New Roman"/>
        </w:rPr>
        <w:t>,</w:t>
      </w:r>
      <w:r w:rsidRPr="003516EE">
        <w:rPr>
          <w:rFonts w:ascii="Times New Roman" w:hAnsi="Times New Roman"/>
        </w:rPr>
        <w:t>C2</w:t>
      </w:r>
      <w:r w:rsidR="005852E8">
        <w:rPr>
          <w:rFonts w:ascii="Times New Roman" w:hAnsi="Times New Roman"/>
        </w:rPr>
        <w:t xml:space="preserve">, M2 </w:t>
      </w:r>
      <w:r w:rsidR="00FC3946" w:rsidRPr="003516EE">
        <w:rPr>
          <w:rFonts w:ascii="Times New Roman" w:hAnsi="Times New Roman"/>
        </w:rPr>
        <w:t xml:space="preserve">(tableau annexe </w:t>
      </w:r>
      <w:r w:rsidR="00AD1A91" w:rsidRPr="003516EE">
        <w:rPr>
          <w:rFonts w:ascii="Times New Roman" w:hAnsi="Times New Roman"/>
        </w:rPr>
        <w:t>D</w:t>
      </w:r>
      <w:r w:rsidR="00FC3946" w:rsidRPr="003516EE">
        <w:rPr>
          <w:rFonts w:ascii="Times New Roman" w:hAnsi="Times New Roman"/>
        </w:rPr>
        <w:t>)</w:t>
      </w:r>
      <w:r w:rsidR="009B32A9">
        <w:rPr>
          <w:rFonts w:ascii="Times New Roman" w:hAnsi="Times New Roman"/>
        </w:rPr>
        <w:t> :</w:t>
      </w:r>
    </w:p>
    <w:p w:rsidR="00344AEB" w:rsidRPr="003516EE" w:rsidRDefault="00344AEB" w:rsidP="00344AEB">
      <w:pPr>
        <w:pStyle w:val="ParagrapheModle"/>
        <w:numPr>
          <w:ilvl w:val="2"/>
          <w:numId w:val="5"/>
        </w:numPr>
        <w:rPr>
          <w:rFonts w:ascii="Times New Roman" w:hAnsi="Times New Roman"/>
          <w:b/>
        </w:rPr>
      </w:pPr>
      <w:r w:rsidRPr="003516EE">
        <w:rPr>
          <w:rFonts w:ascii="Times New Roman" w:hAnsi="Times New Roman"/>
        </w:rPr>
        <w:t>Gamme de températures diurnes : de -46 à +63°C ;</w:t>
      </w:r>
    </w:p>
    <w:p w:rsidR="00344AEB" w:rsidRPr="003516EE" w:rsidRDefault="00344AEB" w:rsidP="00344AEB">
      <w:pPr>
        <w:pStyle w:val="ParagrapheModle"/>
        <w:numPr>
          <w:ilvl w:val="2"/>
          <w:numId w:val="5"/>
        </w:numPr>
        <w:rPr>
          <w:rFonts w:ascii="Times New Roman" w:hAnsi="Times New Roman"/>
          <w:b/>
        </w:rPr>
      </w:pPr>
      <w:r w:rsidRPr="003516EE">
        <w:rPr>
          <w:rFonts w:ascii="Times New Roman" w:hAnsi="Times New Roman"/>
        </w:rPr>
        <w:t xml:space="preserve">Gamme d’humidité relative diurne : de </w:t>
      </w:r>
      <w:r w:rsidR="00002FBF" w:rsidRPr="003516EE">
        <w:rPr>
          <w:rFonts w:ascii="Times New Roman" w:hAnsi="Times New Roman"/>
        </w:rPr>
        <w:t>1</w:t>
      </w:r>
      <w:r w:rsidR="00002FBF">
        <w:rPr>
          <w:rFonts w:ascii="Times New Roman" w:hAnsi="Times New Roman"/>
        </w:rPr>
        <w:t>4</w:t>
      </w:r>
      <w:r w:rsidRPr="003516EE">
        <w:rPr>
          <w:rFonts w:ascii="Times New Roman" w:hAnsi="Times New Roman"/>
        </w:rPr>
        <w:t>% à 100%</w:t>
      </w:r>
      <w:r w:rsidR="009B32A9">
        <w:rPr>
          <w:rFonts w:ascii="Times New Roman" w:hAnsi="Times New Roman"/>
        </w:rPr>
        <w:t> ;</w:t>
      </w:r>
    </w:p>
    <w:p w:rsidR="00344AEB" w:rsidRPr="003516EE" w:rsidRDefault="00344AEB" w:rsidP="00344AEB">
      <w:pPr>
        <w:pStyle w:val="ParagrapheModle"/>
        <w:numPr>
          <w:ilvl w:val="0"/>
          <w:numId w:val="5"/>
        </w:numPr>
        <w:rPr>
          <w:rFonts w:ascii="Times New Roman" w:hAnsi="Times New Roman"/>
          <w:b/>
        </w:rPr>
      </w:pPr>
      <w:r w:rsidRPr="003516EE">
        <w:rPr>
          <w:rFonts w:ascii="Times New Roman" w:hAnsi="Times New Roman"/>
        </w:rPr>
        <w:t xml:space="preserve">Chutes de pluie définies conformément </w:t>
      </w:r>
      <w:r w:rsidR="00380073" w:rsidRPr="003516EE">
        <w:rPr>
          <w:rFonts w:ascii="Times New Roman" w:hAnsi="Times New Roman"/>
        </w:rPr>
        <w:t xml:space="preserve">à l’AECTP-230 </w:t>
      </w:r>
      <w:r w:rsidRPr="003516EE">
        <w:rPr>
          <w:rFonts w:ascii="Times New Roman" w:hAnsi="Times New Roman"/>
        </w:rPr>
        <w:t xml:space="preserve">– </w:t>
      </w:r>
      <w:r w:rsidR="00E0456E" w:rsidRPr="003516EE">
        <w:rPr>
          <w:rFonts w:ascii="Times New Roman" w:hAnsi="Times New Roman"/>
        </w:rPr>
        <w:t>E</w:t>
      </w:r>
      <w:r w:rsidRPr="003516EE">
        <w:rPr>
          <w:rFonts w:ascii="Times New Roman" w:hAnsi="Times New Roman"/>
        </w:rPr>
        <w:t>urope</w:t>
      </w:r>
      <w:r w:rsidR="009B32A9">
        <w:rPr>
          <w:rFonts w:ascii="Times New Roman" w:hAnsi="Times New Roman"/>
        </w:rPr>
        <w:t> ;</w:t>
      </w:r>
    </w:p>
    <w:p w:rsidR="00344AEB" w:rsidRPr="003516EE" w:rsidRDefault="00344AEB" w:rsidP="00344AEB">
      <w:pPr>
        <w:pStyle w:val="ParagrapheModle"/>
        <w:numPr>
          <w:ilvl w:val="0"/>
          <w:numId w:val="5"/>
        </w:numPr>
        <w:rPr>
          <w:rFonts w:ascii="Times New Roman" w:hAnsi="Times New Roman"/>
          <w:b/>
        </w:rPr>
      </w:pPr>
      <w:r w:rsidRPr="003516EE">
        <w:rPr>
          <w:rFonts w:ascii="Times New Roman" w:hAnsi="Times New Roman"/>
        </w:rPr>
        <w:t xml:space="preserve">Hauteur de gerbage : </w:t>
      </w:r>
      <w:r w:rsidR="00915863">
        <w:rPr>
          <w:rFonts w:ascii="Times New Roman" w:hAnsi="Times New Roman"/>
        </w:rPr>
        <w:t xml:space="preserve">2 à </w:t>
      </w:r>
      <w:r w:rsidRPr="003516EE">
        <w:rPr>
          <w:rFonts w:ascii="Times New Roman" w:hAnsi="Times New Roman"/>
        </w:rPr>
        <w:t>4 m maximum</w:t>
      </w:r>
      <w:r w:rsidR="00002FBF">
        <w:rPr>
          <w:rFonts w:ascii="Times New Roman" w:hAnsi="Times New Roman"/>
        </w:rPr>
        <w:t xml:space="preserve"> </w:t>
      </w:r>
      <w:r w:rsidR="00002FBF" w:rsidRPr="003516EE">
        <w:rPr>
          <w:rFonts w:ascii="Times New Roman" w:hAnsi="Times New Roman"/>
        </w:rPr>
        <w:t>en fonction de la masse et de la forme du colis</w:t>
      </w:r>
      <w:r w:rsidR="009B32A9">
        <w:rPr>
          <w:rFonts w:ascii="Times New Roman" w:hAnsi="Times New Roman"/>
        </w:rPr>
        <w:t> ;</w:t>
      </w:r>
    </w:p>
    <w:p w:rsidR="00344AEB" w:rsidRPr="003516EE" w:rsidRDefault="00344AEB" w:rsidP="00344AEB">
      <w:pPr>
        <w:pStyle w:val="ParagrapheModle"/>
        <w:numPr>
          <w:ilvl w:val="0"/>
          <w:numId w:val="5"/>
        </w:numPr>
        <w:rPr>
          <w:rFonts w:ascii="Times New Roman" w:hAnsi="Times New Roman"/>
          <w:b/>
        </w:rPr>
      </w:pPr>
      <w:r w:rsidRPr="003516EE">
        <w:rPr>
          <w:rFonts w:ascii="Times New Roman" w:hAnsi="Times New Roman"/>
        </w:rPr>
        <w:t xml:space="preserve">Durée : </w:t>
      </w:r>
      <w:r w:rsidR="00E0456E" w:rsidRPr="003516EE">
        <w:rPr>
          <w:rFonts w:ascii="Times New Roman" w:hAnsi="Times New Roman"/>
        </w:rPr>
        <w:t>3</w:t>
      </w:r>
      <w:r w:rsidRPr="003516EE">
        <w:rPr>
          <w:rFonts w:ascii="Times New Roman" w:hAnsi="Times New Roman"/>
        </w:rPr>
        <w:t xml:space="preserve"> an</w:t>
      </w:r>
      <w:r w:rsidR="00E0456E" w:rsidRPr="003516EE">
        <w:rPr>
          <w:rFonts w:ascii="Times New Roman" w:hAnsi="Times New Roman"/>
        </w:rPr>
        <w:t>s</w:t>
      </w:r>
      <w:r w:rsidR="009B32A9">
        <w:rPr>
          <w:rFonts w:ascii="Times New Roman" w:hAnsi="Times New Roman"/>
        </w:rPr>
        <w:t>.</w:t>
      </w:r>
    </w:p>
    <w:p w:rsidR="00344AEB" w:rsidRPr="003516EE" w:rsidRDefault="00344AEB" w:rsidP="00344AEB">
      <w:pPr>
        <w:pStyle w:val="ParagrapheModle"/>
        <w:rPr>
          <w:rFonts w:ascii="Times New Roman" w:hAnsi="Times New Roman"/>
          <w:b/>
        </w:rPr>
      </w:pPr>
      <w:r w:rsidRPr="003516EE">
        <w:rPr>
          <w:rFonts w:ascii="Times New Roman" w:hAnsi="Times New Roman"/>
        </w:rPr>
        <w:t xml:space="preserve">Conditions </w:t>
      </w:r>
      <w:r w:rsidR="00C70DE1" w:rsidRPr="003516EE">
        <w:rPr>
          <w:rFonts w:ascii="Times New Roman" w:hAnsi="Times New Roman"/>
        </w:rPr>
        <w:t>de manutention et de transport </w:t>
      </w:r>
      <w:r w:rsidRPr="003516EE">
        <w:rPr>
          <w:rFonts w:ascii="Times New Roman" w:hAnsi="Times New Roman"/>
        </w:rPr>
        <w:t>:</w:t>
      </w:r>
    </w:p>
    <w:p w:rsidR="00344AEB" w:rsidRPr="003516EE" w:rsidRDefault="00344AEB" w:rsidP="00344AEB">
      <w:pPr>
        <w:pStyle w:val="ParagrapheModle"/>
        <w:numPr>
          <w:ilvl w:val="0"/>
          <w:numId w:val="6"/>
        </w:numPr>
        <w:rPr>
          <w:rFonts w:ascii="Times New Roman" w:hAnsi="Times New Roman"/>
          <w:b/>
        </w:rPr>
      </w:pPr>
      <w:r w:rsidRPr="003516EE">
        <w:rPr>
          <w:rFonts w:ascii="Times New Roman" w:hAnsi="Times New Roman"/>
        </w:rPr>
        <w:t>Transport routier, ferroviaire, maritime et aérien, à l’air libre ou en espace clos</w:t>
      </w:r>
      <w:r w:rsidR="009B32A9">
        <w:rPr>
          <w:rFonts w:ascii="Times New Roman" w:hAnsi="Times New Roman"/>
        </w:rPr>
        <w:t> ;</w:t>
      </w:r>
    </w:p>
    <w:p w:rsidR="00344AEB" w:rsidRPr="003516EE" w:rsidRDefault="00344AEB" w:rsidP="00344AEB">
      <w:pPr>
        <w:pStyle w:val="ParagrapheModle"/>
        <w:numPr>
          <w:ilvl w:val="0"/>
          <w:numId w:val="6"/>
        </w:numPr>
        <w:rPr>
          <w:rFonts w:ascii="Times New Roman" w:hAnsi="Times New Roman"/>
          <w:b/>
        </w:rPr>
      </w:pPr>
      <w:r w:rsidRPr="003516EE">
        <w:rPr>
          <w:rFonts w:ascii="Times New Roman" w:hAnsi="Times New Roman"/>
        </w:rPr>
        <w:t xml:space="preserve">Conditions environnementales extrêmes de </w:t>
      </w:r>
      <w:r w:rsidR="00543D78" w:rsidRPr="003516EE">
        <w:rPr>
          <w:rFonts w:ascii="Times New Roman" w:hAnsi="Times New Roman"/>
        </w:rPr>
        <w:t xml:space="preserve">transport </w:t>
      </w:r>
      <w:r w:rsidRPr="003516EE">
        <w:rPr>
          <w:rFonts w:ascii="Times New Roman" w:hAnsi="Times New Roman"/>
        </w:rPr>
        <w:t>identiques à celles précitées</w:t>
      </w:r>
      <w:r w:rsidR="009B32A9">
        <w:rPr>
          <w:rFonts w:ascii="Times New Roman" w:hAnsi="Times New Roman"/>
        </w:rPr>
        <w:t> ;</w:t>
      </w:r>
    </w:p>
    <w:p w:rsidR="00344AEB" w:rsidRPr="003516EE" w:rsidRDefault="00344AEB" w:rsidP="00344AEB">
      <w:pPr>
        <w:pStyle w:val="ParagrapheModle"/>
        <w:numPr>
          <w:ilvl w:val="0"/>
          <w:numId w:val="6"/>
        </w:numPr>
        <w:rPr>
          <w:rFonts w:ascii="Times New Roman" w:hAnsi="Times New Roman"/>
          <w:b/>
        </w:rPr>
      </w:pPr>
      <w:r w:rsidRPr="003516EE">
        <w:rPr>
          <w:rFonts w:ascii="Times New Roman" w:hAnsi="Times New Roman"/>
        </w:rPr>
        <w:t>Toutes méthodes de manutention</w:t>
      </w:r>
      <w:r w:rsidR="009B32A9">
        <w:rPr>
          <w:rFonts w:ascii="Times New Roman" w:hAnsi="Times New Roman"/>
        </w:rPr>
        <w:t> ;</w:t>
      </w:r>
    </w:p>
    <w:p w:rsidR="00BE0034" w:rsidRPr="003516EE" w:rsidRDefault="00344AEB" w:rsidP="00344AEB">
      <w:pPr>
        <w:pStyle w:val="ParagrapheModle"/>
        <w:numPr>
          <w:ilvl w:val="0"/>
          <w:numId w:val="6"/>
        </w:numPr>
        <w:rPr>
          <w:rFonts w:ascii="Times New Roman" w:hAnsi="Times New Roman"/>
          <w:b/>
        </w:rPr>
      </w:pPr>
      <w:r w:rsidRPr="003516EE">
        <w:rPr>
          <w:rFonts w:ascii="Times New Roman" w:hAnsi="Times New Roman"/>
        </w:rPr>
        <w:t xml:space="preserve">Chocs et vibrations en cours de transport, selon les catégories </w:t>
      </w:r>
      <w:r w:rsidR="00BE0034" w:rsidRPr="003516EE">
        <w:rPr>
          <w:rFonts w:ascii="Times New Roman" w:hAnsi="Times New Roman"/>
        </w:rPr>
        <w:t>définies par les AECTP-240 et 400</w:t>
      </w:r>
      <w:r w:rsidR="00780686" w:rsidRPr="003516EE">
        <w:rPr>
          <w:rStyle w:val="Appelnotedebasdep"/>
          <w:rFonts w:ascii="Times New Roman" w:hAnsi="Times New Roman"/>
        </w:rPr>
        <w:footnoteReference w:id="6"/>
      </w:r>
      <w:r w:rsidR="009B32A9">
        <w:rPr>
          <w:rFonts w:ascii="Times New Roman" w:hAnsi="Times New Roman"/>
        </w:rPr>
        <w:t> :</w:t>
      </w:r>
    </w:p>
    <w:p w:rsidR="00344AEB" w:rsidRPr="003516EE" w:rsidRDefault="00344AEB" w:rsidP="00CE685A">
      <w:pPr>
        <w:pStyle w:val="ParagrapheModle"/>
        <w:numPr>
          <w:ilvl w:val="0"/>
          <w:numId w:val="6"/>
        </w:numPr>
        <w:tabs>
          <w:tab w:val="clear" w:pos="720"/>
          <w:tab w:val="num" w:pos="1800"/>
        </w:tabs>
        <w:ind w:firstLine="1080"/>
        <w:rPr>
          <w:rFonts w:ascii="Times New Roman" w:hAnsi="Times New Roman"/>
          <w:b/>
        </w:rPr>
      </w:pPr>
      <w:r w:rsidRPr="003516EE">
        <w:rPr>
          <w:rFonts w:ascii="Times New Roman" w:hAnsi="Times New Roman"/>
        </w:rPr>
        <w:t>Hauteur de chute verticale liée à la masse et aux dimensions du colis, jusqu’à un maximum de 1m</w:t>
      </w:r>
      <w:r w:rsidR="009B32A9">
        <w:rPr>
          <w:rFonts w:ascii="Times New Roman" w:hAnsi="Times New Roman"/>
        </w:rPr>
        <w:t> ;</w:t>
      </w:r>
    </w:p>
    <w:p w:rsidR="00344AEB" w:rsidRPr="003516EE" w:rsidRDefault="00344AEB" w:rsidP="00344AEB">
      <w:pPr>
        <w:pStyle w:val="ParagrapheModle"/>
        <w:numPr>
          <w:ilvl w:val="2"/>
          <w:numId w:val="6"/>
        </w:numPr>
        <w:rPr>
          <w:rFonts w:ascii="Times New Roman" w:hAnsi="Times New Roman"/>
          <w:b/>
        </w:rPr>
      </w:pPr>
      <w:r w:rsidRPr="003516EE">
        <w:rPr>
          <w:rFonts w:ascii="Times New Roman" w:hAnsi="Times New Roman"/>
        </w:rPr>
        <w:t>Vitesse d’impact horizontal de 2,5m/s</w:t>
      </w:r>
      <w:r w:rsidR="009B32A9">
        <w:rPr>
          <w:rFonts w:ascii="Times New Roman" w:hAnsi="Times New Roman"/>
        </w:rPr>
        <w:t> ;</w:t>
      </w:r>
    </w:p>
    <w:p w:rsidR="00344AEB" w:rsidRPr="00DA2745" w:rsidRDefault="00DA2745" w:rsidP="00DA2745">
      <w:pPr>
        <w:pStyle w:val="ParagrapheModle"/>
        <w:numPr>
          <w:ilvl w:val="2"/>
          <w:numId w:val="6"/>
        </w:numPr>
        <w:rPr>
          <w:rFonts w:ascii="Times New Roman" w:hAnsi="Times New Roman"/>
          <w:b/>
        </w:rPr>
      </w:pPr>
      <w:r w:rsidRPr="00DA2745">
        <w:rPr>
          <w:rFonts w:ascii="Times New Roman" w:hAnsi="Times New Roman"/>
        </w:rPr>
        <w:t>Vibration maximum en fonction de tous les types de transit (méthode 401 AECTP-400) ;</w:t>
      </w:r>
    </w:p>
    <w:p w:rsidR="00344AEB" w:rsidRPr="003516EE" w:rsidRDefault="00344AEB" w:rsidP="00344AEB">
      <w:pPr>
        <w:pStyle w:val="ParagrapheModle"/>
        <w:numPr>
          <w:ilvl w:val="0"/>
          <w:numId w:val="6"/>
        </w:numPr>
        <w:rPr>
          <w:rFonts w:ascii="Times New Roman" w:hAnsi="Times New Roman"/>
          <w:b/>
        </w:rPr>
      </w:pPr>
      <w:r w:rsidRPr="003516EE">
        <w:rPr>
          <w:rFonts w:ascii="Times New Roman" w:hAnsi="Times New Roman"/>
        </w:rPr>
        <w:t>Immersion partielle dans l’eau ou de la boue jusqu’à 6 jours.</w:t>
      </w:r>
    </w:p>
    <w:p w:rsidR="00A40970" w:rsidRPr="003516EE" w:rsidRDefault="00A40970" w:rsidP="00A40970">
      <w:pPr>
        <w:pStyle w:val="Titre2"/>
        <w:rPr>
          <w:rFonts w:ascii="Times New Roman" w:hAnsi="Times New Roman"/>
        </w:rPr>
      </w:pPr>
      <w:bookmarkStart w:id="65" w:name="_Toc373422117"/>
      <w:bookmarkStart w:id="66" w:name="_Toc421711750"/>
      <w:r w:rsidRPr="003516EE">
        <w:rPr>
          <w:rFonts w:ascii="Times New Roman" w:hAnsi="Times New Roman"/>
        </w:rPr>
        <w:lastRenderedPageBreak/>
        <w:t xml:space="preserve">Niveaux </w:t>
      </w:r>
      <w:r w:rsidR="004F5943" w:rsidRPr="003516EE">
        <w:rPr>
          <w:rFonts w:ascii="Times New Roman" w:hAnsi="Times New Roman"/>
        </w:rPr>
        <w:t>3</w:t>
      </w:r>
      <w:r w:rsidRPr="003516EE">
        <w:rPr>
          <w:rFonts w:ascii="Times New Roman" w:hAnsi="Times New Roman"/>
        </w:rPr>
        <w:t xml:space="preserve"> d’emballage</w:t>
      </w:r>
      <w:bookmarkEnd w:id="65"/>
      <w:bookmarkEnd w:id="66"/>
    </w:p>
    <w:p w:rsidR="00A40970" w:rsidRPr="003516EE" w:rsidRDefault="00A40970" w:rsidP="00A40970">
      <w:pPr>
        <w:pStyle w:val="ParagrapheModle"/>
        <w:rPr>
          <w:rFonts w:ascii="Times New Roman" w:hAnsi="Times New Roman"/>
          <w:b/>
        </w:rPr>
      </w:pPr>
      <w:r w:rsidRPr="003516EE">
        <w:rPr>
          <w:rFonts w:ascii="Times New Roman" w:hAnsi="Times New Roman"/>
        </w:rPr>
        <w:t>Conditions d</w:t>
      </w:r>
      <w:r w:rsidR="00C70DE1" w:rsidRPr="003516EE">
        <w:rPr>
          <w:rFonts w:ascii="Times New Roman" w:hAnsi="Times New Roman"/>
        </w:rPr>
        <w:t>e stock</w:t>
      </w:r>
      <w:r w:rsidRPr="003516EE">
        <w:rPr>
          <w:rFonts w:ascii="Times New Roman" w:hAnsi="Times New Roman"/>
        </w:rPr>
        <w:t>age :</w:t>
      </w:r>
    </w:p>
    <w:p w:rsidR="00A40970" w:rsidRPr="003516EE" w:rsidRDefault="00A40970" w:rsidP="00A40970">
      <w:pPr>
        <w:pStyle w:val="ParagrapheModle"/>
        <w:numPr>
          <w:ilvl w:val="0"/>
          <w:numId w:val="5"/>
        </w:numPr>
        <w:rPr>
          <w:rFonts w:ascii="Times New Roman" w:hAnsi="Times New Roman"/>
          <w:b/>
        </w:rPr>
      </w:pPr>
      <w:r w:rsidRPr="003516EE">
        <w:rPr>
          <w:rFonts w:ascii="Times New Roman" w:hAnsi="Times New Roman"/>
        </w:rPr>
        <w:t xml:space="preserve">En </w:t>
      </w:r>
      <w:r w:rsidR="004F5943" w:rsidRPr="003516EE">
        <w:rPr>
          <w:rFonts w:ascii="Times New Roman" w:hAnsi="Times New Roman"/>
        </w:rPr>
        <w:t>bâtiments en dur aérés</w:t>
      </w:r>
      <w:r w:rsidRPr="003516EE">
        <w:rPr>
          <w:rFonts w:ascii="Times New Roman" w:hAnsi="Times New Roman"/>
        </w:rPr>
        <w:t xml:space="preserve">, dans les zones géographiques définies dans </w:t>
      </w:r>
      <w:r w:rsidR="000068FB" w:rsidRPr="003516EE">
        <w:rPr>
          <w:rFonts w:ascii="Times New Roman" w:hAnsi="Times New Roman"/>
        </w:rPr>
        <w:t>l</w:t>
      </w:r>
      <w:r w:rsidR="000068FB">
        <w:rPr>
          <w:rFonts w:ascii="Times New Roman" w:hAnsi="Times New Roman"/>
        </w:rPr>
        <w:t>a</w:t>
      </w:r>
      <w:r w:rsidR="000068FB" w:rsidRPr="003516EE">
        <w:rPr>
          <w:rFonts w:ascii="Times New Roman" w:hAnsi="Times New Roman"/>
        </w:rPr>
        <w:t xml:space="preserve"> </w:t>
      </w:r>
      <w:r w:rsidR="00380073" w:rsidRPr="003516EE">
        <w:rPr>
          <w:rFonts w:ascii="Times New Roman" w:hAnsi="Times New Roman"/>
        </w:rPr>
        <w:t>publication interalliée AECTP-230</w:t>
      </w:r>
      <w:r w:rsidRPr="003516EE">
        <w:rPr>
          <w:rFonts w:ascii="Times New Roman" w:hAnsi="Times New Roman"/>
        </w:rPr>
        <w:t xml:space="preserve">, catégories A3, B1, </w:t>
      </w:r>
      <w:r w:rsidR="0018535C">
        <w:rPr>
          <w:rFonts w:ascii="Times New Roman" w:hAnsi="Times New Roman"/>
        </w:rPr>
        <w:t xml:space="preserve">B2, B3, </w:t>
      </w:r>
      <w:r w:rsidR="004F5943" w:rsidRPr="003516EE">
        <w:rPr>
          <w:rFonts w:ascii="Times New Roman" w:hAnsi="Times New Roman"/>
        </w:rPr>
        <w:t>C0</w:t>
      </w:r>
      <w:r w:rsidR="005852E8">
        <w:rPr>
          <w:rFonts w:ascii="Times New Roman" w:hAnsi="Times New Roman"/>
        </w:rPr>
        <w:t>,</w:t>
      </w:r>
      <w:r w:rsidR="004F5943" w:rsidRPr="003516EE">
        <w:rPr>
          <w:rFonts w:ascii="Times New Roman" w:hAnsi="Times New Roman"/>
        </w:rPr>
        <w:t xml:space="preserve"> </w:t>
      </w:r>
      <w:r w:rsidRPr="003516EE">
        <w:rPr>
          <w:rFonts w:ascii="Times New Roman" w:hAnsi="Times New Roman"/>
        </w:rPr>
        <w:t>C1</w:t>
      </w:r>
      <w:r w:rsidR="00927F7E">
        <w:rPr>
          <w:rFonts w:ascii="Times New Roman" w:hAnsi="Times New Roman"/>
        </w:rPr>
        <w:t>,</w:t>
      </w:r>
      <w:r w:rsidR="005852E8">
        <w:rPr>
          <w:rFonts w:ascii="Times New Roman" w:hAnsi="Times New Roman"/>
        </w:rPr>
        <w:t xml:space="preserve"> M2</w:t>
      </w:r>
      <w:r w:rsidR="00FC3946" w:rsidRPr="003516EE">
        <w:rPr>
          <w:rFonts w:ascii="Times New Roman" w:hAnsi="Times New Roman"/>
        </w:rPr>
        <w:t xml:space="preserve"> (tableau annexe </w:t>
      </w:r>
      <w:r w:rsidR="00AD1A91" w:rsidRPr="003516EE">
        <w:rPr>
          <w:rFonts w:ascii="Times New Roman" w:hAnsi="Times New Roman"/>
        </w:rPr>
        <w:t>D</w:t>
      </w:r>
      <w:r w:rsidR="00FC3946" w:rsidRPr="003516EE">
        <w:rPr>
          <w:rFonts w:ascii="Times New Roman" w:hAnsi="Times New Roman"/>
        </w:rPr>
        <w:t>)</w:t>
      </w:r>
      <w:r w:rsidR="009B32A9">
        <w:rPr>
          <w:rFonts w:ascii="Times New Roman" w:hAnsi="Times New Roman"/>
        </w:rPr>
        <w:t> :</w:t>
      </w:r>
    </w:p>
    <w:p w:rsidR="00A40970" w:rsidRPr="003516EE" w:rsidRDefault="00A40970" w:rsidP="00A40970">
      <w:pPr>
        <w:pStyle w:val="ParagrapheModle"/>
        <w:numPr>
          <w:ilvl w:val="2"/>
          <w:numId w:val="5"/>
        </w:numPr>
        <w:rPr>
          <w:rFonts w:ascii="Times New Roman" w:hAnsi="Times New Roman"/>
          <w:b/>
        </w:rPr>
      </w:pPr>
      <w:r w:rsidRPr="003516EE">
        <w:rPr>
          <w:rFonts w:ascii="Times New Roman" w:hAnsi="Times New Roman"/>
        </w:rPr>
        <w:t>Gamme de températures diurnes : de -</w:t>
      </w:r>
      <w:r w:rsidR="004F5943" w:rsidRPr="003516EE">
        <w:rPr>
          <w:rFonts w:ascii="Times New Roman" w:hAnsi="Times New Roman"/>
        </w:rPr>
        <w:t>33</w:t>
      </w:r>
      <w:r w:rsidRPr="003516EE">
        <w:rPr>
          <w:rFonts w:ascii="Times New Roman" w:hAnsi="Times New Roman"/>
        </w:rPr>
        <w:t xml:space="preserve"> à +</w:t>
      </w:r>
      <w:r w:rsidR="00002FBF">
        <w:rPr>
          <w:rFonts w:ascii="Times New Roman" w:hAnsi="Times New Roman"/>
        </w:rPr>
        <w:t>58</w:t>
      </w:r>
      <w:r w:rsidRPr="003516EE">
        <w:rPr>
          <w:rFonts w:ascii="Times New Roman" w:hAnsi="Times New Roman"/>
        </w:rPr>
        <w:t>°C ;</w:t>
      </w:r>
    </w:p>
    <w:p w:rsidR="00A40970" w:rsidRPr="00116DF5" w:rsidRDefault="00A40970" w:rsidP="00A40970">
      <w:pPr>
        <w:pStyle w:val="ParagrapheModle"/>
        <w:numPr>
          <w:ilvl w:val="2"/>
          <w:numId w:val="5"/>
        </w:numPr>
        <w:rPr>
          <w:rFonts w:ascii="Times New Roman" w:hAnsi="Times New Roman"/>
          <w:b/>
        </w:rPr>
      </w:pPr>
      <w:r w:rsidRPr="003516EE">
        <w:rPr>
          <w:rFonts w:ascii="Times New Roman" w:hAnsi="Times New Roman"/>
        </w:rPr>
        <w:t>Gamme d</w:t>
      </w:r>
      <w:r w:rsidR="004F5943" w:rsidRPr="003516EE">
        <w:rPr>
          <w:rFonts w:ascii="Times New Roman" w:hAnsi="Times New Roman"/>
        </w:rPr>
        <w:t xml:space="preserve">’humidité relative diurne : de </w:t>
      </w:r>
      <w:r w:rsidR="00002FBF">
        <w:rPr>
          <w:rFonts w:ascii="Times New Roman" w:hAnsi="Times New Roman"/>
        </w:rPr>
        <w:t>43</w:t>
      </w:r>
      <w:r w:rsidRPr="003516EE">
        <w:rPr>
          <w:rFonts w:ascii="Times New Roman" w:hAnsi="Times New Roman"/>
        </w:rPr>
        <w:t>% à 100%</w:t>
      </w:r>
      <w:r w:rsidR="009B32A9">
        <w:rPr>
          <w:rFonts w:ascii="Times New Roman" w:hAnsi="Times New Roman"/>
        </w:rPr>
        <w:t> ;</w:t>
      </w:r>
    </w:p>
    <w:p w:rsidR="00116DF5" w:rsidRPr="003516EE" w:rsidRDefault="00116DF5" w:rsidP="00116DF5">
      <w:pPr>
        <w:pStyle w:val="ParagrapheModle"/>
        <w:numPr>
          <w:ilvl w:val="0"/>
          <w:numId w:val="5"/>
        </w:numPr>
        <w:rPr>
          <w:rFonts w:ascii="Times New Roman" w:hAnsi="Times New Roman"/>
          <w:b/>
        </w:rPr>
      </w:pPr>
      <w:r w:rsidRPr="003516EE">
        <w:rPr>
          <w:rFonts w:ascii="Times New Roman" w:hAnsi="Times New Roman"/>
        </w:rPr>
        <w:t>Chutes de pluie définies conformément à l’AECTP-230 – Europe</w:t>
      </w:r>
      <w:r>
        <w:rPr>
          <w:rFonts w:ascii="Times New Roman" w:hAnsi="Times New Roman"/>
        </w:rPr>
        <w:t> ;</w:t>
      </w:r>
    </w:p>
    <w:p w:rsidR="00A40970" w:rsidRPr="003516EE" w:rsidRDefault="00A40970" w:rsidP="00A40970">
      <w:pPr>
        <w:pStyle w:val="ParagrapheModle"/>
        <w:numPr>
          <w:ilvl w:val="0"/>
          <w:numId w:val="5"/>
        </w:numPr>
        <w:rPr>
          <w:rFonts w:ascii="Times New Roman" w:hAnsi="Times New Roman"/>
          <w:b/>
        </w:rPr>
      </w:pPr>
      <w:r w:rsidRPr="003516EE">
        <w:rPr>
          <w:rFonts w:ascii="Times New Roman" w:hAnsi="Times New Roman"/>
        </w:rPr>
        <w:t xml:space="preserve">Hauteur de gerbage : </w:t>
      </w:r>
      <w:r w:rsidR="00915863">
        <w:rPr>
          <w:rFonts w:ascii="Times New Roman" w:hAnsi="Times New Roman"/>
        </w:rPr>
        <w:t xml:space="preserve">2 à </w:t>
      </w:r>
      <w:r w:rsidRPr="003516EE">
        <w:rPr>
          <w:rFonts w:ascii="Times New Roman" w:hAnsi="Times New Roman"/>
        </w:rPr>
        <w:t>4 m maximum</w:t>
      </w:r>
      <w:r w:rsidR="004F5943" w:rsidRPr="003516EE">
        <w:rPr>
          <w:rFonts w:ascii="Times New Roman" w:hAnsi="Times New Roman"/>
        </w:rPr>
        <w:t xml:space="preserve"> en fonction de la masse et de la forme du colis</w:t>
      </w:r>
      <w:r w:rsidR="009B32A9">
        <w:rPr>
          <w:rFonts w:ascii="Times New Roman" w:hAnsi="Times New Roman"/>
        </w:rPr>
        <w:t> ;</w:t>
      </w:r>
    </w:p>
    <w:p w:rsidR="00A40970" w:rsidRPr="003516EE" w:rsidRDefault="00A40970" w:rsidP="00A40970">
      <w:pPr>
        <w:pStyle w:val="ParagrapheModle"/>
        <w:numPr>
          <w:ilvl w:val="0"/>
          <w:numId w:val="5"/>
        </w:numPr>
        <w:rPr>
          <w:rFonts w:ascii="Times New Roman" w:hAnsi="Times New Roman"/>
          <w:b/>
        </w:rPr>
      </w:pPr>
      <w:r w:rsidRPr="003516EE">
        <w:rPr>
          <w:rFonts w:ascii="Times New Roman" w:hAnsi="Times New Roman"/>
        </w:rPr>
        <w:t xml:space="preserve">Durée : </w:t>
      </w:r>
      <w:r w:rsidR="004F5943" w:rsidRPr="003516EE">
        <w:rPr>
          <w:rFonts w:ascii="Times New Roman" w:hAnsi="Times New Roman"/>
        </w:rPr>
        <w:t>5</w:t>
      </w:r>
      <w:r w:rsidRPr="003516EE">
        <w:rPr>
          <w:rFonts w:ascii="Times New Roman" w:hAnsi="Times New Roman"/>
        </w:rPr>
        <w:t xml:space="preserve"> ans</w:t>
      </w:r>
      <w:r w:rsidR="009B32A9">
        <w:rPr>
          <w:rFonts w:ascii="Times New Roman" w:hAnsi="Times New Roman"/>
        </w:rPr>
        <w:t>.</w:t>
      </w:r>
    </w:p>
    <w:p w:rsidR="00A40970" w:rsidRPr="003516EE" w:rsidRDefault="00A40970" w:rsidP="00A40970">
      <w:pPr>
        <w:pStyle w:val="ParagrapheModle"/>
        <w:rPr>
          <w:rFonts w:ascii="Times New Roman" w:hAnsi="Times New Roman"/>
          <w:b/>
        </w:rPr>
      </w:pPr>
      <w:r w:rsidRPr="003516EE">
        <w:rPr>
          <w:rFonts w:ascii="Times New Roman" w:hAnsi="Times New Roman"/>
        </w:rPr>
        <w:t xml:space="preserve">Conditions </w:t>
      </w:r>
      <w:r w:rsidR="00C70DE1" w:rsidRPr="003516EE">
        <w:rPr>
          <w:rFonts w:ascii="Times New Roman" w:hAnsi="Times New Roman"/>
        </w:rPr>
        <w:t>de manutention et de transport </w:t>
      </w:r>
      <w:r w:rsidRPr="003516EE">
        <w:rPr>
          <w:rFonts w:ascii="Times New Roman" w:hAnsi="Times New Roman"/>
        </w:rPr>
        <w:t>:</w:t>
      </w:r>
    </w:p>
    <w:p w:rsidR="00A40970" w:rsidRPr="003516EE" w:rsidRDefault="00A40970" w:rsidP="00A40970">
      <w:pPr>
        <w:pStyle w:val="ParagrapheModle"/>
        <w:numPr>
          <w:ilvl w:val="0"/>
          <w:numId w:val="6"/>
        </w:numPr>
        <w:rPr>
          <w:rFonts w:ascii="Times New Roman" w:hAnsi="Times New Roman"/>
          <w:b/>
        </w:rPr>
      </w:pPr>
      <w:r w:rsidRPr="003516EE">
        <w:rPr>
          <w:rFonts w:ascii="Times New Roman" w:hAnsi="Times New Roman"/>
        </w:rPr>
        <w:t>Transport routier, ferr</w:t>
      </w:r>
      <w:r w:rsidR="00686BF4" w:rsidRPr="003516EE">
        <w:rPr>
          <w:rFonts w:ascii="Times New Roman" w:hAnsi="Times New Roman"/>
        </w:rPr>
        <w:t xml:space="preserve">oviaire, maritime et aérien, </w:t>
      </w:r>
      <w:r w:rsidRPr="003516EE">
        <w:rPr>
          <w:rFonts w:ascii="Times New Roman" w:hAnsi="Times New Roman"/>
        </w:rPr>
        <w:t>en espace clos</w:t>
      </w:r>
      <w:r w:rsidR="009B32A9">
        <w:rPr>
          <w:rFonts w:ascii="Times New Roman" w:hAnsi="Times New Roman"/>
        </w:rPr>
        <w:t> ;</w:t>
      </w:r>
    </w:p>
    <w:p w:rsidR="00A40970" w:rsidRPr="003516EE" w:rsidRDefault="00A40970" w:rsidP="00A40970">
      <w:pPr>
        <w:pStyle w:val="ParagrapheModle"/>
        <w:numPr>
          <w:ilvl w:val="0"/>
          <w:numId w:val="6"/>
        </w:numPr>
        <w:rPr>
          <w:rFonts w:ascii="Times New Roman" w:hAnsi="Times New Roman"/>
          <w:b/>
        </w:rPr>
      </w:pPr>
      <w:r w:rsidRPr="003516EE">
        <w:rPr>
          <w:rFonts w:ascii="Times New Roman" w:hAnsi="Times New Roman"/>
        </w:rPr>
        <w:t xml:space="preserve">Conditions environnementales extrêmes de </w:t>
      </w:r>
      <w:r w:rsidR="00543D78" w:rsidRPr="003516EE">
        <w:rPr>
          <w:rFonts w:ascii="Times New Roman" w:hAnsi="Times New Roman"/>
        </w:rPr>
        <w:t xml:space="preserve">transport </w:t>
      </w:r>
      <w:r w:rsidRPr="003516EE">
        <w:rPr>
          <w:rFonts w:ascii="Times New Roman" w:hAnsi="Times New Roman"/>
        </w:rPr>
        <w:t>identiques à celles précitées</w:t>
      </w:r>
      <w:r w:rsidR="009B32A9">
        <w:rPr>
          <w:rFonts w:ascii="Times New Roman" w:hAnsi="Times New Roman"/>
        </w:rPr>
        <w:t> ;</w:t>
      </w:r>
    </w:p>
    <w:p w:rsidR="00A40970" w:rsidRPr="003516EE" w:rsidRDefault="00A40970" w:rsidP="00A40970">
      <w:pPr>
        <w:pStyle w:val="ParagrapheModle"/>
        <w:numPr>
          <w:ilvl w:val="0"/>
          <w:numId w:val="6"/>
        </w:numPr>
        <w:rPr>
          <w:rFonts w:ascii="Times New Roman" w:hAnsi="Times New Roman"/>
          <w:b/>
        </w:rPr>
      </w:pPr>
      <w:r w:rsidRPr="003516EE">
        <w:rPr>
          <w:rFonts w:ascii="Times New Roman" w:hAnsi="Times New Roman"/>
        </w:rPr>
        <w:t>Toutes méthodes de manutention</w:t>
      </w:r>
      <w:r w:rsidR="004F5943" w:rsidRPr="003516EE">
        <w:rPr>
          <w:rFonts w:ascii="Times New Roman" w:hAnsi="Times New Roman"/>
        </w:rPr>
        <w:t>, mais préférence accordée à l’utilisation de matériel de manutention mécanique</w:t>
      </w:r>
      <w:r w:rsidR="009B32A9">
        <w:rPr>
          <w:rFonts w:ascii="Times New Roman" w:hAnsi="Times New Roman"/>
        </w:rPr>
        <w:t> ;</w:t>
      </w:r>
    </w:p>
    <w:p w:rsidR="00A40970" w:rsidRPr="003516EE" w:rsidRDefault="00A40970" w:rsidP="00A40970">
      <w:pPr>
        <w:pStyle w:val="ParagrapheModle"/>
        <w:numPr>
          <w:ilvl w:val="0"/>
          <w:numId w:val="6"/>
        </w:numPr>
        <w:rPr>
          <w:rFonts w:ascii="Times New Roman" w:hAnsi="Times New Roman"/>
          <w:b/>
        </w:rPr>
      </w:pPr>
      <w:r w:rsidRPr="003516EE">
        <w:rPr>
          <w:rFonts w:ascii="Times New Roman" w:hAnsi="Times New Roman"/>
        </w:rPr>
        <w:t xml:space="preserve">Chocs et vibrations en cours de transport, selon les catégories définies </w:t>
      </w:r>
      <w:r w:rsidR="00380073" w:rsidRPr="003516EE">
        <w:rPr>
          <w:rFonts w:ascii="Times New Roman" w:hAnsi="Times New Roman"/>
        </w:rPr>
        <w:t xml:space="preserve">par </w:t>
      </w:r>
      <w:r w:rsidR="00BE0034" w:rsidRPr="003516EE">
        <w:rPr>
          <w:rFonts w:ascii="Times New Roman" w:hAnsi="Times New Roman"/>
        </w:rPr>
        <w:t xml:space="preserve">les </w:t>
      </w:r>
      <w:r w:rsidR="00380073" w:rsidRPr="003516EE">
        <w:rPr>
          <w:rFonts w:ascii="Times New Roman" w:hAnsi="Times New Roman"/>
        </w:rPr>
        <w:t>AECTP-240</w:t>
      </w:r>
      <w:r w:rsidR="00BE0034" w:rsidRPr="003516EE">
        <w:rPr>
          <w:rFonts w:ascii="Times New Roman" w:hAnsi="Times New Roman"/>
        </w:rPr>
        <w:t xml:space="preserve"> et</w:t>
      </w:r>
      <w:r w:rsidR="00380073" w:rsidRPr="003516EE">
        <w:rPr>
          <w:rFonts w:ascii="Times New Roman" w:hAnsi="Times New Roman"/>
        </w:rPr>
        <w:t xml:space="preserve"> 400</w:t>
      </w:r>
      <w:r w:rsidR="00D81B62" w:rsidRPr="003516EE">
        <w:rPr>
          <w:rStyle w:val="Appelnotedebasdep"/>
          <w:rFonts w:ascii="Times New Roman" w:hAnsi="Times New Roman"/>
        </w:rPr>
        <w:footnoteReference w:id="7"/>
      </w:r>
      <w:r w:rsidR="009B32A9">
        <w:rPr>
          <w:rFonts w:ascii="Times New Roman" w:hAnsi="Times New Roman"/>
        </w:rPr>
        <w:t> :</w:t>
      </w:r>
    </w:p>
    <w:p w:rsidR="00A40970" w:rsidRPr="003516EE" w:rsidRDefault="00A40970" w:rsidP="00A40970">
      <w:pPr>
        <w:pStyle w:val="ParagrapheModle"/>
        <w:numPr>
          <w:ilvl w:val="2"/>
          <w:numId w:val="6"/>
        </w:numPr>
        <w:rPr>
          <w:rFonts w:ascii="Times New Roman" w:hAnsi="Times New Roman"/>
          <w:b/>
        </w:rPr>
      </w:pPr>
      <w:r w:rsidRPr="003516EE">
        <w:rPr>
          <w:rFonts w:ascii="Times New Roman" w:hAnsi="Times New Roman"/>
        </w:rPr>
        <w:t>Hauteur de chute verticale liée à la masse et aux dimensions du colis, jusqu’à un maximum d</w:t>
      </w:r>
      <w:r w:rsidR="00686BF4" w:rsidRPr="003516EE">
        <w:rPr>
          <w:rFonts w:ascii="Times New Roman" w:hAnsi="Times New Roman"/>
        </w:rPr>
        <w:t>e 0,75</w:t>
      </w:r>
      <w:r w:rsidRPr="003516EE">
        <w:rPr>
          <w:rFonts w:ascii="Times New Roman" w:hAnsi="Times New Roman"/>
        </w:rPr>
        <w:t>m</w:t>
      </w:r>
      <w:r w:rsidR="009B32A9">
        <w:rPr>
          <w:rFonts w:ascii="Times New Roman" w:hAnsi="Times New Roman"/>
        </w:rPr>
        <w:t> ;</w:t>
      </w:r>
    </w:p>
    <w:p w:rsidR="00A40970" w:rsidRPr="003516EE" w:rsidRDefault="00A40970" w:rsidP="00A40970">
      <w:pPr>
        <w:pStyle w:val="ParagrapheModle"/>
        <w:numPr>
          <w:ilvl w:val="2"/>
          <w:numId w:val="6"/>
        </w:numPr>
        <w:rPr>
          <w:rFonts w:ascii="Times New Roman" w:hAnsi="Times New Roman"/>
          <w:b/>
        </w:rPr>
      </w:pPr>
      <w:r w:rsidRPr="003516EE">
        <w:rPr>
          <w:rFonts w:ascii="Times New Roman" w:hAnsi="Times New Roman"/>
        </w:rPr>
        <w:t>Vitesse d’impact horizontal de 2,5m/s</w:t>
      </w:r>
      <w:r w:rsidR="009B32A9">
        <w:rPr>
          <w:rFonts w:ascii="Times New Roman" w:hAnsi="Times New Roman"/>
        </w:rPr>
        <w:t> ;</w:t>
      </w:r>
    </w:p>
    <w:p w:rsidR="00A40970" w:rsidRPr="00DA2745" w:rsidRDefault="00DA2745" w:rsidP="00A40970">
      <w:pPr>
        <w:pStyle w:val="ParagrapheModle"/>
        <w:numPr>
          <w:ilvl w:val="2"/>
          <w:numId w:val="6"/>
        </w:numPr>
        <w:rPr>
          <w:rFonts w:ascii="Times New Roman" w:hAnsi="Times New Roman"/>
          <w:b/>
        </w:rPr>
      </w:pPr>
      <w:r w:rsidRPr="00DA2745">
        <w:rPr>
          <w:rFonts w:ascii="Times New Roman" w:hAnsi="Times New Roman"/>
        </w:rPr>
        <w:t>Vibration maximum en fonction de tous les types de transit (méthode 401 AECTP-400).</w:t>
      </w:r>
    </w:p>
    <w:p w:rsidR="00686BF4" w:rsidRPr="003516EE" w:rsidRDefault="00686BF4" w:rsidP="00686BF4">
      <w:pPr>
        <w:pStyle w:val="Titre2"/>
        <w:rPr>
          <w:rFonts w:ascii="Times New Roman" w:hAnsi="Times New Roman"/>
        </w:rPr>
      </w:pPr>
      <w:bookmarkStart w:id="67" w:name="_Toc373422118"/>
      <w:bookmarkStart w:id="68" w:name="_Toc421711751"/>
      <w:r w:rsidRPr="003516EE">
        <w:rPr>
          <w:rFonts w:ascii="Times New Roman" w:hAnsi="Times New Roman"/>
        </w:rPr>
        <w:t>Niveaux 4 d’emballage</w:t>
      </w:r>
      <w:bookmarkEnd w:id="67"/>
      <w:bookmarkEnd w:id="68"/>
    </w:p>
    <w:p w:rsidR="00686BF4" w:rsidRPr="003516EE" w:rsidRDefault="00C70DE1" w:rsidP="00686BF4">
      <w:pPr>
        <w:pStyle w:val="ParagrapheModle"/>
        <w:rPr>
          <w:rFonts w:ascii="Times New Roman" w:hAnsi="Times New Roman"/>
          <w:b/>
        </w:rPr>
      </w:pPr>
      <w:r w:rsidRPr="003516EE">
        <w:rPr>
          <w:rFonts w:ascii="Times New Roman" w:hAnsi="Times New Roman"/>
        </w:rPr>
        <w:t>Conditions de stock</w:t>
      </w:r>
      <w:r w:rsidR="00686BF4" w:rsidRPr="003516EE">
        <w:rPr>
          <w:rFonts w:ascii="Times New Roman" w:hAnsi="Times New Roman"/>
        </w:rPr>
        <w:t>age :</w:t>
      </w:r>
    </w:p>
    <w:p w:rsidR="00686BF4" w:rsidRPr="003516EE" w:rsidRDefault="00686BF4" w:rsidP="00686BF4">
      <w:pPr>
        <w:pStyle w:val="ParagrapheModle"/>
        <w:numPr>
          <w:ilvl w:val="0"/>
          <w:numId w:val="5"/>
        </w:numPr>
        <w:rPr>
          <w:rFonts w:ascii="Times New Roman" w:hAnsi="Times New Roman"/>
          <w:b/>
        </w:rPr>
      </w:pPr>
      <w:r w:rsidRPr="003516EE">
        <w:rPr>
          <w:rFonts w:ascii="Times New Roman" w:hAnsi="Times New Roman"/>
        </w:rPr>
        <w:t xml:space="preserve">En bâtiments aérés, dans les zones géographiques définies dans </w:t>
      </w:r>
      <w:r w:rsidR="000068FB" w:rsidRPr="003516EE">
        <w:rPr>
          <w:rFonts w:ascii="Times New Roman" w:hAnsi="Times New Roman"/>
        </w:rPr>
        <w:t>l</w:t>
      </w:r>
      <w:r w:rsidR="000068FB">
        <w:rPr>
          <w:rFonts w:ascii="Times New Roman" w:hAnsi="Times New Roman"/>
        </w:rPr>
        <w:t>a</w:t>
      </w:r>
      <w:r w:rsidR="000068FB" w:rsidRPr="003516EE">
        <w:rPr>
          <w:rFonts w:ascii="Times New Roman" w:hAnsi="Times New Roman"/>
        </w:rPr>
        <w:t xml:space="preserve"> </w:t>
      </w:r>
      <w:r w:rsidR="00380073" w:rsidRPr="003516EE">
        <w:rPr>
          <w:rFonts w:ascii="Times New Roman" w:hAnsi="Times New Roman"/>
        </w:rPr>
        <w:t>publication interalliée AECTP-230</w:t>
      </w:r>
      <w:r w:rsidRPr="003516EE">
        <w:rPr>
          <w:rFonts w:ascii="Times New Roman" w:hAnsi="Times New Roman"/>
        </w:rPr>
        <w:t xml:space="preserve">, catégories A3, </w:t>
      </w:r>
      <w:r w:rsidR="000068FB">
        <w:rPr>
          <w:rFonts w:ascii="Times New Roman" w:hAnsi="Times New Roman"/>
        </w:rPr>
        <w:t xml:space="preserve">B1, </w:t>
      </w:r>
      <w:r w:rsidR="0018535C">
        <w:rPr>
          <w:rFonts w:ascii="Times New Roman" w:hAnsi="Times New Roman"/>
        </w:rPr>
        <w:t xml:space="preserve">B2, B3, </w:t>
      </w:r>
      <w:r w:rsidRPr="003516EE">
        <w:rPr>
          <w:rFonts w:ascii="Times New Roman" w:hAnsi="Times New Roman"/>
        </w:rPr>
        <w:t>C0</w:t>
      </w:r>
      <w:r w:rsidR="005852E8">
        <w:rPr>
          <w:rFonts w:ascii="Times New Roman" w:hAnsi="Times New Roman"/>
        </w:rPr>
        <w:t>,</w:t>
      </w:r>
      <w:r w:rsidRPr="003516EE">
        <w:rPr>
          <w:rFonts w:ascii="Times New Roman" w:hAnsi="Times New Roman"/>
        </w:rPr>
        <w:t xml:space="preserve"> C1</w:t>
      </w:r>
      <w:r w:rsidR="005852E8">
        <w:rPr>
          <w:rFonts w:ascii="Times New Roman" w:hAnsi="Times New Roman"/>
        </w:rPr>
        <w:t>, M2</w:t>
      </w:r>
      <w:r w:rsidR="00FC3946" w:rsidRPr="003516EE">
        <w:rPr>
          <w:rFonts w:ascii="Times New Roman" w:hAnsi="Times New Roman"/>
        </w:rPr>
        <w:t xml:space="preserve"> (tableau annexe </w:t>
      </w:r>
      <w:r w:rsidR="00AD1A91" w:rsidRPr="003516EE">
        <w:rPr>
          <w:rFonts w:ascii="Times New Roman" w:hAnsi="Times New Roman"/>
        </w:rPr>
        <w:t>D</w:t>
      </w:r>
      <w:r w:rsidR="00FC3946" w:rsidRPr="003516EE">
        <w:rPr>
          <w:rFonts w:ascii="Times New Roman" w:hAnsi="Times New Roman"/>
        </w:rPr>
        <w:t>)</w:t>
      </w:r>
      <w:r w:rsidR="009B32A9">
        <w:rPr>
          <w:rFonts w:ascii="Times New Roman" w:hAnsi="Times New Roman"/>
        </w:rPr>
        <w:t> :</w:t>
      </w:r>
    </w:p>
    <w:p w:rsidR="00686BF4" w:rsidRPr="003516EE" w:rsidRDefault="00686BF4" w:rsidP="00686BF4">
      <w:pPr>
        <w:pStyle w:val="ParagrapheModle"/>
        <w:numPr>
          <w:ilvl w:val="2"/>
          <w:numId w:val="5"/>
        </w:numPr>
        <w:rPr>
          <w:rFonts w:ascii="Times New Roman" w:hAnsi="Times New Roman"/>
          <w:b/>
        </w:rPr>
      </w:pPr>
      <w:r w:rsidRPr="003516EE">
        <w:rPr>
          <w:rFonts w:ascii="Times New Roman" w:hAnsi="Times New Roman"/>
        </w:rPr>
        <w:t>Gamme de températures diurnes : de -33 à +</w:t>
      </w:r>
      <w:r w:rsidR="00002FBF">
        <w:rPr>
          <w:rFonts w:ascii="Times New Roman" w:hAnsi="Times New Roman"/>
        </w:rPr>
        <w:t>58</w:t>
      </w:r>
      <w:r w:rsidRPr="003516EE">
        <w:rPr>
          <w:rFonts w:ascii="Times New Roman" w:hAnsi="Times New Roman"/>
        </w:rPr>
        <w:t>°C ;</w:t>
      </w:r>
    </w:p>
    <w:p w:rsidR="00686BF4" w:rsidRPr="00116DF5" w:rsidRDefault="00686BF4" w:rsidP="00686BF4">
      <w:pPr>
        <w:pStyle w:val="ParagrapheModle"/>
        <w:numPr>
          <w:ilvl w:val="2"/>
          <w:numId w:val="5"/>
        </w:numPr>
        <w:rPr>
          <w:rFonts w:ascii="Times New Roman" w:hAnsi="Times New Roman"/>
          <w:b/>
        </w:rPr>
      </w:pPr>
      <w:r w:rsidRPr="003516EE">
        <w:rPr>
          <w:rFonts w:ascii="Times New Roman" w:hAnsi="Times New Roman"/>
        </w:rPr>
        <w:t xml:space="preserve">Gamme d’humidité relative diurne : de </w:t>
      </w:r>
      <w:r w:rsidR="00002FBF">
        <w:rPr>
          <w:rFonts w:ascii="Times New Roman" w:hAnsi="Times New Roman"/>
        </w:rPr>
        <w:t>43</w:t>
      </w:r>
      <w:r w:rsidRPr="003516EE">
        <w:rPr>
          <w:rFonts w:ascii="Times New Roman" w:hAnsi="Times New Roman"/>
        </w:rPr>
        <w:t>% à 100%</w:t>
      </w:r>
      <w:r w:rsidR="009B32A9">
        <w:rPr>
          <w:rFonts w:ascii="Times New Roman" w:hAnsi="Times New Roman"/>
        </w:rPr>
        <w:t> ;</w:t>
      </w:r>
    </w:p>
    <w:p w:rsidR="00116DF5" w:rsidRPr="003516EE" w:rsidRDefault="00116DF5" w:rsidP="00116DF5">
      <w:pPr>
        <w:pStyle w:val="ParagrapheModle"/>
        <w:numPr>
          <w:ilvl w:val="0"/>
          <w:numId w:val="5"/>
        </w:numPr>
        <w:rPr>
          <w:rFonts w:ascii="Times New Roman" w:hAnsi="Times New Roman"/>
          <w:b/>
        </w:rPr>
      </w:pPr>
      <w:r w:rsidRPr="003516EE">
        <w:rPr>
          <w:rFonts w:ascii="Times New Roman" w:hAnsi="Times New Roman"/>
        </w:rPr>
        <w:t>Chutes de pluie définies conformément à l’AECTP-230 – Europe</w:t>
      </w:r>
      <w:r>
        <w:rPr>
          <w:rFonts w:ascii="Times New Roman" w:hAnsi="Times New Roman"/>
        </w:rPr>
        <w:t> ;</w:t>
      </w:r>
    </w:p>
    <w:p w:rsidR="00686BF4" w:rsidRPr="003516EE" w:rsidRDefault="00686BF4" w:rsidP="00686BF4">
      <w:pPr>
        <w:pStyle w:val="ParagrapheModle"/>
        <w:numPr>
          <w:ilvl w:val="0"/>
          <w:numId w:val="5"/>
        </w:numPr>
        <w:rPr>
          <w:rFonts w:ascii="Times New Roman" w:hAnsi="Times New Roman"/>
          <w:b/>
        </w:rPr>
      </w:pPr>
      <w:r w:rsidRPr="003516EE">
        <w:rPr>
          <w:rFonts w:ascii="Times New Roman" w:hAnsi="Times New Roman"/>
        </w:rPr>
        <w:t xml:space="preserve">Hauteur de gerbage : </w:t>
      </w:r>
      <w:r w:rsidR="00915863">
        <w:rPr>
          <w:rFonts w:ascii="Times New Roman" w:hAnsi="Times New Roman"/>
        </w:rPr>
        <w:t xml:space="preserve">2 à </w:t>
      </w:r>
      <w:r w:rsidRPr="003516EE">
        <w:rPr>
          <w:rFonts w:ascii="Times New Roman" w:hAnsi="Times New Roman"/>
        </w:rPr>
        <w:t>4 m maximum en fonction de la masse et de la forme du colis</w:t>
      </w:r>
      <w:r w:rsidR="009B32A9">
        <w:rPr>
          <w:rFonts w:ascii="Times New Roman" w:hAnsi="Times New Roman"/>
        </w:rPr>
        <w:t> ;</w:t>
      </w:r>
    </w:p>
    <w:p w:rsidR="00686BF4" w:rsidRPr="003516EE" w:rsidRDefault="00686BF4" w:rsidP="00686BF4">
      <w:pPr>
        <w:pStyle w:val="ParagrapheModle"/>
        <w:numPr>
          <w:ilvl w:val="0"/>
          <w:numId w:val="5"/>
        </w:numPr>
        <w:rPr>
          <w:rFonts w:ascii="Times New Roman" w:hAnsi="Times New Roman"/>
          <w:b/>
        </w:rPr>
      </w:pPr>
      <w:r w:rsidRPr="003516EE">
        <w:rPr>
          <w:rFonts w:ascii="Times New Roman" w:hAnsi="Times New Roman"/>
        </w:rPr>
        <w:t xml:space="preserve">Durée : </w:t>
      </w:r>
      <w:r w:rsidR="006C5509">
        <w:rPr>
          <w:rFonts w:ascii="Times New Roman" w:hAnsi="Times New Roman"/>
        </w:rPr>
        <w:t>5</w:t>
      </w:r>
      <w:r w:rsidR="00246314">
        <w:rPr>
          <w:rStyle w:val="Appelnotedebasdep"/>
          <w:rFonts w:ascii="Times New Roman" w:hAnsi="Times New Roman"/>
        </w:rPr>
        <w:footnoteReference w:id="8"/>
      </w:r>
      <w:r w:rsidR="006C5509" w:rsidRPr="003516EE">
        <w:rPr>
          <w:rFonts w:ascii="Times New Roman" w:hAnsi="Times New Roman"/>
        </w:rPr>
        <w:t xml:space="preserve"> </w:t>
      </w:r>
      <w:r w:rsidRPr="003516EE">
        <w:rPr>
          <w:rFonts w:ascii="Times New Roman" w:hAnsi="Times New Roman"/>
        </w:rPr>
        <w:t>an</w:t>
      </w:r>
      <w:r w:rsidR="006C5509">
        <w:rPr>
          <w:rFonts w:ascii="Times New Roman" w:hAnsi="Times New Roman"/>
        </w:rPr>
        <w:t>s</w:t>
      </w:r>
      <w:r w:rsidR="009B32A9">
        <w:rPr>
          <w:rFonts w:ascii="Times New Roman" w:hAnsi="Times New Roman"/>
        </w:rPr>
        <w:t>.</w:t>
      </w:r>
    </w:p>
    <w:p w:rsidR="00686BF4" w:rsidRPr="003516EE" w:rsidRDefault="00686BF4" w:rsidP="00686BF4">
      <w:pPr>
        <w:pStyle w:val="ParagrapheModle"/>
        <w:rPr>
          <w:rFonts w:ascii="Times New Roman" w:hAnsi="Times New Roman"/>
          <w:b/>
        </w:rPr>
      </w:pPr>
      <w:r w:rsidRPr="003516EE">
        <w:rPr>
          <w:rFonts w:ascii="Times New Roman" w:hAnsi="Times New Roman"/>
        </w:rPr>
        <w:lastRenderedPageBreak/>
        <w:t xml:space="preserve">Conditions </w:t>
      </w:r>
      <w:r w:rsidR="00C70DE1" w:rsidRPr="003516EE">
        <w:rPr>
          <w:rFonts w:ascii="Times New Roman" w:hAnsi="Times New Roman"/>
        </w:rPr>
        <w:t>de manutention et de transport </w:t>
      </w:r>
      <w:r w:rsidRPr="003516EE">
        <w:rPr>
          <w:rFonts w:ascii="Times New Roman" w:hAnsi="Times New Roman"/>
        </w:rPr>
        <w:t>:</w:t>
      </w:r>
    </w:p>
    <w:p w:rsidR="00686BF4" w:rsidRPr="003516EE" w:rsidRDefault="00686BF4" w:rsidP="00686BF4">
      <w:pPr>
        <w:pStyle w:val="ParagrapheModle"/>
        <w:numPr>
          <w:ilvl w:val="0"/>
          <w:numId w:val="6"/>
        </w:numPr>
        <w:rPr>
          <w:rFonts w:ascii="Times New Roman" w:hAnsi="Times New Roman"/>
          <w:b/>
        </w:rPr>
      </w:pPr>
      <w:r w:rsidRPr="003516EE">
        <w:rPr>
          <w:rFonts w:ascii="Times New Roman" w:hAnsi="Times New Roman"/>
        </w:rPr>
        <w:t xml:space="preserve">Transport routier, ferroviaire et maritime dans des conteneurs clos et transport aérien </w:t>
      </w:r>
      <w:r w:rsidR="009649D4" w:rsidRPr="003516EE">
        <w:rPr>
          <w:rFonts w:ascii="Times New Roman" w:hAnsi="Times New Roman"/>
        </w:rPr>
        <w:t>sans transbordement</w:t>
      </w:r>
      <w:r w:rsidR="009B32A9">
        <w:rPr>
          <w:rFonts w:ascii="Times New Roman" w:hAnsi="Times New Roman"/>
        </w:rPr>
        <w:t> ;</w:t>
      </w:r>
    </w:p>
    <w:p w:rsidR="00686BF4" w:rsidRPr="003516EE" w:rsidRDefault="00686BF4" w:rsidP="00686BF4">
      <w:pPr>
        <w:pStyle w:val="ParagrapheModle"/>
        <w:numPr>
          <w:ilvl w:val="0"/>
          <w:numId w:val="6"/>
        </w:numPr>
        <w:rPr>
          <w:rFonts w:ascii="Times New Roman" w:hAnsi="Times New Roman"/>
          <w:b/>
        </w:rPr>
      </w:pPr>
      <w:r w:rsidRPr="003516EE">
        <w:rPr>
          <w:rFonts w:ascii="Times New Roman" w:hAnsi="Times New Roman"/>
        </w:rPr>
        <w:t xml:space="preserve">Conditions environnementales extrêmes de </w:t>
      </w:r>
      <w:r w:rsidR="00543D78" w:rsidRPr="003516EE">
        <w:rPr>
          <w:rFonts w:ascii="Times New Roman" w:hAnsi="Times New Roman"/>
        </w:rPr>
        <w:t xml:space="preserve">transport </w:t>
      </w:r>
      <w:r w:rsidRPr="003516EE">
        <w:rPr>
          <w:rFonts w:ascii="Times New Roman" w:hAnsi="Times New Roman"/>
        </w:rPr>
        <w:t>identiques à celles précitées</w:t>
      </w:r>
      <w:r w:rsidR="009B32A9">
        <w:rPr>
          <w:rFonts w:ascii="Times New Roman" w:hAnsi="Times New Roman"/>
        </w:rPr>
        <w:t> ;</w:t>
      </w:r>
    </w:p>
    <w:p w:rsidR="00686BF4" w:rsidRPr="003516EE" w:rsidRDefault="009649D4" w:rsidP="00686BF4">
      <w:pPr>
        <w:pStyle w:val="ParagrapheModle"/>
        <w:numPr>
          <w:ilvl w:val="0"/>
          <w:numId w:val="6"/>
        </w:numPr>
        <w:rPr>
          <w:rFonts w:ascii="Times New Roman" w:hAnsi="Times New Roman"/>
          <w:b/>
        </w:rPr>
      </w:pPr>
      <w:r w:rsidRPr="003516EE">
        <w:rPr>
          <w:rFonts w:ascii="Times New Roman" w:hAnsi="Times New Roman"/>
        </w:rPr>
        <w:t>M</w:t>
      </w:r>
      <w:r w:rsidR="00686BF4" w:rsidRPr="003516EE">
        <w:rPr>
          <w:rFonts w:ascii="Times New Roman" w:hAnsi="Times New Roman"/>
        </w:rPr>
        <w:t>anutention</w:t>
      </w:r>
      <w:r w:rsidRPr="003516EE">
        <w:rPr>
          <w:rFonts w:ascii="Times New Roman" w:hAnsi="Times New Roman"/>
        </w:rPr>
        <w:t xml:space="preserve"> minimale effectuée uniquement à l’aide d’engins de </w:t>
      </w:r>
      <w:r w:rsidR="00686BF4" w:rsidRPr="003516EE">
        <w:rPr>
          <w:rFonts w:ascii="Times New Roman" w:hAnsi="Times New Roman"/>
        </w:rPr>
        <w:t>manutention mécanique</w:t>
      </w:r>
      <w:r w:rsidR="009B32A9">
        <w:rPr>
          <w:rFonts w:ascii="Times New Roman" w:hAnsi="Times New Roman"/>
        </w:rPr>
        <w:t> ;</w:t>
      </w:r>
    </w:p>
    <w:p w:rsidR="00686BF4" w:rsidRPr="003516EE" w:rsidRDefault="00686BF4" w:rsidP="00686BF4">
      <w:pPr>
        <w:pStyle w:val="ParagrapheModle"/>
        <w:numPr>
          <w:ilvl w:val="0"/>
          <w:numId w:val="6"/>
        </w:numPr>
        <w:rPr>
          <w:rFonts w:ascii="Times New Roman" w:hAnsi="Times New Roman"/>
          <w:b/>
        </w:rPr>
      </w:pPr>
      <w:r w:rsidRPr="003516EE">
        <w:rPr>
          <w:rFonts w:ascii="Times New Roman" w:hAnsi="Times New Roman"/>
        </w:rPr>
        <w:t xml:space="preserve">Chocs et vibrations en cours de transport, selon les catégories définies dans </w:t>
      </w:r>
      <w:r w:rsidR="00AF78AE" w:rsidRPr="003516EE">
        <w:rPr>
          <w:rFonts w:ascii="Times New Roman" w:hAnsi="Times New Roman"/>
        </w:rPr>
        <w:t xml:space="preserve">les </w:t>
      </w:r>
      <w:r w:rsidR="00380073" w:rsidRPr="003516EE">
        <w:rPr>
          <w:rFonts w:ascii="Times New Roman" w:hAnsi="Times New Roman"/>
        </w:rPr>
        <w:t>AECTP-240</w:t>
      </w:r>
      <w:r w:rsidR="00AF78AE" w:rsidRPr="003516EE">
        <w:rPr>
          <w:rFonts w:ascii="Times New Roman" w:hAnsi="Times New Roman"/>
        </w:rPr>
        <w:t xml:space="preserve"> et </w:t>
      </w:r>
      <w:r w:rsidR="00380073" w:rsidRPr="003516EE">
        <w:rPr>
          <w:rFonts w:ascii="Times New Roman" w:hAnsi="Times New Roman"/>
        </w:rPr>
        <w:t>AECTP 400</w:t>
      </w:r>
      <w:r w:rsidR="00D81B62" w:rsidRPr="003516EE">
        <w:rPr>
          <w:rStyle w:val="Appelnotedebasdep"/>
          <w:rFonts w:ascii="Times New Roman" w:hAnsi="Times New Roman"/>
        </w:rPr>
        <w:footnoteReference w:id="9"/>
      </w:r>
      <w:r w:rsidR="009B32A9">
        <w:rPr>
          <w:rFonts w:ascii="Times New Roman" w:hAnsi="Times New Roman"/>
        </w:rPr>
        <w:t> :</w:t>
      </w:r>
    </w:p>
    <w:p w:rsidR="00686BF4" w:rsidRPr="003516EE" w:rsidRDefault="00686BF4" w:rsidP="00686BF4">
      <w:pPr>
        <w:pStyle w:val="ParagrapheModle"/>
        <w:numPr>
          <w:ilvl w:val="2"/>
          <w:numId w:val="6"/>
        </w:numPr>
        <w:rPr>
          <w:rFonts w:ascii="Times New Roman" w:hAnsi="Times New Roman"/>
          <w:b/>
        </w:rPr>
      </w:pPr>
      <w:r w:rsidRPr="003516EE">
        <w:rPr>
          <w:rFonts w:ascii="Times New Roman" w:hAnsi="Times New Roman"/>
        </w:rPr>
        <w:t xml:space="preserve">Hauteur de chute verticale liée à la masse et aux dimensions du colis, jusqu’à un maximum de </w:t>
      </w:r>
      <w:r w:rsidR="009649D4" w:rsidRPr="003516EE">
        <w:rPr>
          <w:rFonts w:ascii="Times New Roman" w:hAnsi="Times New Roman"/>
        </w:rPr>
        <w:t>0,3</w:t>
      </w:r>
      <w:r w:rsidRPr="003516EE">
        <w:rPr>
          <w:rFonts w:ascii="Times New Roman" w:hAnsi="Times New Roman"/>
        </w:rPr>
        <w:t>m</w:t>
      </w:r>
      <w:r w:rsidR="009B32A9">
        <w:rPr>
          <w:rFonts w:ascii="Times New Roman" w:hAnsi="Times New Roman"/>
        </w:rPr>
        <w:t> ;</w:t>
      </w:r>
    </w:p>
    <w:p w:rsidR="00686BF4" w:rsidRPr="003516EE" w:rsidRDefault="00686BF4" w:rsidP="00686BF4">
      <w:pPr>
        <w:pStyle w:val="ParagrapheModle"/>
        <w:numPr>
          <w:ilvl w:val="2"/>
          <w:numId w:val="6"/>
        </w:numPr>
        <w:rPr>
          <w:rFonts w:ascii="Times New Roman" w:hAnsi="Times New Roman"/>
          <w:b/>
        </w:rPr>
      </w:pPr>
      <w:r w:rsidRPr="003516EE">
        <w:rPr>
          <w:rFonts w:ascii="Times New Roman" w:hAnsi="Times New Roman"/>
        </w:rPr>
        <w:t>Vitesse d’impact horizontal de 2,5m/s</w:t>
      </w:r>
      <w:r w:rsidR="009B32A9">
        <w:rPr>
          <w:rFonts w:ascii="Times New Roman" w:hAnsi="Times New Roman"/>
        </w:rPr>
        <w:t> ;</w:t>
      </w:r>
    </w:p>
    <w:p w:rsidR="00DB3EB2" w:rsidRPr="00DA2745" w:rsidRDefault="00DA2745" w:rsidP="00DB3EB2">
      <w:pPr>
        <w:pStyle w:val="ParagrapheModle"/>
        <w:numPr>
          <w:ilvl w:val="2"/>
          <w:numId w:val="6"/>
        </w:numPr>
        <w:rPr>
          <w:rFonts w:ascii="Times New Roman" w:hAnsi="Times New Roman"/>
          <w:b/>
        </w:rPr>
      </w:pPr>
      <w:r w:rsidRPr="00DA2745">
        <w:rPr>
          <w:rFonts w:ascii="Times New Roman" w:hAnsi="Times New Roman"/>
        </w:rPr>
        <w:t>Vibration maximum en fonction de tous les types de transit (méthode 401 AECTP-400).</w:t>
      </w:r>
    </w:p>
    <w:p w:rsidR="00E70FFF" w:rsidRDefault="00E70FFF" w:rsidP="00505B1E">
      <w:pPr>
        <w:pStyle w:val="Titre2"/>
        <w:rPr>
          <w:rFonts w:ascii="Times New Roman" w:hAnsi="Times New Roman"/>
        </w:rPr>
      </w:pPr>
      <w:bookmarkStart w:id="70" w:name="_Toc421711752"/>
      <w:bookmarkStart w:id="71" w:name="_Toc373422119"/>
      <w:r>
        <w:rPr>
          <w:rFonts w:ascii="Times New Roman" w:hAnsi="Times New Roman"/>
        </w:rPr>
        <w:t xml:space="preserve">Synthèse des niveaux </w:t>
      </w:r>
      <w:r w:rsidR="006E1DAD">
        <w:rPr>
          <w:rFonts w:ascii="Times New Roman" w:hAnsi="Times New Roman"/>
        </w:rPr>
        <w:t xml:space="preserve">OTAN </w:t>
      </w:r>
      <w:r>
        <w:rPr>
          <w:rFonts w:ascii="Times New Roman" w:hAnsi="Times New Roman"/>
        </w:rPr>
        <w:t>d’emballage</w:t>
      </w:r>
      <w:bookmarkEnd w:id="70"/>
    </w:p>
    <w:p w:rsidR="00E70FFF" w:rsidRPr="00E00644" w:rsidRDefault="00E00644" w:rsidP="00E70FFF">
      <w:pPr>
        <w:pStyle w:val="ParagrapheModle"/>
        <w:rPr>
          <w:rFonts w:ascii="Times New Roman" w:hAnsi="Times New Roman"/>
        </w:rPr>
      </w:pPr>
      <w:r>
        <w:rPr>
          <w:rFonts w:ascii="Times New Roman" w:hAnsi="Times New Roman"/>
        </w:rPr>
        <w:t>Le tableau de l’annexe B réunit la description de</w:t>
      </w:r>
      <w:r w:rsidR="001074F7">
        <w:rPr>
          <w:rFonts w:ascii="Times New Roman" w:hAnsi="Times New Roman"/>
        </w:rPr>
        <w:t xml:space="preserve"> tous le</w:t>
      </w:r>
      <w:r>
        <w:rPr>
          <w:rFonts w:ascii="Times New Roman" w:hAnsi="Times New Roman"/>
        </w:rPr>
        <w:t>s niveaux d’emballage OTAN.</w:t>
      </w:r>
    </w:p>
    <w:p w:rsidR="00505B1E" w:rsidRPr="003516EE" w:rsidRDefault="001C1460" w:rsidP="00505B1E">
      <w:pPr>
        <w:pStyle w:val="Titre2"/>
        <w:rPr>
          <w:rFonts w:ascii="Times New Roman" w:hAnsi="Times New Roman"/>
        </w:rPr>
      </w:pPr>
      <w:bookmarkStart w:id="72" w:name="_Toc421711753"/>
      <w:r w:rsidRPr="003516EE">
        <w:rPr>
          <w:rFonts w:ascii="Times New Roman" w:hAnsi="Times New Roman"/>
        </w:rPr>
        <w:t>Correspondances entre classifications</w:t>
      </w:r>
      <w:bookmarkEnd w:id="71"/>
      <w:bookmarkEnd w:id="72"/>
    </w:p>
    <w:p w:rsidR="00E00644" w:rsidRPr="00E00644" w:rsidRDefault="00E00644" w:rsidP="00E00644">
      <w:pPr>
        <w:pStyle w:val="Titre3"/>
        <w:rPr>
          <w:rFonts w:ascii="Times New Roman" w:hAnsi="Times New Roman"/>
        </w:rPr>
      </w:pPr>
      <w:bookmarkStart w:id="73" w:name="_Toc421711754"/>
      <w:r w:rsidRPr="00E00644">
        <w:rPr>
          <w:rFonts w:ascii="Times New Roman" w:hAnsi="Times New Roman"/>
        </w:rPr>
        <w:t>Correspondances avec les processus industriels</w:t>
      </w:r>
      <w:bookmarkEnd w:id="73"/>
    </w:p>
    <w:p w:rsidR="008B62A3" w:rsidRDefault="00264F74" w:rsidP="00505B1E">
      <w:pPr>
        <w:pStyle w:val="ParagrapheModle"/>
        <w:rPr>
          <w:rFonts w:ascii="Times New Roman" w:hAnsi="Times New Roman"/>
        </w:rPr>
      </w:pPr>
      <w:r>
        <w:rPr>
          <w:rFonts w:ascii="Times New Roman" w:hAnsi="Times New Roman"/>
        </w:rPr>
        <w:t>A titre indicatif, d</w:t>
      </w:r>
      <w:r w:rsidR="00E00644" w:rsidRPr="003516EE">
        <w:rPr>
          <w:rFonts w:ascii="Times New Roman" w:hAnsi="Times New Roman"/>
        </w:rPr>
        <w:t>es tables de correspondances avec la classification établie par le syndicat de l’emballage industriel et de la logistique associée (SEILA) sont données en annexe C.</w:t>
      </w:r>
      <w:r w:rsidR="0000069F">
        <w:rPr>
          <w:rFonts w:ascii="Times New Roman" w:hAnsi="Times New Roman"/>
        </w:rPr>
        <w:t xml:space="preserve"> </w:t>
      </w:r>
    </w:p>
    <w:p w:rsidR="008B62A3" w:rsidRDefault="008B62A3" w:rsidP="00505B1E">
      <w:pPr>
        <w:pStyle w:val="ParagrapheModle"/>
        <w:rPr>
          <w:rFonts w:ascii="Times New Roman" w:hAnsi="Times New Roman"/>
        </w:rPr>
      </w:pPr>
      <w:r>
        <w:rPr>
          <w:rFonts w:ascii="Times New Roman" w:hAnsi="Times New Roman"/>
        </w:rPr>
        <w:t>Le</w:t>
      </w:r>
      <w:r w:rsidR="0083399F">
        <w:rPr>
          <w:rFonts w:ascii="Times New Roman" w:hAnsi="Times New Roman"/>
        </w:rPr>
        <w:t>s</w:t>
      </w:r>
      <w:r>
        <w:rPr>
          <w:rFonts w:ascii="Times New Roman" w:hAnsi="Times New Roman"/>
        </w:rPr>
        <w:t xml:space="preserve"> tableau</w:t>
      </w:r>
      <w:r w:rsidR="0083399F">
        <w:rPr>
          <w:rFonts w:ascii="Times New Roman" w:hAnsi="Times New Roman"/>
        </w:rPr>
        <w:t>x</w:t>
      </w:r>
      <w:r>
        <w:rPr>
          <w:rFonts w:ascii="Times New Roman" w:hAnsi="Times New Roman"/>
        </w:rPr>
        <w:t xml:space="preserve"> C-1 </w:t>
      </w:r>
      <w:r w:rsidR="0083399F">
        <w:rPr>
          <w:rFonts w:ascii="Times New Roman" w:hAnsi="Times New Roman"/>
        </w:rPr>
        <w:t xml:space="preserve">et C-2 </w:t>
      </w:r>
      <w:r>
        <w:rPr>
          <w:rFonts w:ascii="Times New Roman" w:hAnsi="Times New Roman"/>
        </w:rPr>
        <w:t>compare</w:t>
      </w:r>
      <w:r w:rsidR="0083399F">
        <w:rPr>
          <w:rFonts w:ascii="Times New Roman" w:hAnsi="Times New Roman"/>
        </w:rPr>
        <w:t>nt</w:t>
      </w:r>
      <w:r>
        <w:rPr>
          <w:rFonts w:ascii="Times New Roman" w:hAnsi="Times New Roman"/>
        </w:rPr>
        <w:t xml:space="preserve"> les méthodes SEILA à celles de la norme déclassée GAM EMB</w:t>
      </w:r>
      <w:r w:rsidR="004332FD">
        <w:rPr>
          <w:rFonts w:ascii="Times New Roman" w:hAnsi="Times New Roman"/>
        </w:rPr>
        <w:t xml:space="preserve"> </w:t>
      </w:r>
      <w:r>
        <w:rPr>
          <w:rFonts w:ascii="Times New Roman" w:hAnsi="Times New Roman"/>
        </w:rPr>
        <w:t xml:space="preserve">1 </w:t>
      </w:r>
      <w:r w:rsidR="0083399F">
        <w:rPr>
          <w:rFonts w:ascii="Times New Roman" w:hAnsi="Times New Roman"/>
        </w:rPr>
        <w:t xml:space="preserve">qui peut être </w:t>
      </w:r>
      <w:r>
        <w:rPr>
          <w:rFonts w:ascii="Times New Roman" w:hAnsi="Times New Roman"/>
        </w:rPr>
        <w:t>utilisée pour les matériels en maintenance.</w:t>
      </w:r>
    </w:p>
    <w:p w:rsidR="008B62A3" w:rsidRDefault="0083399F" w:rsidP="00505B1E">
      <w:pPr>
        <w:pStyle w:val="ParagrapheModle"/>
        <w:rPr>
          <w:rFonts w:ascii="Times New Roman" w:hAnsi="Times New Roman"/>
        </w:rPr>
      </w:pPr>
      <w:r>
        <w:rPr>
          <w:rFonts w:ascii="Times New Roman" w:hAnsi="Times New Roman"/>
        </w:rPr>
        <w:t>Le</w:t>
      </w:r>
      <w:r w:rsidR="00FC4899">
        <w:rPr>
          <w:rFonts w:ascii="Times New Roman" w:hAnsi="Times New Roman"/>
        </w:rPr>
        <w:t>s</w:t>
      </w:r>
      <w:r>
        <w:rPr>
          <w:rFonts w:ascii="Times New Roman" w:hAnsi="Times New Roman"/>
        </w:rPr>
        <w:t xml:space="preserve"> tableau</w:t>
      </w:r>
      <w:r w:rsidR="00FC4899">
        <w:rPr>
          <w:rFonts w:ascii="Times New Roman" w:hAnsi="Times New Roman"/>
        </w:rPr>
        <w:t>x</w:t>
      </w:r>
      <w:r>
        <w:rPr>
          <w:rFonts w:ascii="Times New Roman" w:hAnsi="Times New Roman"/>
        </w:rPr>
        <w:t xml:space="preserve"> C3 </w:t>
      </w:r>
      <w:r w:rsidR="00FC4899">
        <w:rPr>
          <w:rFonts w:ascii="Times New Roman" w:hAnsi="Times New Roman"/>
        </w:rPr>
        <w:t xml:space="preserve">à C6 </w:t>
      </w:r>
      <w:r>
        <w:rPr>
          <w:rFonts w:ascii="Times New Roman" w:hAnsi="Times New Roman"/>
        </w:rPr>
        <w:t>détaille</w:t>
      </w:r>
      <w:r w:rsidR="00FC4899">
        <w:rPr>
          <w:rFonts w:ascii="Times New Roman" w:hAnsi="Times New Roman"/>
        </w:rPr>
        <w:t>nt</w:t>
      </w:r>
      <w:r>
        <w:rPr>
          <w:rFonts w:ascii="Times New Roman" w:hAnsi="Times New Roman"/>
        </w:rPr>
        <w:t xml:space="preserve"> les protections SEILA par niveau OTAN d’emballage.</w:t>
      </w:r>
    </w:p>
    <w:p w:rsidR="00FC33C8" w:rsidRPr="003516EE" w:rsidRDefault="00FC33C8" w:rsidP="00FC33C8">
      <w:pPr>
        <w:pStyle w:val="Titre3"/>
        <w:rPr>
          <w:rFonts w:ascii="Times New Roman" w:hAnsi="Times New Roman"/>
        </w:rPr>
      </w:pPr>
      <w:bookmarkStart w:id="74" w:name="_Toc421711755"/>
      <w:r w:rsidRPr="003516EE">
        <w:rPr>
          <w:rFonts w:ascii="Times New Roman" w:hAnsi="Times New Roman"/>
        </w:rPr>
        <w:t xml:space="preserve">Correspondances </w:t>
      </w:r>
      <w:r w:rsidR="00E00644">
        <w:rPr>
          <w:rFonts w:ascii="Times New Roman" w:hAnsi="Times New Roman"/>
        </w:rPr>
        <w:t>niveaux OTAN – Classes GAM EMB 1</w:t>
      </w:r>
      <w:bookmarkEnd w:id="74"/>
    </w:p>
    <w:p w:rsidR="000722B4" w:rsidRDefault="000722B4" w:rsidP="000722B4"/>
    <w:p w:rsidR="00E00644" w:rsidRPr="000722B4" w:rsidRDefault="00E00644" w:rsidP="001F5A23">
      <w:pPr>
        <w:jc w:val="both"/>
        <w:rPr>
          <w:rFonts w:ascii="Times New Roman" w:hAnsi="Times New Roman"/>
          <w:sz w:val="22"/>
          <w:szCs w:val="22"/>
        </w:rPr>
      </w:pPr>
      <w:r w:rsidRPr="000722B4">
        <w:rPr>
          <w:rFonts w:ascii="Times New Roman" w:hAnsi="Times New Roman"/>
          <w:sz w:val="22"/>
          <w:szCs w:val="22"/>
        </w:rPr>
        <w:t xml:space="preserve">Une table de correspondance permettant de rapprocher les niveaux OTAN et les classes d’emballage définies par la norme GAM EMB 1 est donnée en annexe E. Ces classes ne doivent plus être utilisées en  termes d’exigences pour les nouveaux contrats. </w:t>
      </w:r>
    </w:p>
    <w:p w:rsidR="001D3330" w:rsidRDefault="00B27983" w:rsidP="00505B1E">
      <w:pPr>
        <w:pStyle w:val="ParagrapheModle"/>
        <w:rPr>
          <w:rFonts w:ascii="Times New Roman" w:hAnsi="Times New Roman"/>
        </w:rPr>
      </w:pPr>
      <w:r>
        <w:rPr>
          <w:rFonts w:ascii="Times New Roman" w:hAnsi="Times New Roman"/>
        </w:rPr>
        <w:t>A titre indicatif, l</w:t>
      </w:r>
      <w:r w:rsidR="001D3330" w:rsidRPr="003516EE">
        <w:rPr>
          <w:rFonts w:ascii="Times New Roman" w:hAnsi="Times New Roman"/>
        </w:rPr>
        <w:t>e tab</w:t>
      </w:r>
      <w:r w:rsidR="0011436A" w:rsidRPr="003516EE">
        <w:rPr>
          <w:rFonts w:ascii="Times New Roman" w:hAnsi="Times New Roman"/>
        </w:rPr>
        <w:t xml:space="preserve">leau </w:t>
      </w:r>
      <w:r w:rsidR="00CB40B6" w:rsidRPr="003516EE">
        <w:rPr>
          <w:rFonts w:ascii="Times New Roman" w:hAnsi="Times New Roman"/>
        </w:rPr>
        <w:t xml:space="preserve">2 </w:t>
      </w:r>
      <w:r w:rsidR="0011436A" w:rsidRPr="003516EE">
        <w:rPr>
          <w:rFonts w:ascii="Times New Roman" w:hAnsi="Times New Roman"/>
        </w:rPr>
        <w:t xml:space="preserve">présente </w:t>
      </w:r>
      <w:r w:rsidR="003D5786" w:rsidRPr="003516EE">
        <w:rPr>
          <w:rFonts w:ascii="Times New Roman" w:hAnsi="Times New Roman"/>
        </w:rPr>
        <w:t>les correspondances</w:t>
      </w:r>
      <w:r w:rsidR="009F7ECC" w:rsidRPr="003516EE">
        <w:rPr>
          <w:rFonts w:ascii="Times New Roman" w:hAnsi="Times New Roman"/>
        </w:rPr>
        <w:t xml:space="preserve"> pour les </w:t>
      </w:r>
      <w:r w:rsidR="002543A2" w:rsidRPr="003516EE">
        <w:rPr>
          <w:rFonts w:ascii="Times New Roman" w:hAnsi="Times New Roman"/>
        </w:rPr>
        <w:t xml:space="preserve">deux </w:t>
      </w:r>
      <w:r w:rsidR="009F7ECC" w:rsidRPr="003516EE">
        <w:rPr>
          <w:rFonts w:ascii="Times New Roman" w:hAnsi="Times New Roman"/>
        </w:rPr>
        <w:t xml:space="preserve">niveaux </w:t>
      </w:r>
      <w:r w:rsidR="00CB40B6" w:rsidRPr="003516EE">
        <w:rPr>
          <w:rFonts w:ascii="Times New Roman" w:hAnsi="Times New Roman"/>
        </w:rPr>
        <w:t xml:space="preserve">d’emballage </w:t>
      </w:r>
      <w:r w:rsidR="009F7ECC" w:rsidRPr="003516EE">
        <w:rPr>
          <w:rFonts w:ascii="Times New Roman" w:hAnsi="Times New Roman"/>
        </w:rPr>
        <w:t>les plus utilisés</w:t>
      </w:r>
      <w:r w:rsidR="00651E6C" w:rsidRPr="003516EE">
        <w:rPr>
          <w:rFonts w:ascii="Times New Roman" w:hAnsi="Times New Roman"/>
        </w:rPr>
        <w:t>.</w:t>
      </w:r>
    </w:p>
    <w:p w:rsidR="001C6840" w:rsidRDefault="001C6840" w:rsidP="00CB40B6">
      <w:pPr>
        <w:pStyle w:val="ParagrapheModle"/>
        <w:spacing w:before="360"/>
        <w:jc w:val="center"/>
        <w:rPr>
          <w:rFonts w:ascii="Times New Roman" w:hAnsi="Times New Roman"/>
        </w:rPr>
      </w:pPr>
    </w:p>
    <w:p w:rsidR="001C6840" w:rsidRDefault="001C6840" w:rsidP="00CB40B6">
      <w:pPr>
        <w:pStyle w:val="ParagrapheModle"/>
        <w:spacing w:before="360"/>
        <w:jc w:val="center"/>
        <w:rPr>
          <w:rFonts w:ascii="Times New Roman" w:hAnsi="Times New Roman"/>
        </w:rPr>
      </w:pPr>
    </w:p>
    <w:p w:rsidR="001C6840" w:rsidRDefault="001C6840" w:rsidP="00CB40B6">
      <w:pPr>
        <w:pStyle w:val="ParagrapheModle"/>
        <w:spacing w:before="360"/>
        <w:jc w:val="center"/>
        <w:rPr>
          <w:rFonts w:ascii="Times New Roman" w:hAnsi="Times New Roman"/>
        </w:rPr>
      </w:pPr>
    </w:p>
    <w:p w:rsidR="00CB40B6" w:rsidRPr="003516EE" w:rsidRDefault="00CB40B6" w:rsidP="00CB40B6">
      <w:pPr>
        <w:pStyle w:val="ParagrapheModle"/>
        <w:spacing w:before="360"/>
        <w:jc w:val="center"/>
        <w:rPr>
          <w:rFonts w:ascii="Times New Roman" w:hAnsi="Times New Roman"/>
          <w:b/>
        </w:rPr>
      </w:pPr>
      <w:r w:rsidRPr="003516EE">
        <w:rPr>
          <w:rFonts w:ascii="Times New Roman" w:hAnsi="Times New Roman"/>
        </w:rPr>
        <w:lastRenderedPageBreak/>
        <w:t>Tableau 2</w:t>
      </w:r>
      <w:r w:rsidR="00DB63EB">
        <w:rPr>
          <w:rFonts w:ascii="Times New Roman" w:hAnsi="Times New Roman"/>
        </w:rPr>
        <w:t xml:space="preserve"> Niveaux d’emballage courants</w:t>
      </w:r>
    </w:p>
    <w:p w:rsidR="001C6840" w:rsidRDefault="001C6840" w:rsidP="00505B1E">
      <w:pPr>
        <w:pStyle w:val="ParagrapheModle"/>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4"/>
        <w:gridCol w:w="1479"/>
        <w:gridCol w:w="1382"/>
        <w:gridCol w:w="5529"/>
      </w:tblGrid>
      <w:tr w:rsidR="006E735F" w:rsidRPr="003516EE" w:rsidTr="00040D9F">
        <w:trPr>
          <w:jc w:val="center"/>
        </w:trPr>
        <w:tc>
          <w:tcPr>
            <w:tcW w:w="1464" w:type="dxa"/>
            <w:shd w:val="clear" w:color="auto" w:fill="auto"/>
          </w:tcPr>
          <w:p w:rsidR="006E735F" w:rsidRPr="00BC0683" w:rsidRDefault="006E735F" w:rsidP="00BC0683">
            <w:pPr>
              <w:pStyle w:val="ParagrapheModle"/>
              <w:jc w:val="center"/>
              <w:rPr>
                <w:rFonts w:ascii="Times New Roman" w:hAnsi="Times New Roman"/>
                <w:b/>
              </w:rPr>
            </w:pPr>
            <w:r w:rsidRPr="00BC0683">
              <w:rPr>
                <w:rFonts w:ascii="Times New Roman" w:hAnsi="Times New Roman"/>
              </w:rPr>
              <w:t>Niveau OTAN</w:t>
            </w:r>
          </w:p>
        </w:tc>
        <w:tc>
          <w:tcPr>
            <w:tcW w:w="1479" w:type="dxa"/>
            <w:shd w:val="clear" w:color="auto" w:fill="auto"/>
          </w:tcPr>
          <w:p w:rsidR="004332FD" w:rsidRDefault="00BB6BE7" w:rsidP="00BC0683">
            <w:pPr>
              <w:pStyle w:val="ParagrapheModle"/>
              <w:jc w:val="center"/>
              <w:rPr>
                <w:rFonts w:ascii="Times New Roman" w:hAnsi="Times New Roman"/>
              </w:rPr>
            </w:pPr>
            <w:r w:rsidRPr="00BC0683">
              <w:rPr>
                <w:rFonts w:ascii="Times New Roman" w:hAnsi="Times New Roman"/>
              </w:rPr>
              <w:t xml:space="preserve">Classe </w:t>
            </w:r>
            <w:r w:rsidR="006E735F" w:rsidRPr="00BC0683">
              <w:rPr>
                <w:rFonts w:ascii="Times New Roman" w:hAnsi="Times New Roman"/>
              </w:rPr>
              <w:t xml:space="preserve">GAM </w:t>
            </w:r>
          </w:p>
          <w:p w:rsidR="006E735F" w:rsidRPr="00BC0683" w:rsidRDefault="00BB6BE7" w:rsidP="00E45A28">
            <w:pPr>
              <w:pStyle w:val="ParagrapheModle"/>
              <w:spacing w:before="0"/>
              <w:jc w:val="center"/>
              <w:rPr>
                <w:rFonts w:ascii="Times New Roman" w:hAnsi="Times New Roman"/>
                <w:b/>
              </w:rPr>
            </w:pPr>
            <w:r w:rsidRPr="00BC0683">
              <w:rPr>
                <w:rFonts w:ascii="Times New Roman" w:hAnsi="Times New Roman"/>
              </w:rPr>
              <w:t>E</w:t>
            </w:r>
            <w:r w:rsidR="006E735F" w:rsidRPr="00BC0683">
              <w:rPr>
                <w:rFonts w:ascii="Times New Roman" w:hAnsi="Times New Roman"/>
              </w:rPr>
              <w:t>MB</w:t>
            </w:r>
            <w:r w:rsidR="004332FD">
              <w:rPr>
                <w:rFonts w:ascii="Times New Roman" w:hAnsi="Times New Roman"/>
              </w:rPr>
              <w:t xml:space="preserve"> </w:t>
            </w:r>
            <w:r w:rsidR="005009C5" w:rsidRPr="00BC0683">
              <w:rPr>
                <w:rFonts w:ascii="Times New Roman" w:hAnsi="Times New Roman"/>
              </w:rPr>
              <w:t>1</w:t>
            </w:r>
          </w:p>
        </w:tc>
        <w:tc>
          <w:tcPr>
            <w:tcW w:w="1382" w:type="dxa"/>
            <w:shd w:val="clear" w:color="auto" w:fill="auto"/>
          </w:tcPr>
          <w:p w:rsidR="006E735F" w:rsidRPr="00BC0683" w:rsidRDefault="0008638A" w:rsidP="00BC0683">
            <w:pPr>
              <w:pStyle w:val="ParagrapheModle"/>
              <w:jc w:val="center"/>
              <w:rPr>
                <w:rFonts w:ascii="Times New Roman" w:hAnsi="Times New Roman"/>
                <w:b/>
              </w:rPr>
            </w:pPr>
            <w:r w:rsidRPr="00BC0683">
              <w:rPr>
                <w:rFonts w:ascii="Times New Roman" w:hAnsi="Times New Roman"/>
              </w:rPr>
              <w:t xml:space="preserve">Protection </w:t>
            </w:r>
            <w:r w:rsidR="006E735F" w:rsidRPr="00BC0683">
              <w:rPr>
                <w:rFonts w:ascii="Times New Roman" w:hAnsi="Times New Roman"/>
              </w:rPr>
              <w:t>SEILA</w:t>
            </w:r>
          </w:p>
        </w:tc>
        <w:tc>
          <w:tcPr>
            <w:tcW w:w="5529" w:type="dxa"/>
            <w:shd w:val="clear" w:color="auto" w:fill="auto"/>
          </w:tcPr>
          <w:p w:rsidR="006E735F" w:rsidRPr="00BC0683" w:rsidRDefault="006E735F" w:rsidP="00BC0683">
            <w:pPr>
              <w:pStyle w:val="ParagrapheModle"/>
              <w:jc w:val="center"/>
              <w:rPr>
                <w:rFonts w:ascii="Times New Roman" w:hAnsi="Times New Roman"/>
                <w:b/>
              </w:rPr>
            </w:pPr>
            <w:r w:rsidRPr="00BC0683">
              <w:rPr>
                <w:rFonts w:ascii="Times New Roman" w:hAnsi="Times New Roman"/>
              </w:rPr>
              <w:t>Observations</w:t>
            </w:r>
          </w:p>
        </w:tc>
      </w:tr>
      <w:tr w:rsidR="006E735F" w:rsidRPr="003516EE" w:rsidTr="00040D9F">
        <w:trPr>
          <w:jc w:val="center"/>
        </w:trPr>
        <w:tc>
          <w:tcPr>
            <w:tcW w:w="1464" w:type="dxa"/>
            <w:shd w:val="clear" w:color="auto" w:fill="auto"/>
            <w:vAlign w:val="center"/>
          </w:tcPr>
          <w:p w:rsidR="006E735F" w:rsidRPr="00BC0683" w:rsidRDefault="006E735F" w:rsidP="00CD223F">
            <w:pPr>
              <w:pStyle w:val="ParagrapheModle"/>
              <w:jc w:val="center"/>
              <w:rPr>
                <w:rFonts w:ascii="Times New Roman" w:hAnsi="Times New Roman"/>
                <w:b/>
              </w:rPr>
            </w:pPr>
            <w:r w:rsidRPr="00BC0683">
              <w:rPr>
                <w:rFonts w:ascii="Times New Roman" w:hAnsi="Times New Roman"/>
              </w:rPr>
              <w:t>2</w:t>
            </w:r>
          </w:p>
        </w:tc>
        <w:tc>
          <w:tcPr>
            <w:tcW w:w="1479" w:type="dxa"/>
            <w:shd w:val="clear" w:color="auto" w:fill="auto"/>
            <w:vAlign w:val="center"/>
          </w:tcPr>
          <w:p w:rsidR="006E735F" w:rsidRPr="00BC0683" w:rsidRDefault="006E735F" w:rsidP="00CD223F">
            <w:pPr>
              <w:pStyle w:val="ParagrapheModle"/>
              <w:jc w:val="center"/>
              <w:rPr>
                <w:rFonts w:ascii="Times New Roman" w:hAnsi="Times New Roman"/>
                <w:b/>
              </w:rPr>
            </w:pPr>
            <w:r w:rsidRPr="00BC0683">
              <w:rPr>
                <w:rFonts w:ascii="Times New Roman" w:hAnsi="Times New Roman"/>
              </w:rPr>
              <w:t>C2</w:t>
            </w:r>
          </w:p>
        </w:tc>
        <w:tc>
          <w:tcPr>
            <w:tcW w:w="1382" w:type="dxa"/>
            <w:shd w:val="clear" w:color="auto" w:fill="auto"/>
            <w:vAlign w:val="center"/>
          </w:tcPr>
          <w:p w:rsidR="006E735F" w:rsidRPr="00BC0683" w:rsidRDefault="006E735F" w:rsidP="00FB23DD">
            <w:pPr>
              <w:pStyle w:val="ParagrapheModle"/>
              <w:jc w:val="center"/>
              <w:rPr>
                <w:rFonts w:ascii="Times New Roman" w:hAnsi="Times New Roman"/>
                <w:b/>
              </w:rPr>
            </w:pPr>
            <w:r w:rsidRPr="00BC0683">
              <w:rPr>
                <w:rFonts w:ascii="Times New Roman" w:hAnsi="Times New Roman"/>
              </w:rPr>
              <w:t>Cf</w:t>
            </w:r>
            <w:r w:rsidR="00A66D00" w:rsidRPr="00BC0683">
              <w:rPr>
                <w:rFonts w:ascii="Times New Roman" w:hAnsi="Times New Roman"/>
              </w:rPr>
              <w:t>.</w:t>
            </w:r>
            <w:r w:rsidRPr="00BC0683">
              <w:rPr>
                <w:rFonts w:ascii="Times New Roman" w:hAnsi="Times New Roman"/>
              </w:rPr>
              <w:t xml:space="preserve"> annexe </w:t>
            </w:r>
            <w:r w:rsidR="008D3E85" w:rsidRPr="00BC0683">
              <w:rPr>
                <w:rFonts w:ascii="Times New Roman" w:hAnsi="Times New Roman"/>
              </w:rPr>
              <w:t>C</w:t>
            </w:r>
          </w:p>
        </w:tc>
        <w:tc>
          <w:tcPr>
            <w:tcW w:w="5529" w:type="dxa"/>
            <w:shd w:val="clear" w:color="auto" w:fill="auto"/>
          </w:tcPr>
          <w:p w:rsidR="006E735F" w:rsidRPr="00BC0683" w:rsidRDefault="006E735F" w:rsidP="001D3330">
            <w:pPr>
              <w:pStyle w:val="ParagrapheModle"/>
              <w:rPr>
                <w:rFonts w:ascii="Times New Roman" w:hAnsi="Times New Roman"/>
                <w:b/>
              </w:rPr>
            </w:pPr>
            <w:r w:rsidRPr="00BC0683">
              <w:rPr>
                <w:rFonts w:ascii="Times New Roman" w:hAnsi="Times New Roman"/>
              </w:rPr>
              <w:t>Matériel dont la protection nécessite une barrière étanche à l’eau et à la vapeur d’eau.</w:t>
            </w:r>
          </w:p>
          <w:p w:rsidR="006E735F" w:rsidRPr="00BC0683" w:rsidRDefault="006E735F" w:rsidP="001D3330">
            <w:pPr>
              <w:pStyle w:val="ParagrapheModle"/>
              <w:rPr>
                <w:rFonts w:ascii="Times New Roman" w:hAnsi="Times New Roman"/>
                <w:b/>
              </w:rPr>
            </w:pPr>
            <w:r w:rsidRPr="00BC0683">
              <w:rPr>
                <w:rFonts w:ascii="Times New Roman" w:hAnsi="Times New Roman"/>
              </w:rPr>
              <w:t>Matériel, stocké en région Europe, susceptible d’être soumis à des conditions climatiques sévères, sous abri, et une durée de stockage supérieure à 2 années, avec contrôle des états des emballages en cas de prolongation.</w:t>
            </w:r>
          </w:p>
          <w:p w:rsidR="006E735F" w:rsidRPr="00BC0683" w:rsidRDefault="006E735F" w:rsidP="001D3330">
            <w:pPr>
              <w:pStyle w:val="ParagrapheModle"/>
              <w:rPr>
                <w:rFonts w:ascii="Times New Roman" w:hAnsi="Times New Roman"/>
                <w:b/>
              </w:rPr>
            </w:pPr>
            <w:r w:rsidRPr="00BC0683">
              <w:rPr>
                <w:rFonts w:ascii="Times New Roman" w:hAnsi="Times New Roman"/>
              </w:rPr>
              <w:t>Matériels soumis à des risques courants de manutention et de transport.</w:t>
            </w:r>
          </w:p>
        </w:tc>
      </w:tr>
      <w:tr w:rsidR="006E735F" w:rsidRPr="003516EE" w:rsidTr="00040D9F">
        <w:trPr>
          <w:jc w:val="center"/>
        </w:trPr>
        <w:tc>
          <w:tcPr>
            <w:tcW w:w="1464" w:type="dxa"/>
            <w:shd w:val="clear" w:color="auto" w:fill="auto"/>
            <w:vAlign w:val="center"/>
          </w:tcPr>
          <w:p w:rsidR="006E735F" w:rsidRPr="00FB23DD" w:rsidRDefault="006E735F" w:rsidP="00CD223F">
            <w:pPr>
              <w:pStyle w:val="ParagrapheModle"/>
              <w:jc w:val="center"/>
              <w:rPr>
                <w:rFonts w:ascii="Times New Roman" w:hAnsi="Times New Roman"/>
              </w:rPr>
            </w:pPr>
            <w:r w:rsidRPr="00BC0683">
              <w:rPr>
                <w:rFonts w:ascii="Times New Roman" w:hAnsi="Times New Roman"/>
              </w:rPr>
              <w:t>3</w:t>
            </w:r>
          </w:p>
        </w:tc>
        <w:tc>
          <w:tcPr>
            <w:tcW w:w="1479" w:type="dxa"/>
            <w:shd w:val="clear" w:color="auto" w:fill="auto"/>
            <w:vAlign w:val="center"/>
          </w:tcPr>
          <w:p w:rsidR="006E735F" w:rsidRPr="00FB23DD" w:rsidRDefault="006E735F" w:rsidP="00CD223F">
            <w:pPr>
              <w:pStyle w:val="ParagrapheModle"/>
              <w:jc w:val="center"/>
              <w:rPr>
                <w:rFonts w:ascii="Times New Roman" w:hAnsi="Times New Roman"/>
              </w:rPr>
            </w:pPr>
            <w:r w:rsidRPr="00BC0683">
              <w:rPr>
                <w:rFonts w:ascii="Times New Roman" w:hAnsi="Times New Roman"/>
              </w:rPr>
              <w:t>B2</w:t>
            </w:r>
          </w:p>
        </w:tc>
        <w:tc>
          <w:tcPr>
            <w:tcW w:w="1382" w:type="dxa"/>
            <w:shd w:val="clear" w:color="auto" w:fill="auto"/>
            <w:vAlign w:val="center"/>
          </w:tcPr>
          <w:p w:rsidR="006E735F" w:rsidRPr="00FB23DD" w:rsidRDefault="006E735F" w:rsidP="00FB23DD">
            <w:pPr>
              <w:pStyle w:val="ParagrapheModle"/>
              <w:jc w:val="center"/>
              <w:rPr>
                <w:rFonts w:ascii="Times New Roman" w:hAnsi="Times New Roman"/>
              </w:rPr>
            </w:pPr>
            <w:r w:rsidRPr="00BC0683">
              <w:rPr>
                <w:rFonts w:ascii="Times New Roman" w:hAnsi="Times New Roman"/>
              </w:rPr>
              <w:t>Cf</w:t>
            </w:r>
            <w:r w:rsidR="00A66D00" w:rsidRPr="00BC0683">
              <w:rPr>
                <w:rFonts w:ascii="Times New Roman" w:hAnsi="Times New Roman"/>
              </w:rPr>
              <w:t>.</w:t>
            </w:r>
            <w:r w:rsidRPr="00BC0683">
              <w:rPr>
                <w:rFonts w:ascii="Times New Roman" w:hAnsi="Times New Roman"/>
              </w:rPr>
              <w:t xml:space="preserve"> annexe </w:t>
            </w:r>
            <w:r w:rsidR="008D3E85" w:rsidRPr="00BC0683">
              <w:rPr>
                <w:rFonts w:ascii="Times New Roman" w:hAnsi="Times New Roman"/>
              </w:rPr>
              <w:t>C</w:t>
            </w:r>
          </w:p>
        </w:tc>
        <w:tc>
          <w:tcPr>
            <w:tcW w:w="5529" w:type="dxa"/>
            <w:shd w:val="clear" w:color="auto" w:fill="auto"/>
          </w:tcPr>
          <w:p w:rsidR="006E735F" w:rsidRPr="00BC0683" w:rsidRDefault="006E735F" w:rsidP="001D3330">
            <w:pPr>
              <w:pStyle w:val="ParagrapheModle"/>
              <w:rPr>
                <w:rFonts w:ascii="Times New Roman" w:hAnsi="Times New Roman"/>
                <w:b/>
              </w:rPr>
            </w:pPr>
            <w:r w:rsidRPr="00BC0683">
              <w:rPr>
                <w:rFonts w:ascii="Times New Roman" w:hAnsi="Times New Roman"/>
              </w:rPr>
              <w:t>Matériel dont la protection nécessite une barrière étanche à l’eau.</w:t>
            </w:r>
          </w:p>
          <w:p w:rsidR="006E735F" w:rsidRPr="00BC0683" w:rsidRDefault="006E735F" w:rsidP="001D3330">
            <w:pPr>
              <w:pStyle w:val="ParagrapheModle"/>
              <w:rPr>
                <w:rFonts w:ascii="Times New Roman" w:hAnsi="Times New Roman"/>
                <w:b/>
              </w:rPr>
            </w:pPr>
            <w:r w:rsidRPr="00BC0683">
              <w:rPr>
                <w:rFonts w:ascii="Times New Roman" w:hAnsi="Times New Roman"/>
              </w:rPr>
              <w:t xml:space="preserve">Matériel non sensible à la corrosion, stocké en climat métropolitain, sous abri </w:t>
            </w:r>
            <w:r w:rsidR="00E22691" w:rsidRPr="00BC0683">
              <w:rPr>
                <w:rFonts w:ascii="Times New Roman" w:hAnsi="Times New Roman"/>
              </w:rPr>
              <w:t>aéré</w:t>
            </w:r>
            <w:r w:rsidRPr="00BC0683">
              <w:rPr>
                <w:rFonts w:ascii="Times New Roman" w:hAnsi="Times New Roman"/>
              </w:rPr>
              <w:t>, et une durée de stockage supérieure à 2 années, avec contrôle des états des emballages en cas de prolongation.</w:t>
            </w:r>
          </w:p>
          <w:p w:rsidR="009C6706" w:rsidRPr="00BC0683" w:rsidRDefault="006E735F" w:rsidP="001D3330">
            <w:pPr>
              <w:pStyle w:val="ParagrapheModle"/>
              <w:rPr>
                <w:rFonts w:ascii="Times New Roman" w:hAnsi="Times New Roman"/>
                <w:b/>
              </w:rPr>
            </w:pPr>
            <w:r w:rsidRPr="00BC0683">
              <w:rPr>
                <w:rFonts w:ascii="Times New Roman" w:hAnsi="Times New Roman"/>
              </w:rPr>
              <w:t>Transport en colis ou en caisse</w:t>
            </w:r>
            <w:r w:rsidR="00A66D00" w:rsidRPr="00BC0683">
              <w:rPr>
                <w:rFonts w:ascii="Times New Roman" w:hAnsi="Times New Roman"/>
              </w:rPr>
              <w:t xml:space="preserve"> avec calage ou protection anti</w:t>
            </w:r>
            <w:r w:rsidRPr="00BC0683">
              <w:rPr>
                <w:rFonts w:ascii="Times New Roman" w:hAnsi="Times New Roman"/>
              </w:rPr>
              <w:t>choc de l’enveloppe.</w:t>
            </w:r>
          </w:p>
        </w:tc>
      </w:tr>
    </w:tbl>
    <w:p w:rsidR="00627670" w:rsidRPr="00270EA5" w:rsidRDefault="00627670" w:rsidP="00627670">
      <w:pPr>
        <w:pStyle w:val="Titre2"/>
        <w:rPr>
          <w:rFonts w:ascii="Times New Roman" w:hAnsi="Times New Roman"/>
        </w:rPr>
      </w:pPr>
      <w:bookmarkStart w:id="75" w:name="_Toc421711756"/>
      <w:r w:rsidRPr="00270EA5">
        <w:rPr>
          <w:rFonts w:ascii="Times New Roman" w:hAnsi="Times New Roman"/>
        </w:rPr>
        <w:t>Principes des méthodes de conditionnement et d’emballage (OTAN)</w:t>
      </w:r>
      <w:bookmarkEnd w:id="75"/>
    </w:p>
    <w:p w:rsidR="00C332E0" w:rsidRPr="00EB6B47" w:rsidRDefault="00627670" w:rsidP="00627670">
      <w:pPr>
        <w:pStyle w:val="ParagrapheModle"/>
        <w:rPr>
          <w:rFonts w:ascii="Times New Roman" w:hAnsi="Times New Roman"/>
        </w:rPr>
      </w:pPr>
      <w:r w:rsidRPr="00EB6B47">
        <w:rPr>
          <w:rFonts w:ascii="Times New Roman" w:hAnsi="Times New Roman"/>
        </w:rPr>
        <w:t xml:space="preserve">Les méthodes de conditionnement et d’emballage OTAN </w:t>
      </w:r>
      <w:r w:rsidR="00CB425E" w:rsidRPr="00EB6B47">
        <w:rPr>
          <w:rFonts w:ascii="Times New Roman" w:hAnsi="Times New Roman"/>
        </w:rPr>
        <w:t xml:space="preserve">du STANAG 4280 </w:t>
      </w:r>
      <w:r w:rsidRPr="00EB6B47">
        <w:rPr>
          <w:rFonts w:ascii="Times New Roman" w:hAnsi="Times New Roman"/>
        </w:rPr>
        <w:t xml:space="preserve">sont classées en 6 catégories variant de 1 à 6 selon une protection croissante qui associe </w:t>
      </w:r>
      <w:r w:rsidR="001B4735" w:rsidRPr="00EB6B47">
        <w:rPr>
          <w:rFonts w:ascii="Times New Roman" w:hAnsi="Times New Roman"/>
        </w:rPr>
        <w:t xml:space="preserve">des </w:t>
      </w:r>
      <w:r w:rsidR="003C1739" w:rsidRPr="00EB6B47">
        <w:rPr>
          <w:rFonts w:ascii="Times New Roman" w:hAnsi="Times New Roman"/>
        </w:rPr>
        <w:t>protection</w:t>
      </w:r>
      <w:r w:rsidR="001B4735" w:rsidRPr="00EB6B47">
        <w:rPr>
          <w:rFonts w:ascii="Times New Roman" w:hAnsi="Times New Roman"/>
        </w:rPr>
        <w:t>s</w:t>
      </w:r>
      <w:r w:rsidRPr="00EB6B47">
        <w:rPr>
          <w:rFonts w:ascii="Times New Roman" w:hAnsi="Times New Roman"/>
        </w:rPr>
        <w:t xml:space="preserve"> climatique et mécanique</w:t>
      </w:r>
      <w:r w:rsidR="003C1739" w:rsidRPr="00EB6B47">
        <w:rPr>
          <w:rFonts w:ascii="Times New Roman" w:hAnsi="Times New Roman"/>
        </w:rPr>
        <w:t>.</w:t>
      </w:r>
      <w:r w:rsidR="00CB425E" w:rsidRPr="00EB6B47">
        <w:rPr>
          <w:rFonts w:ascii="Times New Roman" w:hAnsi="Times New Roman"/>
        </w:rPr>
        <w:t xml:space="preserve"> </w:t>
      </w:r>
    </w:p>
    <w:p w:rsidR="00EB6B47" w:rsidRDefault="00CB425E" w:rsidP="00EB6B47">
      <w:pPr>
        <w:jc w:val="both"/>
        <w:rPr>
          <w:rFonts w:ascii="Times New Roman" w:hAnsi="Times New Roman"/>
          <w:sz w:val="22"/>
          <w:szCs w:val="22"/>
        </w:rPr>
      </w:pPr>
      <w:r w:rsidRPr="00EB6B47">
        <w:rPr>
          <w:rFonts w:ascii="Times New Roman" w:hAnsi="Times New Roman"/>
          <w:sz w:val="22"/>
          <w:szCs w:val="22"/>
        </w:rPr>
        <w:t xml:space="preserve">Les codes de catégories sont une indication complémentaire par rapport aux niveaux d’emballage et sont en correspondance avec la classification SEILA </w:t>
      </w:r>
      <w:r w:rsidR="00957DC7" w:rsidRPr="00EB6B47">
        <w:rPr>
          <w:rFonts w:ascii="Times New Roman" w:hAnsi="Times New Roman"/>
          <w:sz w:val="22"/>
          <w:szCs w:val="22"/>
        </w:rPr>
        <w:t>de</w:t>
      </w:r>
      <w:r w:rsidRPr="00EB6B47">
        <w:rPr>
          <w:rFonts w:ascii="Times New Roman" w:hAnsi="Times New Roman"/>
          <w:sz w:val="22"/>
          <w:szCs w:val="22"/>
        </w:rPr>
        <w:t xml:space="preserve"> l’annexe  C. </w:t>
      </w:r>
      <w:r w:rsidR="009852B4" w:rsidRPr="00EB6B47">
        <w:rPr>
          <w:rFonts w:ascii="Times New Roman" w:hAnsi="Times New Roman"/>
          <w:sz w:val="22"/>
          <w:szCs w:val="22"/>
        </w:rPr>
        <w:t xml:space="preserve">L’annexe G les met </w:t>
      </w:r>
      <w:r w:rsidR="00716089" w:rsidRPr="00EB6B47">
        <w:rPr>
          <w:rFonts w:ascii="Times New Roman" w:hAnsi="Times New Roman"/>
          <w:sz w:val="22"/>
          <w:szCs w:val="22"/>
        </w:rPr>
        <w:t xml:space="preserve">également </w:t>
      </w:r>
      <w:r w:rsidR="009852B4" w:rsidRPr="00EB6B47">
        <w:rPr>
          <w:rFonts w:ascii="Times New Roman" w:hAnsi="Times New Roman"/>
          <w:sz w:val="22"/>
          <w:szCs w:val="22"/>
        </w:rPr>
        <w:t>en correspondance avec les classes de la norme GAM EMB 1</w:t>
      </w:r>
      <w:r w:rsidR="00EB6B47" w:rsidRPr="00EB6B47">
        <w:rPr>
          <w:rFonts w:ascii="Times New Roman" w:hAnsi="Times New Roman"/>
          <w:sz w:val="22"/>
          <w:szCs w:val="22"/>
        </w:rPr>
        <w:t xml:space="preserve">, qui ne doivent plus être utilisées en  termes d’exigences pour les nouveaux contrats. </w:t>
      </w:r>
    </w:p>
    <w:p w:rsidR="00627670" w:rsidRDefault="000F0A30" w:rsidP="00EB6B47">
      <w:pPr>
        <w:pStyle w:val="ParagrapheModle"/>
        <w:jc w:val="center"/>
        <w:rPr>
          <w:rFonts w:ascii="Times New Roman" w:hAnsi="Times New Roman"/>
        </w:rPr>
      </w:pPr>
      <w:r w:rsidRPr="000F0A30">
        <w:rPr>
          <w:rFonts w:ascii="Times New Roman" w:hAnsi="Times New Roman"/>
        </w:rPr>
        <w:t>Tableau 3</w:t>
      </w:r>
      <w:r w:rsidR="00DB63EB">
        <w:rPr>
          <w:rFonts w:ascii="Times New Roman" w:hAnsi="Times New Roman"/>
        </w:rPr>
        <w:t xml:space="preserve"> Principes des méthodes de conditionnement </w:t>
      </w:r>
      <w:r w:rsidR="003A75EF">
        <w:rPr>
          <w:rFonts w:ascii="Times New Roman" w:hAnsi="Times New Roman"/>
        </w:rPr>
        <w:t xml:space="preserve">et </w:t>
      </w:r>
      <w:r w:rsidR="00DB63EB">
        <w:rPr>
          <w:rFonts w:ascii="Times New Roman" w:hAnsi="Times New Roman"/>
        </w:rPr>
        <w:t>emballage</w:t>
      </w:r>
    </w:p>
    <w:p w:rsidR="001C6840" w:rsidRPr="000F0A30" w:rsidRDefault="001C6840" w:rsidP="00EB6B47">
      <w:pPr>
        <w:pStyle w:val="ParagrapheModle"/>
        <w:jc w:val="cente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912"/>
        <w:gridCol w:w="4608"/>
      </w:tblGrid>
      <w:tr w:rsidR="001074F7" w:rsidRPr="001074F7" w:rsidTr="003158E8">
        <w:tc>
          <w:tcPr>
            <w:tcW w:w="4428" w:type="dxa"/>
            <w:vAlign w:val="center"/>
          </w:tcPr>
          <w:p w:rsidR="00627670" w:rsidRPr="001074F7" w:rsidRDefault="00627670" w:rsidP="00BC0683">
            <w:pPr>
              <w:spacing w:before="120" w:after="120"/>
              <w:jc w:val="center"/>
              <w:rPr>
                <w:rFonts w:ascii="Times New Roman" w:hAnsi="Times New Roman"/>
                <w:b/>
                <w:sz w:val="22"/>
                <w:szCs w:val="22"/>
              </w:rPr>
            </w:pPr>
            <w:r w:rsidRPr="001074F7">
              <w:rPr>
                <w:rFonts w:ascii="Times New Roman" w:hAnsi="Times New Roman"/>
                <w:sz w:val="22"/>
                <w:szCs w:val="22"/>
              </w:rPr>
              <w:t>Principes</w:t>
            </w:r>
          </w:p>
        </w:tc>
        <w:tc>
          <w:tcPr>
            <w:tcW w:w="912" w:type="dxa"/>
            <w:vAlign w:val="center"/>
          </w:tcPr>
          <w:p w:rsidR="00627670" w:rsidRPr="001074F7" w:rsidRDefault="00627670" w:rsidP="00BC0683">
            <w:pPr>
              <w:spacing w:before="120" w:after="120"/>
              <w:jc w:val="center"/>
              <w:rPr>
                <w:rFonts w:ascii="Times New Roman" w:hAnsi="Times New Roman"/>
                <w:b/>
                <w:sz w:val="22"/>
                <w:szCs w:val="22"/>
              </w:rPr>
            </w:pPr>
            <w:r w:rsidRPr="001074F7">
              <w:rPr>
                <w:rFonts w:ascii="Times New Roman" w:hAnsi="Times New Roman"/>
                <w:sz w:val="22"/>
                <w:szCs w:val="22"/>
              </w:rPr>
              <w:t>Code</w:t>
            </w:r>
          </w:p>
        </w:tc>
        <w:tc>
          <w:tcPr>
            <w:tcW w:w="4608" w:type="dxa"/>
            <w:vAlign w:val="center"/>
          </w:tcPr>
          <w:p w:rsidR="00627670" w:rsidRPr="001074F7" w:rsidRDefault="001946A6" w:rsidP="00D050B8">
            <w:pPr>
              <w:spacing w:before="120" w:after="120"/>
              <w:jc w:val="center"/>
              <w:rPr>
                <w:rFonts w:ascii="Times New Roman" w:hAnsi="Times New Roman"/>
                <w:b/>
                <w:sz w:val="22"/>
                <w:szCs w:val="22"/>
              </w:rPr>
            </w:pPr>
            <w:r w:rsidRPr="001074F7">
              <w:rPr>
                <w:rFonts w:ascii="Times New Roman" w:hAnsi="Times New Roman"/>
                <w:sz w:val="22"/>
                <w:szCs w:val="22"/>
              </w:rPr>
              <w:t>Méthodes</w:t>
            </w:r>
            <w:r w:rsidR="00B84CA3" w:rsidRPr="001074F7">
              <w:rPr>
                <w:rFonts w:ascii="Times New Roman" w:hAnsi="Times New Roman"/>
                <w:sz w:val="22"/>
                <w:szCs w:val="22"/>
              </w:rPr>
              <w:t xml:space="preserve"> de conditionnement </w:t>
            </w:r>
            <w:r w:rsidR="00D050B8">
              <w:rPr>
                <w:rFonts w:ascii="Times New Roman" w:hAnsi="Times New Roman"/>
                <w:sz w:val="22"/>
                <w:szCs w:val="22"/>
              </w:rPr>
              <w:t>/</w:t>
            </w:r>
            <w:r w:rsidR="00B84CA3" w:rsidRPr="001074F7">
              <w:rPr>
                <w:rFonts w:ascii="Times New Roman" w:hAnsi="Times New Roman"/>
                <w:sz w:val="22"/>
                <w:szCs w:val="22"/>
              </w:rPr>
              <w:t xml:space="preserve"> d’emballage</w:t>
            </w:r>
          </w:p>
        </w:tc>
      </w:tr>
      <w:tr w:rsidR="00627670" w:rsidRPr="002B7E44" w:rsidTr="003158E8">
        <w:trPr>
          <w:trHeight w:val="902"/>
        </w:trPr>
        <w:tc>
          <w:tcPr>
            <w:tcW w:w="4428" w:type="dxa"/>
            <w:vAlign w:val="center"/>
          </w:tcPr>
          <w:p w:rsidR="000A39DA" w:rsidRDefault="0042586C" w:rsidP="00BC0683">
            <w:pPr>
              <w:spacing w:before="120" w:after="120"/>
              <w:jc w:val="both"/>
              <w:rPr>
                <w:rFonts w:ascii="Times New Roman" w:hAnsi="Times New Roman"/>
                <w:sz w:val="22"/>
                <w:szCs w:val="22"/>
              </w:rPr>
            </w:pPr>
            <w:r>
              <w:rPr>
                <w:rFonts w:ascii="Times New Roman" w:hAnsi="Times New Roman"/>
                <w:sz w:val="22"/>
                <w:szCs w:val="22"/>
              </w:rPr>
              <w:t>P</w:t>
            </w:r>
            <w:r w:rsidR="00627670" w:rsidRPr="00BC0683">
              <w:rPr>
                <w:rFonts w:ascii="Times New Roman" w:hAnsi="Times New Roman"/>
                <w:sz w:val="22"/>
                <w:szCs w:val="22"/>
              </w:rPr>
              <w:t xml:space="preserve">as de </w:t>
            </w:r>
            <w:r w:rsidR="000A39DA">
              <w:rPr>
                <w:rFonts w:ascii="Times New Roman" w:hAnsi="Times New Roman"/>
                <w:sz w:val="22"/>
                <w:szCs w:val="22"/>
              </w:rPr>
              <w:t>conditionnement ;</w:t>
            </w:r>
          </w:p>
          <w:p w:rsidR="00627670" w:rsidRPr="00BC0683" w:rsidRDefault="000A39DA" w:rsidP="00BC0683">
            <w:pPr>
              <w:spacing w:before="120" w:after="120"/>
              <w:jc w:val="both"/>
              <w:rPr>
                <w:rFonts w:ascii="Times New Roman" w:hAnsi="Times New Roman"/>
                <w:b/>
                <w:sz w:val="22"/>
                <w:szCs w:val="22"/>
              </w:rPr>
            </w:pPr>
            <w:r>
              <w:rPr>
                <w:rFonts w:ascii="Times New Roman" w:hAnsi="Times New Roman"/>
                <w:sz w:val="22"/>
                <w:szCs w:val="22"/>
              </w:rPr>
              <w:t xml:space="preserve">Pas de </w:t>
            </w:r>
            <w:r w:rsidR="00627670" w:rsidRPr="00BC0683">
              <w:rPr>
                <w:rFonts w:ascii="Times New Roman" w:hAnsi="Times New Roman"/>
                <w:sz w:val="22"/>
                <w:szCs w:val="22"/>
              </w:rPr>
              <w:t>protection climatique ;</w:t>
            </w:r>
          </w:p>
          <w:p w:rsidR="00627670" w:rsidRPr="00BC0683" w:rsidRDefault="0042586C" w:rsidP="00BC0683">
            <w:pPr>
              <w:spacing w:before="120" w:after="120"/>
              <w:jc w:val="both"/>
              <w:rPr>
                <w:rFonts w:ascii="Times New Roman" w:hAnsi="Times New Roman"/>
                <w:b/>
                <w:sz w:val="22"/>
                <w:szCs w:val="22"/>
              </w:rPr>
            </w:pPr>
            <w:r>
              <w:rPr>
                <w:rFonts w:ascii="Times New Roman" w:hAnsi="Times New Roman"/>
                <w:sz w:val="22"/>
                <w:szCs w:val="22"/>
              </w:rPr>
              <w:t>P</w:t>
            </w:r>
            <w:r w:rsidR="00627670" w:rsidRPr="00BC0683">
              <w:rPr>
                <w:rFonts w:ascii="Times New Roman" w:hAnsi="Times New Roman"/>
                <w:sz w:val="22"/>
                <w:szCs w:val="22"/>
              </w:rPr>
              <w:t>rotection physique et mécanique seulement</w:t>
            </w:r>
            <w:r w:rsidR="00D11112">
              <w:rPr>
                <w:rFonts w:ascii="Times New Roman" w:hAnsi="Times New Roman"/>
                <w:sz w:val="22"/>
                <w:szCs w:val="22"/>
              </w:rPr>
              <w:t>.</w:t>
            </w:r>
          </w:p>
        </w:tc>
        <w:tc>
          <w:tcPr>
            <w:tcW w:w="912" w:type="dxa"/>
            <w:vAlign w:val="center"/>
          </w:tcPr>
          <w:p w:rsidR="00627670" w:rsidRPr="00BC0683" w:rsidRDefault="00627670" w:rsidP="00B870DB">
            <w:pPr>
              <w:spacing w:before="120" w:after="120"/>
              <w:jc w:val="center"/>
              <w:rPr>
                <w:rFonts w:ascii="Times New Roman" w:hAnsi="Times New Roman"/>
                <w:b/>
                <w:sz w:val="22"/>
                <w:szCs w:val="22"/>
              </w:rPr>
            </w:pPr>
            <w:r w:rsidRPr="00BC0683">
              <w:rPr>
                <w:rFonts w:ascii="Times New Roman" w:hAnsi="Times New Roman"/>
                <w:sz w:val="22"/>
                <w:szCs w:val="22"/>
              </w:rPr>
              <w:t>1</w:t>
            </w:r>
          </w:p>
        </w:tc>
        <w:tc>
          <w:tcPr>
            <w:tcW w:w="4608" w:type="dxa"/>
            <w:vAlign w:val="center"/>
          </w:tcPr>
          <w:p w:rsidR="00627670" w:rsidRPr="00BC0683" w:rsidRDefault="000A39DA" w:rsidP="00BC0683">
            <w:pPr>
              <w:tabs>
                <w:tab w:val="left" w:pos="-720"/>
              </w:tabs>
              <w:suppressAutoHyphens/>
              <w:spacing w:before="20" w:after="20"/>
              <w:ind w:left="57"/>
              <w:jc w:val="both"/>
              <w:rPr>
                <w:rFonts w:ascii="Times New Roman" w:hAnsi="Times New Roman"/>
                <w:b/>
                <w:sz w:val="22"/>
                <w:szCs w:val="22"/>
              </w:rPr>
            </w:pPr>
            <w:r>
              <w:rPr>
                <w:rFonts w:ascii="Times New Roman" w:hAnsi="Times New Roman"/>
                <w:sz w:val="22"/>
                <w:szCs w:val="22"/>
              </w:rPr>
              <w:t>Enveloppé dans un matériau d’emballage</w:t>
            </w:r>
            <w:r w:rsidR="00D11112">
              <w:rPr>
                <w:rFonts w:ascii="Times New Roman" w:hAnsi="Times New Roman"/>
                <w:sz w:val="22"/>
                <w:szCs w:val="22"/>
              </w:rPr>
              <w:t>.</w:t>
            </w:r>
          </w:p>
          <w:p w:rsidR="00627670" w:rsidRPr="00BC0683" w:rsidRDefault="0042586C" w:rsidP="00BC0683">
            <w:pPr>
              <w:tabs>
                <w:tab w:val="left" w:pos="-720"/>
              </w:tabs>
              <w:suppressAutoHyphens/>
              <w:spacing w:before="20" w:after="20"/>
              <w:ind w:left="57"/>
              <w:jc w:val="both"/>
              <w:rPr>
                <w:rFonts w:ascii="Times New Roman" w:hAnsi="Times New Roman"/>
                <w:b/>
                <w:sz w:val="22"/>
                <w:szCs w:val="22"/>
              </w:rPr>
            </w:pPr>
            <w:r>
              <w:rPr>
                <w:rFonts w:ascii="Times New Roman" w:hAnsi="Times New Roman"/>
                <w:sz w:val="22"/>
                <w:szCs w:val="22"/>
              </w:rPr>
              <w:t>S</w:t>
            </w:r>
            <w:r w:rsidR="00627670" w:rsidRPr="00BC0683">
              <w:rPr>
                <w:rFonts w:ascii="Times New Roman" w:hAnsi="Times New Roman"/>
                <w:sz w:val="22"/>
                <w:szCs w:val="22"/>
              </w:rPr>
              <w:t>ac</w:t>
            </w:r>
            <w:r w:rsidR="00D11112">
              <w:rPr>
                <w:rFonts w:ascii="Times New Roman" w:hAnsi="Times New Roman"/>
                <w:sz w:val="22"/>
                <w:szCs w:val="22"/>
              </w:rPr>
              <w:t>.</w:t>
            </w:r>
          </w:p>
          <w:p w:rsidR="00627670" w:rsidRPr="00BC0683" w:rsidRDefault="000A39DA" w:rsidP="00BC0683">
            <w:pPr>
              <w:tabs>
                <w:tab w:val="left" w:pos="-720"/>
              </w:tabs>
              <w:suppressAutoHyphens/>
              <w:spacing w:before="20" w:after="20"/>
              <w:ind w:left="57"/>
              <w:jc w:val="both"/>
              <w:rPr>
                <w:rFonts w:ascii="Times New Roman" w:hAnsi="Times New Roman"/>
                <w:b/>
                <w:sz w:val="22"/>
                <w:szCs w:val="22"/>
              </w:rPr>
            </w:pPr>
            <w:r>
              <w:rPr>
                <w:rFonts w:ascii="Times New Roman" w:hAnsi="Times New Roman"/>
                <w:sz w:val="22"/>
                <w:szCs w:val="22"/>
              </w:rPr>
              <w:t>Boîte</w:t>
            </w:r>
            <w:r w:rsidR="00D11112">
              <w:rPr>
                <w:rFonts w:ascii="Times New Roman" w:hAnsi="Times New Roman"/>
                <w:sz w:val="22"/>
                <w:szCs w:val="22"/>
              </w:rPr>
              <w:t>.</w:t>
            </w:r>
          </w:p>
          <w:p w:rsidR="00627670" w:rsidRPr="00BC0683" w:rsidRDefault="000A39DA" w:rsidP="00BC0683">
            <w:pPr>
              <w:tabs>
                <w:tab w:val="left" w:pos="-720"/>
              </w:tabs>
              <w:suppressAutoHyphens/>
              <w:spacing w:before="20" w:after="20"/>
              <w:ind w:left="57"/>
              <w:jc w:val="both"/>
              <w:rPr>
                <w:rFonts w:ascii="Times New Roman" w:hAnsi="Times New Roman"/>
                <w:b/>
                <w:sz w:val="22"/>
                <w:szCs w:val="22"/>
              </w:rPr>
            </w:pPr>
            <w:r>
              <w:rPr>
                <w:rFonts w:ascii="Times New Roman" w:hAnsi="Times New Roman"/>
                <w:sz w:val="22"/>
                <w:szCs w:val="22"/>
              </w:rPr>
              <w:t>Caisse/cadre</w:t>
            </w:r>
            <w:r w:rsidR="00D11112">
              <w:rPr>
                <w:rFonts w:ascii="Times New Roman" w:hAnsi="Times New Roman"/>
                <w:sz w:val="22"/>
                <w:szCs w:val="22"/>
              </w:rPr>
              <w:t>.</w:t>
            </w:r>
          </w:p>
          <w:p w:rsidR="000A39DA" w:rsidRDefault="0042586C" w:rsidP="00E83E71">
            <w:pPr>
              <w:tabs>
                <w:tab w:val="left" w:pos="-720"/>
              </w:tabs>
              <w:suppressAutoHyphens/>
              <w:spacing w:before="20" w:after="20"/>
              <w:ind w:left="57"/>
              <w:jc w:val="both"/>
              <w:rPr>
                <w:rFonts w:ascii="Times New Roman" w:hAnsi="Times New Roman"/>
                <w:sz w:val="22"/>
                <w:szCs w:val="22"/>
              </w:rPr>
            </w:pPr>
            <w:r>
              <w:rPr>
                <w:rFonts w:ascii="Times New Roman" w:hAnsi="Times New Roman"/>
                <w:sz w:val="22"/>
                <w:szCs w:val="22"/>
              </w:rPr>
              <w:t>C</w:t>
            </w:r>
            <w:r w:rsidR="00627670" w:rsidRPr="00BC0683">
              <w:rPr>
                <w:rFonts w:ascii="Times New Roman" w:hAnsi="Times New Roman"/>
                <w:sz w:val="22"/>
                <w:szCs w:val="22"/>
              </w:rPr>
              <w:t>onteneur réutilisable</w:t>
            </w:r>
            <w:r w:rsidR="00D11112">
              <w:rPr>
                <w:rFonts w:ascii="Times New Roman" w:hAnsi="Times New Roman"/>
                <w:sz w:val="22"/>
                <w:szCs w:val="22"/>
              </w:rPr>
              <w:t>.</w:t>
            </w:r>
          </w:p>
          <w:p w:rsidR="000A39DA" w:rsidRDefault="000A39DA" w:rsidP="00E83E71">
            <w:pPr>
              <w:tabs>
                <w:tab w:val="left" w:pos="-720"/>
              </w:tabs>
              <w:suppressAutoHyphens/>
              <w:spacing w:before="20" w:after="20"/>
              <w:ind w:left="57"/>
              <w:jc w:val="both"/>
              <w:rPr>
                <w:rFonts w:ascii="Times New Roman" w:hAnsi="Times New Roman"/>
                <w:sz w:val="22"/>
                <w:szCs w:val="22"/>
              </w:rPr>
            </w:pPr>
            <w:r>
              <w:rPr>
                <w:rFonts w:ascii="Times New Roman" w:hAnsi="Times New Roman"/>
                <w:sz w:val="22"/>
                <w:szCs w:val="22"/>
              </w:rPr>
              <w:t>Sanglé, en ballots ou attaché</w:t>
            </w:r>
            <w:r w:rsidR="00D11112">
              <w:rPr>
                <w:rFonts w:ascii="Times New Roman" w:hAnsi="Times New Roman"/>
                <w:sz w:val="22"/>
                <w:szCs w:val="22"/>
              </w:rPr>
              <w:t>.</w:t>
            </w:r>
          </w:p>
          <w:p w:rsidR="00627670" w:rsidRPr="00BC0683" w:rsidRDefault="000A39DA" w:rsidP="000A39DA">
            <w:pPr>
              <w:tabs>
                <w:tab w:val="left" w:pos="-720"/>
              </w:tabs>
              <w:suppressAutoHyphens/>
              <w:spacing w:before="20" w:after="20"/>
              <w:ind w:left="57"/>
              <w:jc w:val="both"/>
              <w:rPr>
                <w:rFonts w:ascii="Times New Roman" w:hAnsi="Times New Roman"/>
                <w:b/>
                <w:sz w:val="22"/>
                <w:szCs w:val="22"/>
              </w:rPr>
            </w:pPr>
            <w:r>
              <w:rPr>
                <w:rFonts w:ascii="Times New Roman" w:hAnsi="Times New Roman"/>
                <w:sz w:val="22"/>
                <w:szCs w:val="22"/>
              </w:rPr>
              <w:t>Fixé à une palette</w:t>
            </w:r>
            <w:r w:rsidR="00D11112">
              <w:rPr>
                <w:rFonts w:ascii="Times New Roman" w:hAnsi="Times New Roman"/>
                <w:sz w:val="22"/>
                <w:szCs w:val="22"/>
              </w:rPr>
              <w:t>.</w:t>
            </w:r>
          </w:p>
        </w:tc>
      </w:tr>
      <w:tr w:rsidR="00627670" w:rsidRPr="00E969A1" w:rsidTr="008C6794">
        <w:trPr>
          <w:trHeight w:val="416"/>
        </w:trPr>
        <w:tc>
          <w:tcPr>
            <w:tcW w:w="4428" w:type="dxa"/>
            <w:vAlign w:val="center"/>
          </w:tcPr>
          <w:p w:rsidR="00627670" w:rsidRPr="00BC0683" w:rsidRDefault="000A39DA" w:rsidP="00BC0683">
            <w:pPr>
              <w:spacing w:before="120" w:after="120"/>
              <w:jc w:val="both"/>
              <w:rPr>
                <w:rFonts w:ascii="Times New Roman" w:hAnsi="Times New Roman"/>
                <w:b/>
                <w:sz w:val="22"/>
                <w:szCs w:val="22"/>
              </w:rPr>
            </w:pPr>
            <w:r>
              <w:rPr>
                <w:rFonts w:ascii="Times New Roman" w:hAnsi="Times New Roman"/>
                <w:sz w:val="22"/>
                <w:szCs w:val="22"/>
              </w:rPr>
              <w:t>Protection physique et mécanique avec r</w:t>
            </w:r>
            <w:r w:rsidR="00627670" w:rsidRPr="00BC0683">
              <w:rPr>
                <w:rFonts w:ascii="Times New Roman" w:hAnsi="Times New Roman"/>
                <w:sz w:val="22"/>
                <w:szCs w:val="22"/>
              </w:rPr>
              <w:t xml:space="preserve">evêtement protecteur </w:t>
            </w:r>
            <w:r w:rsidR="008C6794">
              <w:rPr>
                <w:rFonts w:ascii="Times New Roman" w:hAnsi="Times New Roman"/>
                <w:sz w:val="22"/>
                <w:szCs w:val="22"/>
              </w:rPr>
              <w:t xml:space="preserve"> et enveloppe étanche à la graisse, si nécessaire </w:t>
            </w:r>
            <w:r w:rsidR="00627670" w:rsidRPr="00BC0683">
              <w:rPr>
                <w:rFonts w:ascii="Times New Roman" w:hAnsi="Times New Roman"/>
                <w:sz w:val="22"/>
                <w:szCs w:val="22"/>
              </w:rPr>
              <w:t>;</w:t>
            </w:r>
          </w:p>
          <w:p w:rsidR="00627670" w:rsidRPr="00BC0683" w:rsidRDefault="00627670" w:rsidP="008C6794">
            <w:pPr>
              <w:spacing w:before="120" w:after="120"/>
              <w:jc w:val="both"/>
              <w:rPr>
                <w:rFonts w:ascii="Times New Roman" w:hAnsi="Times New Roman"/>
                <w:b/>
                <w:sz w:val="22"/>
                <w:szCs w:val="22"/>
              </w:rPr>
            </w:pPr>
          </w:p>
        </w:tc>
        <w:tc>
          <w:tcPr>
            <w:tcW w:w="912" w:type="dxa"/>
            <w:vAlign w:val="center"/>
          </w:tcPr>
          <w:p w:rsidR="00627670" w:rsidRPr="00BC0683" w:rsidRDefault="00627670" w:rsidP="00B870DB">
            <w:pPr>
              <w:spacing w:before="120" w:after="120"/>
              <w:jc w:val="center"/>
              <w:rPr>
                <w:rFonts w:ascii="Times New Roman" w:hAnsi="Times New Roman"/>
                <w:b/>
                <w:sz w:val="22"/>
                <w:szCs w:val="22"/>
              </w:rPr>
            </w:pPr>
            <w:r w:rsidRPr="00BC0683">
              <w:rPr>
                <w:rFonts w:ascii="Times New Roman" w:hAnsi="Times New Roman"/>
                <w:sz w:val="22"/>
                <w:szCs w:val="22"/>
              </w:rPr>
              <w:t>2</w:t>
            </w:r>
          </w:p>
        </w:tc>
        <w:tc>
          <w:tcPr>
            <w:tcW w:w="4608" w:type="dxa"/>
            <w:vAlign w:val="center"/>
          </w:tcPr>
          <w:p w:rsidR="00C23B23" w:rsidRDefault="000A39DA" w:rsidP="00BC0683">
            <w:pPr>
              <w:tabs>
                <w:tab w:val="left" w:pos="-720"/>
              </w:tabs>
              <w:suppressAutoHyphens/>
              <w:spacing w:before="20" w:after="20"/>
              <w:ind w:left="57"/>
              <w:jc w:val="both"/>
              <w:rPr>
                <w:rFonts w:ascii="Times New Roman" w:hAnsi="Times New Roman"/>
                <w:sz w:val="22"/>
                <w:szCs w:val="22"/>
              </w:rPr>
            </w:pPr>
            <w:r>
              <w:rPr>
                <w:rFonts w:ascii="Times New Roman" w:hAnsi="Times New Roman"/>
                <w:sz w:val="22"/>
                <w:szCs w:val="22"/>
              </w:rPr>
              <w:t>Revêtement</w:t>
            </w:r>
            <w:r w:rsidR="00C23B23">
              <w:rPr>
                <w:rFonts w:ascii="Times New Roman" w:hAnsi="Times New Roman"/>
                <w:sz w:val="22"/>
                <w:szCs w:val="22"/>
              </w:rPr>
              <w:t xml:space="preserve"> protecteur avec matériau d’emballage étanche à la graisse</w:t>
            </w:r>
            <w:r w:rsidR="008C6794">
              <w:rPr>
                <w:rFonts w:ascii="Times New Roman" w:hAnsi="Times New Roman"/>
                <w:sz w:val="22"/>
                <w:szCs w:val="22"/>
              </w:rPr>
              <w:t>, si nécessaire.</w:t>
            </w:r>
          </w:p>
          <w:p w:rsidR="00C23B23" w:rsidRDefault="00C23B23" w:rsidP="00BC0683">
            <w:pPr>
              <w:tabs>
                <w:tab w:val="left" w:pos="-720"/>
              </w:tabs>
              <w:suppressAutoHyphens/>
              <w:spacing w:before="20" w:after="20"/>
              <w:ind w:left="57"/>
              <w:jc w:val="both"/>
              <w:rPr>
                <w:rFonts w:ascii="Times New Roman" w:hAnsi="Times New Roman"/>
                <w:sz w:val="22"/>
                <w:szCs w:val="22"/>
              </w:rPr>
            </w:pPr>
            <w:r>
              <w:rPr>
                <w:rFonts w:ascii="Times New Roman" w:hAnsi="Times New Roman"/>
                <w:sz w:val="22"/>
                <w:szCs w:val="22"/>
              </w:rPr>
              <w:t>Revêtement protecteur (f</w:t>
            </w:r>
            <w:r w:rsidR="00627670" w:rsidRPr="00BC0683">
              <w:rPr>
                <w:rFonts w:ascii="Times New Roman" w:hAnsi="Times New Roman"/>
                <w:sz w:val="22"/>
                <w:szCs w:val="22"/>
              </w:rPr>
              <w:t>ilm sec</w:t>
            </w:r>
            <w:r>
              <w:rPr>
                <w:rFonts w:ascii="Times New Roman" w:hAnsi="Times New Roman"/>
                <w:sz w:val="22"/>
                <w:szCs w:val="22"/>
              </w:rPr>
              <w:t>)</w:t>
            </w:r>
            <w:r w:rsidR="008C6794">
              <w:rPr>
                <w:rFonts w:ascii="Times New Roman" w:hAnsi="Times New Roman"/>
                <w:sz w:val="22"/>
                <w:szCs w:val="22"/>
              </w:rPr>
              <w:t>.</w:t>
            </w:r>
          </w:p>
          <w:p w:rsidR="00627670" w:rsidRPr="00BC0683" w:rsidRDefault="0042586C" w:rsidP="00C23B23">
            <w:pPr>
              <w:tabs>
                <w:tab w:val="left" w:pos="-720"/>
              </w:tabs>
              <w:suppressAutoHyphens/>
              <w:spacing w:before="20" w:after="20"/>
              <w:ind w:left="57"/>
              <w:jc w:val="both"/>
              <w:rPr>
                <w:rFonts w:ascii="Times New Roman" w:hAnsi="Times New Roman"/>
                <w:b/>
                <w:sz w:val="22"/>
                <w:szCs w:val="22"/>
              </w:rPr>
            </w:pPr>
            <w:r>
              <w:rPr>
                <w:rFonts w:ascii="Times New Roman" w:hAnsi="Times New Roman"/>
                <w:sz w:val="22"/>
                <w:szCs w:val="22"/>
              </w:rPr>
              <w:t>C</w:t>
            </w:r>
            <w:r w:rsidR="00627670" w:rsidRPr="00BC0683">
              <w:rPr>
                <w:rFonts w:ascii="Times New Roman" w:hAnsi="Times New Roman"/>
                <w:sz w:val="22"/>
                <w:szCs w:val="22"/>
              </w:rPr>
              <w:t>onteneur réutilisable</w:t>
            </w:r>
            <w:r w:rsidR="00C23B23">
              <w:rPr>
                <w:rFonts w:ascii="Times New Roman" w:hAnsi="Times New Roman"/>
                <w:sz w:val="22"/>
                <w:szCs w:val="22"/>
              </w:rPr>
              <w:t>, conditionnement en boîte, sac, caisse/cadre</w:t>
            </w:r>
            <w:r w:rsidR="008C6794">
              <w:rPr>
                <w:rFonts w:ascii="Times New Roman" w:hAnsi="Times New Roman"/>
                <w:sz w:val="22"/>
                <w:szCs w:val="22"/>
              </w:rPr>
              <w:t>.</w:t>
            </w:r>
          </w:p>
        </w:tc>
      </w:tr>
      <w:tr w:rsidR="00627670" w:rsidRPr="00013C34" w:rsidTr="003158E8">
        <w:trPr>
          <w:trHeight w:val="870"/>
        </w:trPr>
        <w:tc>
          <w:tcPr>
            <w:tcW w:w="4428" w:type="dxa"/>
            <w:vAlign w:val="center"/>
          </w:tcPr>
          <w:p w:rsidR="00627670" w:rsidRPr="00BC0683" w:rsidRDefault="00C23B23" w:rsidP="00BC0683">
            <w:pPr>
              <w:spacing w:before="120" w:after="120"/>
              <w:jc w:val="both"/>
              <w:rPr>
                <w:rFonts w:ascii="Times New Roman" w:hAnsi="Times New Roman"/>
                <w:b/>
                <w:sz w:val="22"/>
                <w:szCs w:val="22"/>
              </w:rPr>
            </w:pPr>
            <w:r>
              <w:rPr>
                <w:rFonts w:ascii="Times New Roman" w:hAnsi="Times New Roman"/>
                <w:sz w:val="22"/>
                <w:szCs w:val="22"/>
              </w:rPr>
              <w:lastRenderedPageBreak/>
              <w:t xml:space="preserve">Protection par enceinte imperméable à l’eau ou imperméable </w:t>
            </w:r>
            <w:r w:rsidR="00627670" w:rsidRPr="00BC0683">
              <w:rPr>
                <w:rFonts w:ascii="Times New Roman" w:hAnsi="Times New Roman"/>
                <w:sz w:val="22"/>
                <w:szCs w:val="22"/>
              </w:rPr>
              <w:t xml:space="preserve">à l’eau et </w:t>
            </w:r>
            <w:r>
              <w:rPr>
                <w:rFonts w:ascii="Times New Roman" w:hAnsi="Times New Roman"/>
                <w:sz w:val="22"/>
                <w:szCs w:val="22"/>
              </w:rPr>
              <w:t xml:space="preserve">étanche </w:t>
            </w:r>
            <w:r w:rsidR="00627670" w:rsidRPr="00BC0683">
              <w:rPr>
                <w:rFonts w:ascii="Times New Roman" w:hAnsi="Times New Roman"/>
                <w:sz w:val="22"/>
                <w:szCs w:val="22"/>
              </w:rPr>
              <w:t>à la graisse</w:t>
            </w:r>
            <w:r w:rsidR="008231AD">
              <w:rPr>
                <w:rFonts w:ascii="Times New Roman" w:hAnsi="Times New Roman"/>
                <w:sz w:val="22"/>
                <w:szCs w:val="22"/>
              </w:rPr>
              <w:t xml:space="preserve"> </w:t>
            </w:r>
            <w:r w:rsidR="00627670" w:rsidRPr="00BC0683">
              <w:rPr>
                <w:rFonts w:ascii="Times New Roman" w:hAnsi="Times New Roman"/>
                <w:sz w:val="22"/>
                <w:szCs w:val="22"/>
              </w:rPr>
              <w:t>;</w:t>
            </w:r>
          </w:p>
          <w:p w:rsidR="00627670" w:rsidRPr="008C6794" w:rsidRDefault="008C6794" w:rsidP="00C23B23">
            <w:pPr>
              <w:spacing w:before="120" w:after="120"/>
              <w:jc w:val="both"/>
              <w:rPr>
                <w:rFonts w:ascii="Times New Roman" w:hAnsi="Times New Roman"/>
                <w:b/>
                <w:sz w:val="22"/>
                <w:szCs w:val="22"/>
              </w:rPr>
            </w:pPr>
            <w:r>
              <w:rPr>
                <w:rFonts w:ascii="Times New Roman" w:hAnsi="Times New Roman"/>
                <w:sz w:val="22"/>
                <w:szCs w:val="22"/>
              </w:rPr>
              <w:t xml:space="preserve">avec </w:t>
            </w:r>
            <w:r w:rsidR="00C23B23">
              <w:rPr>
                <w:rFonts w:ascii="Times New Roman" w:hAnsi="Times New Roman"/>
                <w:sz w:val="22"/>
                <w:szCs w:val="22"/>
              </w:rPr>
              <w:t>revêtement protecteur</w:t>
            </w:r>
            <w:r>
              <w:rPr>
                <w:rFonts w:ascii="Times New Roman" w:hAnsi="Times New Roman"/>
                <w:sz w:val="22"/>
                <w:szCs w:val="22"/>
              </w:rPr>
              <w:t>, si nécessaire.</w:t>
            </w:r>
          </w:p>
        </w:tc>
        <w:tc>
          <w:tcPr>
            <w:tcW w:w="912" w:type="dxa"/>
            <w:vAlign w:val="center"/>
          </w:tcPr>
          <w:p w:rsidR="00627670" w:rsidRPr="00BC0683" w:rsidRDefault="00627670" w:rsidP="00B870DB">
            <w:pPr>
              <w:spacing w:before="120" w:after="120"/>
              <w:jc w:val="center"/>
              <w:rPr>
                <w:rFonts w:ascii="Times New Roman" w:hAnsi="Times New Roman"/>
                <w:b/>
                <w:sz w:val="22"/>
                <w:szCs w:val="22"/>
              </w:rPr>
            </w:pPr>
            <w:r w:rsidRPr="00BC0683">
              <w:rPr>
                <w:rFonts w:ascii="Times New Roman" w:hAnsi="Times New Roman"/>
                <w:sz w:val="22"/>
                <w:szCs w:val="22"/>
              </w:rPr>
              <w:t>3</w:t>
            </w:r>
          </w:p>
        </w:tc>
        <w:tc>
          <w:tcPr>
            <w:tcW w:w="4608" w:type="dxa"/>
            <w:vAlign w:val="center"/>
          </w:tcPr>
          <w:p w:rsidR="00627670" w:rsidRPr="00BC0683" w:rsidRDefault="00C23B23" w:rsidP="00BC0683">
            <w:pPr>
              <w:tabs>
                <w:tab w:val="left" w:pos="-720"/>
              </w:tabs>
              <w:suppressAutoHyphens/>
              <w:spacing w:before="20" w:after="20"/>
              <w:ind w:left="57"/>
              <w:jc w:val="both"/>
              <w:rPr>
                <w:rFonts w:ascii="Times New Roman" w:hAnsi="Times New Roman"/>
                <w:b/>
                <w:sz w:val="22"/>
                <w:szCs w:val="22"/>
              </w:rPr>
            </w:pPr>
            <w:r>
              <w:rPr>
                <w:rFonts w:ascii="Times New Roman" w:hAnsi="Times New Roman"/>
                <w:sz w:val="22"/>
                <w:szCs w:val="22"/>
              </w:rPr>
              <w:t xml:space="preserve">Matériau d’emballage </w:t>
            </w:r>
            <w:proofErr w:type="spellStart"/>
            <w:r>
              <w:rPr>
                <w:rFonts w:ascii="Times New Roman" w:hAnsi="Times New Roman"/>
                <w:sz w:val="22"/>
                <w:szCs w:val="22"/>
              </w:rPr>
              <w:t>moulable</w:t>
            </w:r>
            <w:proofErr w:type="spellEnd"/>
            <w:r>
              <w:rPr>
                <w:rFonts w:ascii="Times New Roman" w:hAnsi="Times New Roman"/>
                <w:sz w:val="22"/>
                <w:szCs w:val="22"/>
              </w:rPr>
              <w:t>, imperméable à l’eau</w:t>
            </w:r>
            <w:r w:rsidR="008C6794">
              <w:rPr>
                <w:rFonts w:ascii="Times New Roman" w:hAnsi="Times New Roman"/>
                <w:sz w:val="22"/>
                <w:szCs w:val="22"/>
              </w:rPr>
              <w:t>.</w:t>
            </w:r>
            <w:r w:rsidR="00627670" w:rsidRPr="00BC0683">
              <w:rPr>
                <w:rFonts w:ascii="Times New Roman" w:hAnsi="Times New Roman"/>
                <w:sz w:val="22"/>
                <w:szCs w:val="22"/>
              </w:rPr>
              <w:t xml:space="preserve"> </w:t>
            </w:r>
          </w:p>
          <w:p w:rsidR="00627670" w:rsidRPr="00BC0683" w:rsidRDefault="0042586C" w:rsidP="00BC0683">
            <w:pPr>
              <w:tabs>
                <w:tab w:val="left" w:pos="-720"/>
              </w:tabs>
              <w:suppressAutoHyphens/>
              <w:spacing w:before="20" w:after="20"/>
              <w:ind w:left="57"/>
              <w:jc w:val="both"/>
              <w:rPr>
                <w:rFonts w:ascii="Times New Roman" w:hAnsi="Times New Roman"/>
                <w:b/>
                <w:sz w:val="22"/>
                <w:szCs w:val="22"/>
              </w:rPr>
            </w:pPr>
            <w:r>
              <w:rPr>
                <w:rFonts w:ascii="Times New Roman" w:hAnsi="Times New Roman"/>
                <w:sz w:val="22"/>
                <w:szCs w:val="22"/>
              </w:rPr>
              <w:t>S</w:t>
            </w:r>
            <w:r w:rsidR="00627670" w:rsidRPr="00BC0683">
              <w:rPr>
                <w:rFonts w:ascii="Times New Roman" w:hAnsi="Times New Roman"/>
                <w:sz w:val="22"/>
                <w:szCs w:val="22"/>
              </w:rPr>
              <w:t xml:space="preserve">ac </w:t>
            </w:r>
            <w:r w:rsidR="00C23B23">
              <w:rPr>
                <w:rFonts w:ascii="Times New Roman" w:hAnsi="Times New Roman"/>
                <w:sz w:val="22"/>
                <w:szCs w:val="22"/>
              </w:rPr>
              <w:t>imperméable</w:t>
            </w:r>
            <w:r w:rsidR="00627670" w:rsidRPr="00BC0683">
              <w:rPr>
                <w:rFonts w:ascii="Times New Roman" w:hAnsi="Times New Roman"/>
                <w:sz w:val="22"/>
                <w:szCs w:val="22"/>
              </w:rPr>
              <w:t xml:space="preserve"> à l’eau</w:t>
            </w:r>
            <w:r w:rsidR="008C6794">
              <w:rPr>
                <w:rFonts w:ascii="Times New Roman" w:hAnsi="Times New Roman"/>
                <w:sz w:val="22"/>
                <w:szCs w:val="22"/>
              </w:rPr>
              <w:t>.</w:t>
            </w:r>
          </w:p>
          <w:p w:rsidR="00627670" w:rsidRPr="00BC0683" w:rsidRDefault="0042586C" w:rsidP="00BC0683">
            <w:pPr>
              <w:tabs>
                <w:tab w:val="left" w:pos="-720"/>
              </w:tabs>
              <w:suppressAutoHyphens/>
              <w:spacing w:before="20" w:after="20"/>
              <w:ind w:left="57"/>
              <w:jc w:val="both"/>
              <w:rPr>
                <w:rFonts w:ascii="Times New Roman" w:hAnsi="Times New Roman"/>
                <w:sz w:val="22"/>
                <w:szCs w:val="22"/>
              </w:rPr>
            </w:pPr>
            <w:r>
              <w:rPr>
                <w:rFonts w:ascii="Times New Roman" w:hAnsi="Times New Roman"/>
                <w:sz w:val="22"/>
                <w:szCs w:val="22"/>
              </w:rPr>
              <w:t>S</w:t>
            </w:r>
            <w:r w:rsidR="00627670" w:rsidRPr="00BC0683">
              <w:rPr>
                <w:rFonts w:ascii="Times New Roman" w:hAnsi="Times New Roman"/>
                <w:sz w:val="22"/>
                <w:szCs w:val="22"/>
              </w:rPr>
              <w:t xml:space="preserve">ac </w:t>
            </w:r>
            <w:r w:rsidR="00C23B23">
              <w:rPr>
                <w:rFonts w:ascii="Times New Roman" w:hAnsi="Times New Roman"/>
                <w:sz w:val="22"/>
                <w:szCs w:val="22"/>
              </w:rPr>
              <w:t>imperméable</w:t>
            </w:r>
            <w:r w:rsidR="00627670" w:rsidRPr="00BC0683">
              <w:rPr>
                <w:rFonts w:ascii="Times New Roman" w:hAnsi="Times New Roman"/>
                <w:sz w:val="22"/>
                <w:szCs w:val="22"/>
              </w:rPr>
              <w:t xml:space="preserve"> à l’eau et </w:t>
            </w:r>
            <w:r w:rsidR="00C23B23">
              <w:rPr>
                <w:rFonts w:ascii="Times New Roman" w:hAnsi="Times New Roman"/>
                <w:sz w:val="22"/>
                <w:szCs w:val="22"/>
              </w:rPr>
              <w:t xml:space="preserve">étanche </w:t>
            </w:r>
            <w:r w:rsidR="00627670" w:rsidRPr="00BC0683">
              <w:rPr>
                <w:rFonts w:ascii="Times New Roman" w:hAnsi="Times New Roman"/>
                <w:sz w:val="22"/>
                <w:szCs w:val="22"/>
              </w:rPr>
              <w:t>à la graisse</w:t>
            </w:r>
            <w:r w:rsidR="008C6794">
              <w:rPr>
                <w:rFonts w:ascii="Times New Roman" w:hAnsi="Times New Roman"/>
                <w:sz w:val="22"/>
                <w:szCs w:val="22"/>
              </w:rPr>
              <w:t>.</w:t>
            </w:r>
          </w:p>
          <w:p w:rsidR="00627670" w:rsidRPr="00BC0683" w:rsidRDefault="0042586C" w:rsidP="00BC0683">
            <w:pPr>
              <w:tabs>
                <w:tab w:val="left" w:pos="-720"/>
              </w:tabs>
              <w:suppressAutoHyphens/>
              <w:spacing w:before="20" w:after="20"/>
              <w:ind w:left="57"/>
              <w:jc w:val="both"/>
              <w:rPr>
                <w:rFonts w:ascii="Times New Roman" w:hAnsi="Times New Roman"/>
                <w:b/>
                <w:sz w:val="22"/>
                <w:szCs w:val="22"/>
              </w:rPr>
            </w:pPr>
            <w:r>
              <w:rPr>
                <w:rFonts w:ascii="Times New Roman" w:hAnsi="Times New Roman"/>
                <w:sz w:val="22"/>
                <w:szCs w:val="22"/>
              </w:rPr>
              <w:t>C</w:t>
            </w:r>
            <w:r w:rsidR="00627670" w:rsidRPr="00BC0683">
              <w:rPr>
                <w:rFonts w:ascii="Times New Roman" w:hAnsi="Times New Roman"/>
                <w:sz w:val="22"/>
                <w:szCs w:val="22"/>
              </w:rPr>
              <w:t>onteneur</w:t>
            </w:r>
            <w:r w:rsidR="00C23B23">
              <w:rPr>
                <w:rFonts w:ascii="Times New Roman" w:hAnsi="Times New Roman"/>
                <w:sz w:val="22"/>
                <w:szCs w:val="22"/>
              </w:rPr>
              <w:t>,</w:t>
            </w:r>
            <w:r w:rsidR="00627670" w:rsidRPr="00BC0683">
              <w:rPr>
                <w:rFonts w:ascii="Times New Roman" w:hAnsi="Times New Roman"/>
                <w:sz w:val="22"/>
                <w:szCs w:val="22"/>
              </w:rPr>
              <w:t xml:space="preserve"> sac </w:t>
            </w:r>
            <w:r w:rsidR="00C23B23">
              <w:rPr>
                <w:rFonts w:ascii="Times New Roman" w:hAnsi="Times New Roman"/>
                <w:sz w:val="22"/>
                <w:szCs w:val="22"/>
              </w:rPr>
              <w:t>imperméable à</w:t>
            </w:r>
            <w:r w:rsidR="00627670" w:rsidRPr="00BC0683">
              <w:rPr>
                <w:rFonts w:ascii="Times New Roman" w:hAnsi="Times New Roman"/>
                <w:sz w:val="22"/>
                <w:szCs w:val="22"/>
              </w:rPr>
              <w:t xml:space="preserve"> l’eau</w:t>
            </w:r>
            <w:r w:rsidR="008C6794">
              <w:rPr>
                <w:rFonts w:ascii="Times New Roman" w:hAnsi="Times New Roman"/>
                <w:sz w:val="22"/>
                <w:szCs w:val="22"/>
              </w:rPr>
              <w:t>.</w:t>
            </w:r>
          </w:p>
          <w:p w:rsidR="00627670" w:rsidRPr="00BC0683" w:rsidRDefault="0042586C" w:rsidP="00BC0683">
            <w:pPr>
              <w:tabs>
                <w:tab w:val="left" w:pos="-720"/>
              </w:tabs>
              <w:suppressAutoHyphens/>
              <w:spacing w:before="20" w:after="20"/>
              <w:ind w:left="57"/>
              <w:jc w:val="both"/>
              <w:rPr>
                <w:rFonts w:ascii="Times New Roman" w:hAnsi="Times New Roman"/>
                <w:b/>
                <w:sz w:val="22"/>
                <w:szCs w:val="22"/>
              </w:rPr>
            </w:pPr>
            <w:r>
              <w:rPr>
                <w:rFonts w:ascii="Times New Roman" w:hAnsi="Times New Roman"/>
                <w:sz w:val="22"/>
                <w:szCs w:val="22"/>
              </w:rPr>
              <w:t>C</w:t>
            </w:r>
            <w:r w:rsidR="00627670" w:rsidRPr="00BC0683">
              <w:rPr>
                <w:rFonts w:ascii="Times New Roman" w:hAnsi="Times New Roman"/>
                <w:sz w:val="22"/>
                <w:szCs w:val="22"/>
              </w:rPr>
              <w:t xml:space="preserve">onteneur rigide, autre que </w:t>
            </w:r>
            <w:r w:rsidR="00C23B23">
              <w:rPr>
                <w:rFonts w:ascii="Times New Roman" w:hAnsi="Times New Roman"/>
                <w:sz w:val="22"/>
                <w:szCs w:val="22"/>
              </w:rPr>
              <w:t>tout en métal</w:t>
            </w:r>
            <w:r w:rsidR="008C6794">
              <w:rPr>
                <w:rFonts w:ascii="Times New Roman" w:hAnsi="Times New Roman"/>
                <w:sz w:val="22"/>
                <w:szCs w:val="22"/>
              </w:rPr>
              <w:t>.</w:t>
            </w:r>
          </w:p>
          <w:p w:rsidR="00627670" w:rsidRPr="00BC0683" w:rsidRDefault="00C23B23" w:rsidP="00BC0683">
            <w:pPr>
              <w:tabs>
                <w:tab w:val="left" w:pos="-720"/>
              </w:tabs>
              <w:suppressAutoHyphens/>
              <w:spacing w:before="20" w:after="20"/>
              <w:ind w:left="57"/>
              <w:jc w:val="both"/>
              <w:rPr>
                <w:rFonts w:ascii="Times New Roman" w:hAnsi="Times New Roman"/>
                <w:b/>
                <w:sz w:val="22"/>
                <w:szCs w:val="22"/>
              </w:rPr>
            </w:pPr>
            <w:r>
              <w:rPr>
                <w:rFonts w:ascii="Times New Roman" w:hAnsi="Times New Roman"/>
                <w:sz w:val="22"/>
                <w:szCs w:val="22"/>
              </w:rPr>
              <w:t>Emballage sous bulle,</w:t>
            </w:r>
            <w:r w:rsidR="00627670" w:rsidRPr="00BC0683">
              <w:rPr>
                <w:rFonts w:ascii="Times New Roman" w:hAnsi="Times New Roman"/>
                <w:sz w:val="22"/>
                <w:szCs w:val="22"/>
              </w:rPr>
              <w:t xml:space="preserve"> à compartiment</w:t>
            </w:r>
            <w:r>
              <w:rPr>
                <w:rFonts w:ascii="Times New Roman" w:hAnsi="Times New Roman"/>
                <w:sz w:val="22"/>
                <w:szCs w:val="22"/>
              </w:rPr>
              <w:t>s</w:t>
            </w:r>
            <w:r w:rsidR="00627670" w:rsidRPr="00BC0683">
              <w:rPr>
                <w:rFonts w:ascii="Times New Roman" w:hAnsi="Times New Roman"/>
                <w:sz w:val="22"/>
                <w:szCs w:val="22"/>
              </w:rPr>
              <w:t xml:space="preserve"> simple</w:t>
            </w:r>
            <w:r>
              <w:rPr>
                <w:rFonts w:ascii="Times New Roman" w:hAnsi="Times New Roman"/>
                <w:sz w:val="22"/>
                <w:szCs w:val="22"/>
              </w:rPr>
              <w:t>s</w:t>
            </w:r>
            <w:r w:rsidR="00627670" w:rsidRPr="00BC0683">
              <w:rPr>
                <w:rFonts w:ascii="Times New Roman" w:hAnsi="Times New Roman"/>
                <w:sz w:val="22"/>
                <w:szCs w:val="22"/>
              </w:rPr>
              <w:t xml:space="preserve"> ou multiple</w:t>
            </w:r>
            <w:r>
              <w:rPr>
                <w:rFonts w:ascii="Times New Roman" w:hAnsi="Times New Roman"/>
                <w:sz w:val="22"/>
                <w:szCs w:val="22"/>
              </w:rPr>
              <w:t>s,</w:t>
            </w:r>
            <w:r w:rsidR="00627670" w:rsidRPr="00BC0683">
              <w:rPr>
                <w:rFonts w:ascii="Times New Roman" w:hAnsi="Times New Roman"/>
                <w:sz w:val="22"/>
                <w:szCs w:val="22"/>
              </w:rPr>
              <w:t xml:space="preserve"> fermés individuellement</w:t>
            </w:r>
            <w:r w:rsidR="008C6794">
              <w:rPr>
                <w:rFonts w:ascii="Times New Roman" w:hAnsi="Times New Roman"/>
                <w:sz w:val="22"/>
                <w:szCs w:val="22"/>
              </w:rPr>
              <w:t>.</w:t>
            </w:r>
          </w:p>
          <w:p w:rsidR="00627670" w:rsidRPr="00BC0683" w:rsidRDefault="00456D06" w:rsidP="00BC0683">
            <w:pPr>
              <w:tabs>
                <w:tab w:val="left" w:pos="-720"/>
              </w:tabs>
              <w:suppressAutoHyphens/>
              <w:spacing w:before="20" w:after="20"/>
              <w:ind w:left="57"/>
              <w:jc w:val="both"/>
              <w:rPr>
                <w:rFonts w:ascii="Times New Roman" w:hAnsi="Times New Roman"/>
                <w:b/>
                <w:sz w:val="22"/>
                <w:szCs w:val="22"/>
              </w:rPr>
            </w:pPr>
            <w:proofErr w:type="spellStart"/>
            <w:r>
              <w:rPr>
                <w:rFonts w:ascii="Times New Roman" w:hAnsi="Times New Roman"/>
                <w:sz w:val="22"/>
                <w:szCs w:val="22"/>
              </w:rPr>
              <w:t>Pelliplacage</w:t>
            </w:r>
            <w:proofErr w:type="spellEnd"/>
            <w:r>
              <w:rPr>
                <w:rFonts w:ascii="Times New Roman" w:hAnsi="Times New Roman"/>
                <w:sz w:val="22"/>
                <w:szCs w:val="22"/>
              </w:rPr>
              <w:t>, formé sous vide</w:t>
            </w:r>
            <w:r w:rsidR="008C6794">
              <w:rPr>
                <w:rFonts w:ascii="Times New Roman" w:hAnsi="Times New Roman"/>
                <w:sz w:val="22"/>
                <w:szCs w:val="22"/>
              </w:rPr>
              <w:t>.</w:t>
            </w:r>
          </w:p>
          <w:p w:rsidR="00627670" w:rsidRPr="00BC0683" w:rsidRDefault="00456D06" w:rsidP="00BC0683">
            <w:pPr>
              <w:tabs>
                <w:tab w:val="left" w:pos="-720"/>
              </w:tabs>
              <w:suppressAutoHyphens/>
              <w:spacing w:before="20" w:after="20"/>
              <w:ind w:left="57"/>
              <w:jc w:val="both"/>
              <w:rPr>
                <w:rFonts w:ascii="Times New Roman" w:hAnsi="Times New Roman"/>
                <w:b/>
                <w:sz w:val="22"/>
                <w:szCs w:val="22"/>
              </w:rPr>
            </w:pPr>
            <w:proofErr w:type="spellStart"/>
            <w:r>
              <w:rPr>
                <w:rFonts w:ascii="Times New Roman" w:hAnsi="Times New Roman"/>
                <w:sz w:val="22"/>
                <w:szCs w:val="22"/>
              </w:rPr>
              <w:t>Pelliplacage</w:t>
            </w:r>
            <w:proofErr w:type="spellEnd"/>
            <w:r>
              <w:rPr>
                <w:rFonts w:ascii="Times New Roman" w:hAnsi="Times New Roman"/>
                <w:sz w:val="22"/>
                <w:szCs w:val="22"/>
              </w:rPr>
              <w:t xml:space="preserve">, imperméable à l’eau, </w:t>
            </w:r>
            <w:proofErr w:type="gramStart"/>
            <w:r>
              <w:rPr>
                <w:rFonts w:ascii="Times New Roman" w:hAnsi="Times New Roman"/>
                <w:sz w:val="22"/>
                <w:szCs w:val="22"/>
              </w:rPr>
              <w:t>formé</w:t>
            </w:r>
            <w:proofErr w:type="gramEnd"/>
            <w:r>
              <w:rPr>
                <w:rFonts w:ascii="Times New Roman" w:hAnsi="Times New Roman"/>
                <w:sz w:val="22"/>
                <w:szCs w:val="22"/>
              </w:rPr>
              <w:t xml:space="preserve"> sous vide</w:t>
            </w:r>
            <w:r w:rsidR="008C6794">
              <w:rPr>
                <w:rFonts w:ascii="Times New Roman" w:hAnsi="Times New Roman"/>
                <w:sz w:val="22"/>
                <w:szCs w:val="22"/>
              </w:rPr>
              <w:t>.</w:t>
            </w:r>
            <w:r w:rsidR="00627670" w:rsidRPr="00BC0683">
              <w:rPr>
                <w:rFonts w:ascii="Times New Roman" w:hAnsi="Times New Roman"/>
                <w:sz w:val="22"/>
                <w:szCs w:val="22"/>
              </w:rPr>
              <w:t xml:space="preserve"> </w:t>
            </w:r>
          </w:p>
          <w:p w:rsidR="00627670" w:rsidRPr="00BC0683" w:rsidRDefault="00456D06" w:rsidP="00456D06">
            <w:pPr>
              <w:tabs>
                <w:tab w:val="left" w:pos="-720"/>
              </w:tabs>
              <w:suppressAutoHyphens/>
              <w:spacing w:before="20" w:after="20"/>
              <w:ind w:left="57"/>
              <w:jc w:val="both"/>
              <w:rPr>
                <w:rFonts w:ascii="Times New Roman" w:hAnsi="Times New Roman"/>
                <w:b/>
                <w:sz w:val="22"/>
                <w:szCs w:val="22"/>
              </w:rPr>
            </w:pPr>
            <w:proofErr w:type="spellStart"/>
            <w:r>
              <w:rPr>
                <w:rFonts w:ascii="Times New Roman" w:hAnsi="Times New Roman"/>
                <w:sz w:val="22"/>
                <w:szCs w:val="22"/>
              </w:rPr>
              <w:t>Pelliplacage</w:t>
            </w:r>
            <w:proofErr w:type="spellEnd"/>
            <w:r>
              <w:rPr>
                <w:rFonts w:ascii="Times New Roman" w:hAnsi="Times New Roman"/>
                <w:sz w:val="22"/>
                <w:szCs w:val="22"/>
              </w:rPr>
              <w:t>,</w:t>
            </w:r>
            <w:r w:rsidR="00627670" w:rsidRPr="00BC0683">
              <w:rPr>
                <w:rFonts w:ascii="Times New Roman" w:hAnsi="Times New Roman"/>
                <w:sz w:val="22"/>
                <w:szCs w:val="22"/>
              </w:rPr>
              <w:t xml:space="preserve"> étanche à la graisse, </w:t>
            </w:r>
            <w:r>
              <w:rPr>
                <w:rFonts w:ascii="Times New Roman" w:hAnsi="Times New Roman"/>
                <w:sz w:val="22"/>
                <w:szCs w:val="22"/>
              </w:rPr>
              <w:t xml:space="preserve">imperméable à l’eau, </w:t>
            </w:r>
            <w:proofErr w:type="gramStart"/>
            <w:r>
              <w:rPr>
                <w:rFonts w:ascii="Times New Roman" w:hAnsi="Times New Roman"/>
                <w:sz w:val="22"/>
                <w:szCs w:val="22"/>
              </w:rPr>
              <w:t>formé</w:t>
            </w:r>
            <w:proofErr w:type="gramEnd"/>
            <w:r>
              <w:rPr>
                <w:rFonts w:ascii="Times New Roman" w:hAnsi="Times New Roman"/>
                <w:sz w:val="22"/>
                <w:szCs w:val="22"/>
              </w:rPr>
              <w:t xml:space="preserve"> sous vide</w:t>
            </w:r>
            <w:r w:rsidR="008C6794">
              <w:rPr>
                <w:rFonts w:ascii="Times New Roman" w:hAnsi="Times New Roman"/>
                <w:sz w:val="22"/>
                <w:szCs w:val="22"/>
              </w:rPr>
              <w:t>.</w:t>
            </w:r>
          </w:p>
        </w:tc>
      </w:tr>
      <w:tr w:rsidR="00627670" w:rsidRPr="00E06D11" w:rsidTr="003158E8">
        <w:tc>
          <w:tcPr>
            <w:tcW w:w="4428" w:type="dxa"/>
            <w:vAlign w:val="center"/>
          </w:tcPr>
          <w:p w:rsidR="00627670" w:rsidRPr="00BC0683" w:rsidRDefault="00456D06" w:rsidP="00456D06">
            <w:pPr>
              <w:spacing w:before="120" w:after="120"/>
              <w:jc w:val="both"/>
              <w:rPr>
                <w:rFonts w:ascii="Times New Roman" w:hAnsi="Times New Roman"/>
                <w:b/>
                <w:sz w:val="22"/>
                <w:szCs w:val="22"/>
              </w:rPr>
            </w:pPr>
            <w:r>
              <w:rPr>
                <w:rFonts w:ascii="Times New Roman" w:hAnsi="Times New Roman"/>
                <w:sz w:val="22"/>
                <w:szCs w:val="22"/>
              </w:rPr>
              <w:t>Protection par r</w:t>
            </w:r>
            <w:r w:rsidR="00627670" w:rsidRPr="00BC0683">
              <w:rPr>
                <w:rFonts w:ascii="Times New Roman" w:hAnsi="Times New Roman"/>
                <w:sz w:val="22"/>
                <w:szCs w:val="22"/>
              </w:rPr>
              <w:t xml:space="preserve">evêtement </w:t>
            </w:r>
            <w:proofErr w:type="spellStart"/>
            <w:r w:rsidR="00627670" w:rsidRPr="00BC0683">
              <w:rPr>
                <w:rFonts w:ascii="Times New Roman" w:hAnsi="Times New Roman"/>
                <w:sz w:val="22"/>
                <w:szCs w:val="22"/>
              </w:rPr>
              <w:t>pelable</w:t>
            </w:r>
            <w:proofErr w:type="spellEnd"/>
            <w:r w:rsidR="00627670" w:rsidRPr="00BC0683">
              <w:rPr>
                <w:rFonts w:ascii="Times New Roman" w:hAnsi="Times New Roman"/>
                <w:sz w:val="22"/>
                <w:szCs w:val="22"/>
              </w:rPr>
              <w:t xml:space="preserve"> (appliqué par immersion à chaud ou à froid)</w:t>
            </w:r>
            <w:r w:rsidR="008C6794">
              <w:rPr>
                <w:rFonts w:ascii="Times New Roman" w:hAnsi="Times New Roman"/>
                <w:sz w:val="22"/>
                <w:szCs w:val="22"/>
              </w:rPr>
              <w:t>.</w:t>
            </w:r>
            <w:r w:rsidR="00627670" w:rsidRPr="00BC0683">
              <w:rPr>
                <w:rFonts w:ascii="Times New Roman" w:hAnsi="Times New Roman"/>
                <w:sz w:val="22"/>
                <w:szCs w:val="22"/>
              </w:rPr>
              <w:t> </w:t>
            </w:r>
          </w:p>
        </w:tc>
        <w:tc>
          <w:tcPr>
            <w:tcW w:w="912" w:type="dxa"/>
            <w:vAlign w:val="center"/>
          </w:tcPr>
          <w:p w:rsidR="00627670" w:rsidRPr="00BC0683" w:rsidRDefault="00627670" w:rsidP="00B870DB">
            <w:pPr>
              <w:spacing w:before="120" w:after="120"/>
              <w:jc w:val="center"/>
              <w:rPr>
                <w:rFonts w:ascii="Times New Roman" w:hAnsi="Times New Roman"/>
                <w:b/>
                <w:sz w:val="22"/>
                <w:szCs w:val="22"/>
              </w:rPr>
            </w:pPr>
            <w:r w:rsidRPr="00BC0683">
              <w:rPr>
                <w:rFonts w:ascii="Times New Roman" w:hAnsi="Times New Roman"/>
                <w:sz w:val="22"/>
                <w:szCs w:val="22"/>
              </w:rPr>
              <w:t>4</w:t>
            </w:r>
          </w:p>
        </w:tc>
        <w:tc>
          <w:tcPr>
            <w:tcW w:w="4608" w:type="dxa"/>
            <w:vAlign w:val="center"/>
          </w:tcPr>
          <w:p w:rsidR="00627670" w:rsidRPr="00BC0683" w:rsidRDefault="00456D06" w:rsidP="00BC0683">
            <w:pPr>
              <w:tabs>
                <w:tab w:val="left" w:pos="-720"/>
              </w:tabs>
              <w:suppressAutoHyphens/>
              <w:spacing w:before="20" w:after="20"/>
              <w:ind w:left="57"/>
              <w:jc w:val="both"/>
              <w:rPr>
                <w:rFonts w:ascii="Times New Roman" w:hAnsi="Times New Roman"/>
                <w:b/>
                <w:sz w:val="22"/>
                <w:szCs w:val="22"/>
              </w:rPr>
            </w:pPr>
            <w:r>
              <w:rPr>
                <w:rFonts w:ascii="Times New Roman" w:hAnsi="Times New Roman"/>
                <w:sz w:val="22"/>
                <w:szCs w:val="22"/>
              </w:rPr>
              <w:t>Application</w:t>
            </w:r>
            <w:r w:rsidR="00627670" w:rsidRPr="00BC0683">
              <w:rPr>
                <w:rFonts w:ascii="Times New Roman" w:hAnsi="Times New Roman"/>
                <w:sz w:val="22"/>
                <w:szCs w:val="22"/>
              </w:rPr>
              <w:t xml:space="preserve"> directe</w:t>
            </w:r>
            <w:r w:rsidR="008C6794">
              <w:rPr>
                <w:rFonts w:ascii="Times New Roman" w:hAnsi="Times New Roman"/>
                <w:sz w:val="22"/>
                <w:szCs w:val="22"/>
              </w:rPr>
              <w:t>.</w:t>
            </w:r>
          </w:p>
          <w:p w:rsidR="00627670" w:rsidRPr="00BC0683" w:rsidRDefault="008231AD" w:rsidP="00456D06">
            <w:pPr>
              <w:spacing w:before="120" w:after="120"/>
              <w:ind w:left="47" w:hanging="47"/>
              <w:jc w:val="both"/>
              <w:rPr>
                <w:rFonts w:ascii="Times New Roman" w:hAnsi="Times New Roman"/>
                <w:b/>
                <w:sz w:val="22"/>
                <w:szCs w:val="22"/>
              </w:rPr>
            </w:pPr>
            <w:r>
              <w:rPr>
                <w:rFonts w:ascii="Times New Roman" w:hAnsi="Times New Roman"/>
                <w:sz w:val="22"/>
                <w:szCs w:val="22"/>
              </w:rPr>
              <w:t xml:space="preserve"> </w:t>
            </w:r>
            <w:r w:rsidR="00456D06">
              <w:rPr>
                <w:rFonts w:ascii="Times New Roman" w:hAnsi="Times New Roman"/>
                <w:sz w:val="22"/>
                <w:szCs w:val="22"/>
              </w:rPr>
              <w:t xml:space="preserve">Application du revêtement </w:t>
            </w:r>
            <w:proofErr w:type="spellStart"/>
            <w:r w:rsidR="00456D06">
              <w:rPr>
                <w:rFonts w:ascii="Times New Roman" w:hAnsi="Times New Roman"/>
                <w:sz w:val="22"/>
                <w:szCs w:val="22"/>
              </w:rPr>
              <w:t>pelable</w:t>
            </w:r>
            <w:proofErr w:type="spellEnd"/>
            <w:r w:rsidR="00456D06">
              <w:rPr>
                <w:rFonts w:ascii="Times New Roman" w:hAnsi="Times New Roman"/>
                <w:sz w:val="22"/>
                <w:szCs w:val="22"/>
              </w:rPr>
              <w:t xml:space="preserve"> après </w:t>
            </w:r>
            <w:r w:rsidR="00627670" w:rsidRPr="00BC0683">
              <w:rPr>
                <w:rFonts w:ascii="Times New Roman" w:hAnsi="Times New Roman"/>
                <w:sz w:val="22"/>
                <w:szCs w:val="22"/>
              </w:rPr>
              <w:t xml:space="preserve"> enveloppement de l’article dans une feuille d’aluminium</w:t>
            </w:r>
            <w:r w:rsidR="008C6794">
              <w:rPr>
                <w:rFonts w:ascii="Times New Roman" w:hAnsi="Times New Roman"/>
                <w:sz w:val="22"/>
                <w:szCs w:val="22"/>
              </w:rPr>
              <w:t>.</w:t>
            </w:r>
          </w:p>
        </w:tc>
      </w:tr>
      <w:tr w:rsidR="00627670" w:rsidRPr="002B7E44" w:rsidTr="003158E8">
        <w:tc>
          <w:tcPr>
            <w:tcW w:w="4428" w:type="dxa"/>
            <w:vAlign w:val="center"/>
          </w:tcPr>
          <w:p w:rsidR="00627670" w:rsidRPr="00BC0683" w:rsidRDefault="008C6794" w:rsidP="00BC0683">
            <w:pPr>
              <w:spacing w:before="120" w:after="120"/>
              <w:jc w:val="both"/>
              <w:rPr>
                <w:rFonts w:ascii="Times New Roman" w:hAnsi="Times New Roman"/>
                <w:b/>
                <w:sz w:val="22"/>
                <w:szCs w:val="22"/>
              </w:rPr>
            </w:pPr>
            <w:r>
              <w:rPr>
                <w:rFonts w:ascii="Times New Roman" w:hAnsi="Times New Roman"/>
                <w:sz w:val="22"/>
                <w:szCs w:val="22"/>
              </w:rPr>
              <w:t>Protection par e</w:t>
            </w:r>
            <w:r w:rsidR="00627670" w:rsidRPr="00BC0683">
              <w:rPr>
                <w:rFonts w:ascii="Times New Roman" w:hAnsi="Times New Roman"/>
                <w:sz w:val="22"/>
                <w:szCs w:val="22"/>
              </w:rPr>
              <w:t xml:space="preserve">nceinte </w:t>
            </w:r>
            <w:r>
              <w:rPr>
                <w:rFonts w:ascii="Times New Roman" w:hAnsi="Times New Roman"/>
                <w:sz w:val="22"/>
                <w:szCs w:val="22"/>
              </w:rPr>
              <w:t xml:space="preserve">imperméable </w:t>
            </w:r>
            <w:r w:rsidR="00627670" w:rsidRPr="00BC0683">
              <w:rPr>
                <w:rFonts w:ascii="Times New Roman" w:hAnsi="Times New Roman"/>
                <w:sz w:val="22"/>
                <w:szCs w:val="22"/>
              </w:rPr>
              <w:t xml:space="preserve">à </w:t>
            </w:r>
            <w:r>
              <w:rPr>
                <w:rFonts w:ascii="Times New Roman" w:hAnsi="Times New Roman"/>
                <w:sz w:val="22"/>
                <w:szCs w:val="22"/>
              </w:rPr>
              <w:t>la vapeur d’eau</w:t>
            </w:r>
            <w:r w:rsidR="008231AD">
              <w:rPr>
                <w:rFonts w:ascii="Times New Roman" w:hAnsi="Times New Roman"/>
                <w:sz w:val="22"/>
                <w:szCs w:val="22"/>
              </w:rPr>
              <w:t> ;</w:t>
            </w:r>
          </w:p>
          <w:p w:rsidR="00627670" w:rsidRPr="00BC0683" w:rsidRDefault="00627670" w:rsidP="008C6794">
            <w:pPr>
              <w:spacing w:before="120" w:after="120"/>
              <w:jc w:val="both"/>
              <w:rPr>
                <w:rFonts w:ascii="Times New Roman" w:hAnsi="Times New Roman"/>
                <w:b/>
                <w:sz w:val="22"/>
                <w:szCs w:val="22"/>
              </w:rPr>
            </w:pPr>
            <w:r w:rsidRPr="00BC0683">
              <w:rPr>
                <w:rFonts w:ascii="Times New Roman" w:hAnsi="Times New Roman"/>
                <w:sz w:val="22"/>
                <w:szCs w:val="22"/>
              </w:rPr>
              <w:t xml:space="preserve">si nécessaire, </w:t>
            </w:r>
            <w:r w:rsidR="008C6794">
              <w:rPr>
                <w:rFonts w:ascii="Times New Roman" w:hAnsi="Times New Roman"/>
                <w:sz w:val="22"/>
                <w:szCs w:val="22"/>
              </w:rPr>
              <w:t>par agent protecteur complémentaire.</w:t>
            </w:r>
          </w:p>
        </w:tc>
        <w:tc>
          <w:tcPr>
            <w:tcW w:w="912" w:type="dxa"/>
            <w:vAlign w:val="center"/>
          </w:tcPr>
          <w:p w:rsidR="00627670" w:rsidRPr="00BC0683" w:rsidRDefault="00627670" w:rsidP="00B870DB">
            <w:pPr>
              <w:spacing w:before="120" w:after="120"/>
              <w:jc w:val="center"/>
              <w:rPr>
                <w:rFonts w:ascii="Times New Roman" w:hAnsi="Times New Roman"/>
                <w:b/>
                <w:sz w:val="22"/>
                <w:szCs w:val="22"/>
              </w:rPr>
            </w:pPr>
            <w:r w:rsidRPr="00BC0683">
              <w:rPr>
                <w:rFonts w:ascii="Times New Roman" w:hAnsi="Times New Roman"/>
                <w:sz w:val="22"/>
                <w:szCs w:val="22"/>
              </w:rPr>
              <w:t>5</w:t>
            </w:r>
          </w:p>
        </w:tc>
        <w:tc>
          <w:tcPr>
            <w:tcW w:w="4608" w:type="dxa"/>
            <w:vAlign w:val="center"/>
          </w:tcPr>
          <w:p w:rsidR="00627670" w:rsidRPr="00BC0683" w:rsidRDefault="0042586C" w:rsidP="00BC0683">
            <w:pPr>
              <w:spacing w:before="20" w:after="20"/>
              <w:ind w:left="57"/>
              <w:jc w:val="both"/>
              <w:rPr>
                <w:rFonts w:ascii="Times New Roman" w:hAnsi="Times New Roman"/>
                <w:b/>
                <w:sz w:val="22"/>
                <w:szCs w:val="22"/>
              </w:rPr>
            </w:pPr>
            <w:r>
              <w:rPr>
                <w:rFonts w:ascii="Times New Roman" w:hAnsi="Times New Roman"/>
                <w:sz w:val="22"/>
                <w:szCs w:val="22"/>
              </w:rPr>
              <w:t>E</w:t>
            </w:r>
            <w:r w:rsidR="00627670" w:rsidRPr="00BC0683">
              <w:rPr>
                <w:rFonts w:ascii="Times New Roman" w:hAnsi="Times New Roman"/>
                <w:sz w:val="22"/>
                <w:szCs w:val="22"/>
              </w:rPr>
              <w:t>nveloppe épousant la forme de l’objet</w:t>
            </w:r>
            <w:r w:rsidR="008C6794">
              <w:rPr>
                <w:rFonts w:ascii="Times New Roman" w:hAnsi="Times New Roman"/>
                <w:sz w:val="22"/>
                <w:szCs w:val="22"/>
              </w:rPr>
              <w:t>.</w:t>
            </w:r>
          </w:p>
          <w:p w:rsidR="00627670" w:rsidRPr="00BC0683" w:rsidRDefault="0042586C" w:rsidP="00BC0683">
            <w:pPr>
              <w:spacing w:before="20" w:after="20"/>
              <w:ind w:left="57"/>
              <w:jc w:val="both"/>
              <w:rPr>
                <w:rFonts w:ascii="Times New Roman" w:hAnsi="Times New Roman"/>
                <w:b/>
                <w:sz w:val="22"/>
                <w:szCs w:val="22"/>
              </w:rPr>
            </w:pPr>
            <w:r>
              <w:rPr>
                <w:rFonts w:ascii="Times New Roman" w:hAnsi="Times New Roman"/>
                <w:sz w:val="22"/>
                <w:szCs w:val="22"/>
              </w:rPr>
              <w:t>S</w:t>
            </w:r>
            <w:r w:rsidR="00627670" w:rsidRPr="00BC0683">
              <w:rPr>
                <w:rFonts w:ascii="Times New Roman" w:hAnsi="Times New Roman"/>
                <w:sz w:val="22"/>
                <w:szCs w:val="22"/>
              </w:rPr>
              <w:t>ac</w:t>
            </w:r>
            <w:r w:rsidR="008C6794">
              <w:rPr>
                <w:rFonts w:ascii="Times New Roman" w:hAnsi="Times New Roman"/>
                <w:sz w:val="22"/>
                <w:szCs w:val="22"/>
              </w:rPr>
              <w:t>.</w:t>
            </w:r>
          </w:p>
          <w:p w:rsidR="00627670" w:rsidRPr="00BC0683" w:rsidRDefault="0042586C" w:rsidP="00BC0683">
            <w:pPr>
              <w:spacing w:before="20" w:after="20"/>
              <w:ind w:left="57"/>
              <w:jc w:val="both"/>
              <w:rPr>
                <w:rFonts w:ascii="Times New Roman" w:hAnsi="Times New Roman"/>
                <w:b/>
                <w:sz w:val="22"/>
                <w:szCs w:val="22"/>
              </w:rPr>
            </w:pPr>
            <w:r>
              <w:rPr>
                <w:rFonts w:ascii="Times New Roman" w:hAnsi="Times New Roman"/>
                <w:sz w:val="22"/>
                <w:szCs w:val="22"/>
              </w:rPr>
              <w:t>S</w:t>
            </w:r>
            <w:r w:rsidR="00627670" w:rsidRPr="00BC0683">
              <w:rPr>
                <w:rFonts w:ascii="Times New Roman" w:hAnsi="Times New Roman"/>
                <w:sz w:val="22"/>
                <w:szCs w:val="22"/>
              </w:rPr>
              <w:t>ac flottant</w:t>
            </w:r>
            <w:r w:rsidR="008C6794">
              <w:rPr>
                <w:rFonts w:ascii="Times New Roman" w:hAnsi="Times New Roman"/>
                <w:sz w:val="22"/>
                <w:szCs w:val="22"/>
              </w:rPr>
              <w:t>.</w:t>
            </w:r>
          </w:p>
          <w:p w:rsidR="00627670" w:rsidRPr="00BC0683" w:rsidRDefault="0042586C" w:rsidP="00BC0683">
            <w:pPr>
              <w:spacing w:before="20" w:after="20"/>
              <w:ind w:left="57"/>
              <w:jc w:val="both"/>
              <w:rPr>
                <w:rFonts w:ascii="Times New Roman" w:hAnsi="Times New Roman"/>
                <w:b/>
                <w:sz w:val="22"/>
                <w:szCs w:val="22"/>
              </w:rPr>
            </w:pPr>
            <w:r>
              <w:rPr>
                <w:rFonts w:ascii="Times New Roman" w:hAnsi="Times New Roman"/>
                <w:sz w:val="22"/>
                <w:szCs w:val="22"/>
              </w:rPr>
              <w:t>C</w:t>
            </w:r>
            <w:r w:rsidR="00627670" w:rsidRPr="00BC0683">
              <w:rPr>
                <w:rFonts w:ascii="Times New Roman" w:hAnsi="Times New Roman"/>
                <w:sz w:val="22"/>
                <w:szCs w:val="22"/>
              </w:rPr>
              <w:t>onteneur</w:t>
            </w:r>
            <w:r w:rsidR="00456D06">
              <w:rPr>
                <w:rFonts w:ascii="Times New Roman" w:hAnsi="Times New Roman"/>
                <w:sz w:val="22"/>
                <w:szCs w:val="22"/>
              </w:rPr>
              <w:t>,</w:t>
            </w:r>
            <w:r w:rsidR="00627670" w:rsidRPr="00BC0683">
              <w:rPr>
                <w:rFonts w:ascii="Times New Roman" w:hAnsi="Times New Roman"/>
                <w:sz w:val="22"/>
                <w:szCs w:val="22"/>
              </w:rPr>
              <w:t xml:space="preserve"> sac</w:t>
            </w:r>
            <w:r w:rsidR="008C6794">
              <w:rPr>
                <w:rFonts w:ascii="Times New Roman" w:hAnsi="Times New Roman"/>
                <w:sz w:val="22"/>
                <w:szCs w:val="22"/>
              </w:rPr>
              <w:t>.</w:t>
            </w:r>
          </w:p>
          <w:p w:rsidR="00627670" w:rsidRPr="00BC0683" w:rsidRDefault="0042586C" w:rsidP="00BC0683">
            <w:pPr>
              <w:spacing w:before="20" w:after="20"/>
              <w:ind w:left="57"/>
              <w:jc w:val="both"/>
              <w:rPr>
                <w:rFonts w:ascii="Times New Roman" w:hAnsi="Times New Roman"/>
                <w:sz w:val="22"/>
                <w:szCs w:val="22"/>
              </w:rPr>
            </w:pPr>
            <w:r>
              <w:rPr>
                <w:rFonts w:ascii="Times New Roman" w:hAnsi="Times New Roman"/>
                <w:sz w:val="22"/>
                <w:szCs w:val="22"/>
              </w:rPr>
              <w:t>C</w:t>
            </w:r>
            <w:r w:rsidR="00627670" w:rsidRPr="00BC0683">
              <w:rPr>
                <w:rFonts w:ascii="Times New Roman" w:hAnsi="Times New Roman"/>
                <w:sz w:val="22"/>
                <w:szCs w:val="22"/>
              </w:rPr>
              <w:t xml:space="preserve">onteneur, </w:t>
            </w:r>
            <w:r w:rsidR="00456D06">
              <w:rPr>
                <w:rFonts w:ascii="Times New Roman" w:hAnsi="Times New Roman"/>
                <w:sz w:val="22"/>
                <w:szCs w:val="22"/>
              </w:rPr>
              <w:t>suremballage, fermé hermétiquement (revêtement au trempé)</w:t>
            </w:r>
            <w:r w:rsidR="008C6794">
              <w:rPr>
                <w:rFonts w:ascii="Times New Roman" w:hAnsi="Times New Roman"/>
                <w:sz w:val="22"/>
                <w:szCs w:val="22"/>
              </w:rPr>
              <w:t>.</w:t>
            </w:r>
          </w:p>
          <w:p w:rsidR="00627670" w:rsidRPr="00BC0683" w:rsidRDefault="0042586C" w:rsidP="00BC0683">
            <w:pPr>
              <w:spacing w:before="20" w:after="20"/>
              <w:ind w:left="57"/>
              <w:jc w:val="both"/>
              <w:rPr>
                <w:rFonts w:ascii="Times New Roman" w:hAnsi="Times New Roman"/>
                <w:b/>
                <w:sz w:val="22"/>
                <w:szCs w:val="22"/>
              </w:rPr>
            </w:pPr>
            <w:r>
              <w:rPr>
                <w:rFonts w:ascii="Times New Roman" w:hAnsi="Times New Roman"/>
                <w:sz w:val="22"/>
                <w:szCs w:val="22"/>
              </w:rPr>
              <w:t>C</w:t>
            </w:r>
            <w:r w:rsidR="00627670" w:rsidRPr="00BC0683">
              <w:rPr>
                <w:rFonts w:ascii="Times New Roman" w:hAnsi="Times New Roman"/>
                <w:sz w:val="22"/>
                <w:szCs w:val="22"/>
              </w:rPr>
              <w:t xml:space="preserve">onteneur </w:t>
            </w:r>
            <w:r w:rsidR="00456D06">
              <w:rPr>
                <w:rFonts w:ascii="Times New Roman" w:hAnsi="Times New Roman"/>
                <w:sz w:val="22"/>
                <w:szCs w:val="22"/>
              </w:rPr>
              <w:t>en métal rigide</w:t>
            </w:r>
            <w:r w:rsidR="008C6794">
              <w:rPr>
                <w:rFonts w:ascii="Times New Roman" w:hAnsi="Times New Roman"/>
                <w:sz w:val="22"/>
                <w:szCs w:val="22"/>
              </w:rPr>
              <w:t>.</w:t>
            </w:r>
          </w:p>
          <w:p w:rsidR="00627670" w:rsidRPr="00BC0683" w:rsidRDefault="0042586C" w:rsidP="00BC0683">
            <w:pPr>
              <w:spacing w:before="20" w:after="20"/>
              <w:ind w:left="57"/>
              <w:jc w:val="both"/>
              <w:rPr>
                <w:rFonts w:ascii="Times New Roman" w:hAnsi="Times New Roman"/>
                <w:b/>
                <w:sz w:val="22"/>
                <w:szCs w:val="22"/>
              </w:rPr>
            </w:pPr>
            <w:r>
              <w:rPr>
                <w:rFonts w:ascii="Times New Roman" w:hAnsi="Times New Roman"/>
                <w:sz w:val="22"/>
                <w:szCs w:val="22"/>
              </w:rPr>
              <w:t>C</w:t>
            </w:r>
            <w:r w:rsidR="00627670" w:rsidRPr="00BC0683">
              <w:rPr>
                <w:rFonts w:ascii="Times New Roman" w:hAnsi="Times New Roman"/>
                <w:sz w:val="22"/>
                <w:szCs w:val="22"/>
              </w:rPr>
              <w:t xml:space="preserve">onteneur rigide (articles immergés dans un </w:t>
            </w:r>
            <w:r w:rsidR="00456D06">
              <w:rPr>
                <w:rFonts w:ascii="Times New Roman" w:hAnsi="Times New Roman"/>
                <w:sz w:val="22"/>
                <w:szCs w:val="22"/>
              </w:rPr>
              <w:t>agent</w:t>
            </w:r>
            <w:r w:rsidR="00627670" w:rsidRPr="00BC0683">
              <w:rPr>
                <w:rFonts w:ascii="Times New Roman" w:hAnsi="Times New Roman"/>
                <w:sz w:val="22"/>
                <w:szCs w:val="22"/>
              </w:rPr>
              <w:t xml:space="preserve"> protecteur</w:t>
            </w:r>
            <w:r w:rsidR="00456D06">
              <w:rPr>
                <w:rFonts w:ascii="Times New Roman" w:hAnsi="Times New Roman"/>
                <w:sz w:val="22"/>
                <w:szCs w:val="22"/>
              </w:rPr>
              <w:t>,</w:t>
            </w:r>
            <w:r w:rsidR="00627670" w:rsidRPr="00BC0683">
              <w:rPr>
                <w:rFonts w:ascii="Times New Roman" w:hAnsi="Times New Roman"/>
                <w:sz w:val="22"/>
                <w:szCs w:val="22"/>
              </w:rPr>
              <w:t xml:space="preserve"> </w:t>
            </w:r>
            <w:r w:rsidR="00456D06">
              <w:rPr>
                <w:rFonts w:ascii="Times New Roman" w:hAnsi="Times New Roman"/>
                <w:sz w:val="22"/>
                <w:szCs w:val="22"/>
              </w:rPr>
              <w:t xml:space="preserve">de </w:t>
            </w:r>
            <w:r w:rsidR="00627670" w:rsidRPr="00BC0683">
              <w:rPr>
                <w:rFonts w:ascii="Times New Roman" w:hAnsi="Times New Roman"/>
                <w:sz w:val="22"/>
                <w:szCs w:val="22"/>
              </w:rPr>
              <w:t>type huileux)</w:t>
            </w:r>
            <w:r w:rsidR="008C6794">
              <w:rPr>
                <w:rFonts w:ascii="Times New Roman" w:hAnsi="Times New Roman"/>
                <w:sz w:val="22"/>
                <w:szCs w:val="22"/>
              </w:rPr>
              <w:t>.</w:t>
            </w:r>
          </w:p>
          <w:p w:rsidR="00DB63EB" w:rsidRDefault="0042586C" w:rsidP="00DB63EB">
            <w:pPr>
              <w:spacing w:before="20" w:after="20"/>
              <w:ind w:left="57"/>
              <w:jc w:val="both"/>
              <w:rPr>
                <w:rFonts w:ascii="Times New Roman" w:hAnsi="Times New Roman"/>
                <w:sz w:val="22"/>
                <w:szCs w:val="22"/>
              </w:rPr>
            </w:pPr>
            <w:r>
              <w:rPr>
                <w:rFonts w:ascii="Times New Roman" w:hAnsi="Times New Roman"/>
                <w:sz w:val="22"/>
                <w:szCs w:val="22"/>
              </w:rPr>
              <w:t>C</w:t>
            </w:r>
            <w:r w:rsidR="00627670" w:rsidRPr="00BC0683">
              <w:rPr>
                <w:rFonts w:ascii="Times New Roman" w:hAnsi="Times New Roman"/>
                <w:sz w:val="22"/>
                <w:szCs w:val="22"/>
              </w:rPr>
              <w:t>onteneur rigide</w:t>
            </w:r>
            <w:r w:rsidR="00456D06">
              <w:rPr>
                <w:rFonts w:ascii="Times New Roman" w:hAnsi="Times New Roman"/>
                <w:sz w:val="22"/>
                <w:szCs w:val="22"/>
              </w:rPr>
              <w:t>, autre que tout en métal</w:t>
            </w:r>
            <w:r w:rsidR="008C6794">
              <w:rPr>
                <w:rFonts w:ascii="Times New Roman" w:hAnsi="Times New Roman"/>
                <w:sz w:val="22"/>
                <w:szCs w:val="22"/>
              </w:rPr>
              <w:t>.</w:t>
            </w:r>
          </w:p>
          <w:p w:rsidR="00627670" w:rsidRPr="00BC0683" w:rsidRDefault="0042586C" w:rsidP="00456D06">
            <w:pPr>
              <w:spacing w:before="20" w:after="20"/>
              <w:ind w:left="57"/>
              <w:jc w:val="both"/>
              <w:rPr>
                <w:rFonts w:ascii="Times New Roman" w:hAnsi="Times New Roman"/>
                <w:b/>
                <w:sz w:val="22"/>
                <w:szCs w:val="22"/>
              </w:rPr>
            </w:pPr>
            <w:r>
              <w:rPr>
                <w:rFonts w:ascii="Times New Roman" w:hAnsi="Times New Roman"/>
                <w:sz w:val="22"/>
                <w:szCs w:val="22"/>
              </w:rPr>
              <w:t>C</w:t>
            </w:r>
            <w:r w:rsidR="00627670" w:rsidRPr="00BC0683">
              <w:rPr>
                <w:rFonts w:ascii="Times New Roman" w:hAnsi="Times New Roman"/>
                <w:sz w:val="22"/>
                <w:szCs w:val="22"/>
              </w:rPr>
              <w:t>onteneur rigide réutilisable (</w:t>
            </w:r>
            <w:r w:rsidR="00456D06">
              <w:rPr>
                <w:rFonts w:ascii="Times New Roman" w:hAnsi="Times New Roman"/>
                <w:sz w:val="22"/>
                <w:szCs w:val="22"/>
              </w:rPr>
              <w:t>en métal</w:t>
            </w:r>
            <w:r w:rsidR="00627670" w:rsidRPr="00BC0683">
              <w:rPr>
                <w:rFonts w:ascii="Times New Roman" w:hAnsi="Times New Roman"/>
                <w:sz w:val="22"/>
                <w:szCs w:val="22"/>
              </w:rPr>
              <w:t xml:space="preserve"> ou non)</w:t>
            </w:r>
            <w:r w:rsidR="008C6794">
              <w:rPr>
                <w:rFonts w:ascii="Times New Roman" w:hAnsi="Times New Roman"/>
                <w:sz w:val="22"/>
                <w:szCs w:val="22"/>
              </w:rPr>
              <w:t>.</w:t>
            </w:r>
          </w:p>
        </w:tc>
      </w:tr>
      <w:tr w:rsidR="00627670" w:rsidRPr="002B7E44" w:rsidTr="003158E8">
        <w:tc>
          <w:tcPr>
            <w:tcW w:w="4428" w:type="dxa"/>
            <w:vAlign w:val="center"/>
          </w:tcPr>
          <w:p w:rsidR="00627670" w:rsidRPr="00BC0683" w:rsidRDefault="0042586C" w:rsidP="00BC0683">
            <w:pPr>
              <w:spacing w:before="120" w:after="120"/>
              <w:jc w:val="both"/>
              <w:rPr>
                <w:rFonts w:ascii="Times New Roman" w:hAnsi="Times New Roman"/>
                <w:b/>
                <w:sz w:val="22"/>
                <w:szCs w:val="22"/>
              </w:rPr>
            </w:pPr>
            <w:r>
              <w:rPr>
                <w:rFonts w:ascii="Times New Roman" w:hAnsi="Times New Roman"/>
                <w:sz w:val="22"/>
                <w:szCs w:val="22"/>
              </w:rPr>
              <w:t>E</w:t>
            </w:r>
            <w:r w:rsidR="00627670" w:rsidRPr="00BC0683">
              <w:rPr>
                <w:rFonts w:ascii="Times New Roman" w:hAnsi="Times New Roman"/>
                <w:sz w:val="22"/>
                <w:szCs w:val="22"/>
              </w:rPr>
              <w:t>nceinte étanche à la vapeur d’eau avec déshumidification statique ou dynamique</w:t>
            </w:r>
          </w:p>
        </w:tc>
        <w:tc>
          <w:tcPr>
            <w:tcW w:w="912" w:type="dxa"/>
            <w:vAlign w:val="center"/>
          </w:tcPr>
          <w:p w:rsidR="00627670" w:rsidRPr="00BC0683" w:rsidRDefault="00627670" w:rsidP="00B870DB">
            <w:pPr>
              <w:spacing w:before="120" w:after="120"/>
              <w:jc w:val="center"/>
              <w:rPr>
                <w:rFonts w:ascii="Times New Roman" w:hAnsi="Times New Roman"/>
                <w:b/>
                <w:sz w:val="22"/>
                <w:szCs w:val="22"/>
              </w:rPr>
            </w:pPr>
            <w:r w:rsidRPr="00BC0683">
              <w:rPr>
                <w:rFonts w:ascii="Times New Roman" w:hAnsi="Times New Roman"/>
                <w:sz w:val="22"/>
                <w:szCs w:val="22"/>
              </w:rPr>
              <w:t>6</w:t>
            </w:r>
          </w:p>
        </w:tc>
        <w:tc>
          <w:tcPr>
            <w:tcW w:w="4608" w:type="dxa"/>
            <w:vAlign w:val="center"/>
          </w:tcPr>
          <w:p w:rsidR="00627670" w:rsidRPr="00BC0683" w:rsidRDefault="0042586C" w:rsidP="00BC0683">
            <w:pPr>
              <w:spacing w:before="20" w:after="20"/>
              <w:ind w:left="57"/>
              <w:jc w:val="both"/>
              <w:rPr>
                <w:rFonts w:ascii="Times New Roman" w:hAnsi="Times New Roman"/>
                <w:b/>
                <w:sz w:val="22"/>
                <w:szCs w:val="22"/>
              </w:rPr>
            </w:pPr>
            <w:r>
              <w:rPr>
                <w:rFonts w:ascii="Times New Roman" w:hAnsi="Times New Roman"/>
                <w:sz w:val="22"/>
                <w:szCs w:val="22"/>
              </w:rPr>
              <w:t>S</w:t>
            </w:r>
            <w:r w:rsidR="00627670" w:rsidRPr="00BC0683">
              <w:rPr>
                <w:rFonts w:ascii="Times New Roman" w:hAnsi="Times New Roman"/>
                <w:sz w:val="22"/>
                <w:szCs w:val="22"/>
              </w:rPr>
              <w:t>ac</w:t>
            </w:r>
            <w:r w:rsidR="008C6794">
              <w:rPr>
                <w:rFonts w:ascii="Times New Roman" w:hAnsi="Times New Roman"/>
                <w:sz w:val="22"/>
                <w:szCs w:val="22"/>
              </w:rPr>
              <w:t>.</w:t>
            </w:r>
          </w:p>
          <w:p w:rsidR="00627670" w:rsidRPr="00BC0683" w:rsidRDefault="0042586C" w:rsidP="00BC0683">
            <w:pPr>
              <w:spacing w:before="20" w:after="20"/>
              <w:ind w:left="57"/>
              <w:jc w:val="both"/>
              <w:rPr>
                <w:rFonts w:ascii="Times New Roman" w:hAnsi="Times New Roman"/>
                <w:b/>
                <w:sz w:val="22"/>
                <w:szCs w:val="22"/>
              </w:rPr>
            </w:pPr>
            <w:r>
              <w:rPr>
                <w:rFonts w:ascii="Times New Roman" w:hAnsi="Times New Roman"/>
                <w:sz w:val="22"/>
                <w:szCs w:val="22"/>
              </w:rPr>
              <w:t>S</w:t>
            </w:r>
            <w:r w:rsidR="00627670" w:rsidRPr="00BC0683">
              <w:rPr>
                <w:rFonts w:ascii="Times New Roman" w:hAnsi="Times New Roman"/>
                <w:sz w:val="22"/>
                <w:szCs w:val="22"/>
              </w:rPr>
              <w:t>ac flottant</w:t>
            </w:r>
            <w:r w:rsidR="008C6794">
              <w:rPr>
                <w:rFonts w:ascii="Times New Roman" w:hAnsi="Times New Roman"/>
                <w:sz w:val="22"/>
                <w:szCs w:val="22"/>
              </w:rPr>
              <w:t>.</w:t>
            </w:r>
          </w:p>
          <w:p w:rsidR="00627670" w:rsidRPr="00BC0683" w:rsidRDefault="0042586C" w:rsidP="00BC0683">
            <w:pPr>
              <w:spacing w:before="20" w:after="20"/>
              <w:ind w:left="57"/>
              <w:jc w:val="both"/>
              <w:rPr>
                <w:rFonts w:ascii="Times New Roman" w:hAnsi="Times New Roman"/>
                <w:sz w:val="22"/>
                <w:szCs w:val="22"/>
              </w:rPr>
            </w:pPr>
            <w:r>
              <w:rPr>
                <w:rFonts w:ascii="Times New Roman" w:hAnsi="Times New Roman"/>
                <w:sz w:val="22"/>
                <w:szCs w:val="22"/>
              </w:rPr>
              <w:t>C</w:t>
            </w:r>
            <w:r w:rsidR="00627670" w:rsidRPr="00BC0683">
              <w:rPr>
                <w:rFonts w:ascii="Times New Roman" w:hAnsi="Times New Roman"/>
                <w:sz w:val="22"/>
                <w:szCs w:val="22"/>
              </w:rPr>
              <w:t>onteneur</w:t>
            </w:r>
            <w:r w:rsidR="00456D06">
              <w:rPr>
                <w:rFonts w:ascii="Times New Roman" w:hAnsi="Times New Roman"/>
                <w:sz w:val="22"/>
                <w:szCs w:val="22"/>
              </w:rPr>
              <w:t>,</w:t>
            </w:r>
            <w:r w:rsidR="00627670" w:rsidRPr="00BC0683">
              <w:rPr>
                <w:rFonts w:ascii="Times New Roman" w:hAnsi="Times New Roman"/>
                <w:sz w:val="22"/>
                <w:szCs w:val="22"/>
              </w:rPr>
              <w:t xml:space="preserve"> sac</w:t>
            </w:r>
            <w:r w:rsidR="008C6794">
              <w:rPr>
                <w:rFonts w:ascii="Times New Roman" w:hAnsi="Times New Roman"/>
                <w:sz w:val="22"/>
                <w:szCs w:val="22"/>
              </w:rPr>
              <w:t>.</w:t>
            </w:r>
          </w:p>
          <w:p w:rsidR="00456D06" w:rsidRDefault="0042586C" w:rsidP="00DB63EB">
            <w:pPr>
              <w:spacing w:before="20" w:after="20"/>
              <w:ind w:left="57"/>
              <w:jc w:val="both"/>
              <w:rPr>
                <w:rFonts w:ascii="Times New Roman" w:hAnsi="Times New Roman"/>
                <w:sz w:val="22"/>
                <w:szCs w:val="22"/>
              </w:rPr>
            </w:pPr>
            <w:r>
              <w:rPr>
                <w:rFonts w:ascii="Times New Roman" w:hAnsi="Times New Roman"/>
                <w:sz w:val="22"/>
                <w:szCs w:val="22"/>
              </w:rPr>
              <w:t>C</w:t>
            </w:r>
            <w:r w:rsidR="00627670" w:rsidRPr="00BC0683">
              <w:rPr>
                <w:rFonts w:ascii="Times New Roman" w:hAnsi="Times New Roman"/>
                <w:sz w:val="22"/>
                <w:szCs w:val="22"/>
              </w:rPr>
              <w:t>onteneur</w:t>
            </w:r>
            <w:r w:rsidR="00456D06">
              <w:rPr>
                <w:rFonts w:ascii="Times New Roman" w:hAnsi="Times New Roman"/>
                <w:sz w:val="22"/>
                <w:szCs w:val="22"/>
              </w:rPr>
              <w:t xml:space="preserve"> en métal rigide</w:t>
            </w:r>
            <w:r w:rsidR="008C6794">
              <w:rPr>
                <w:rFonts w:ascii="Times New Roman" w:hAnsi="Times New Roman"/>
                <w:sz w:val="22"/>
                <w:szCs w:val="22"/>
              </w:rPr>
              <w:t>.</w:t>
            </w:r>
          </w:p>
          <w:p w:rsidR="00DB63EB" w:rsidRDefault="00456D06" w:rsidP="00DB63EB">
            <w:pPr>
              <w:spacing w:before="20" w:after="20"/>
              <w:ind w:left="57"/>
              <w:jc w:val="both"/>
              <w:rPr>
                <w:rFonts w:ascii="Times New Roman" w:hAnsi="Times New Roman"/>
                <w:sz w:val="22"/>
                <w:szCs w:val="22"/>
              </w:rPr>
            </w:pPr>
            <w:r>
              <w:rPr>
                <w:rFonts w:ascii="Times New Roman" w:hAnsi="Times New Roman"/>
                <w:sz w:val="22"/>
                <w:szCs w:val="22"/>
              </w:rPr>
              <w:t>Conteneur</w:t>
            </w:r>
            <w:r w:rsidR="00627670" w:rsidRPr="00BC0683">
              <w:rPr>
                <w:rFonts w:ascii="Times New Roman" w:hAnsi="Times New Roman"/>
                <w:sz w:val="22"/>
                <w:szCs w:val="22"/>
              </w:rPr>
              <w:t xml:space="preserve"> rigide</w:t>
            </w:r>
            <w:r>
              <w:rPr>
                <w:rFonts w:ascii="Times New Roman" w:hAnsi="Times New Roman"/>
                <w:sz w:val="22"/>
                <w:szCs w:val="22"/>
              </w:rPr>
              <w:t>, autre que tout en métal</w:t>
            </w:r>
            <w:r w:rsidR="008C6794">
              <w:rPr>
                <w:rFonts w:ascii="Times New Roman" w:hAnsi="Times New Roman"/>
                <w:sz w:val="22"/>
                <w:szCs w:val="22"/>
              </w:rPr>
              <w:t>.</w:t>
            </w:r>
            <w:r>
              <w:rPr>
                <w:rFonts w:ascii="Times New Roman" w:hAnsi="Times New Roman"/>
                <w:sz w:val="22"/>
                <w:szCs w:val="22"/>
              </w:rPr>
              <w:t xml:space="preserve"> </w:t>
            </w:r>
          </w:p>
          <w:p w:rsidR="00627670" w:rsidRPr="00BC0683" w:rsidRDefault="0042586C" w:rsidP="00456D06">
            <w:pPr>
              <w:spacing w:before="20" w:after="20"/>
              <w:ind w:left="57"/>
              <w:jc w:val="both"/>
              <w:rPr>
                <w:rFonts w:ascii="Times New Roman" w:hAnsi="Times New Roman"/>
                <w:b/>
                <w:sz w:val="22"/>
                <w:szCs w:val="22"/>
              </w:rPr>
            </w:pPr>
            <w:r>
              <w:rPr>
                <w:rFonts w:ascii="Times New Roman" w:hAnsi="Times New Roman"/>
                <w:sz w:val="22"/>
                <w:szCs w:val="22"/>
              </w:rPr>
              <w:t>C</w:t>
            </w:r>
            <w:r w:rsidR="00627670" w:rsidRPr="00BC0683">
              <w:rPr>
                <w:rFonts w:ascii="Times New Roman" w:hAnsi="Times New Roman"/>
                <w:sz w:val="22"/>
                <w:szCs w:val="22"/>
              </w:rPr>
              <w:t>onteneur rigide réutilisable (</w:t>
            </w:r>
            <w:r w:rsidR="00456D06">
              <w:rPr>
                <w:rFonts w:ascii="Times New Roman" w:hAnsi="Times New Roman"/>
                <w:sz w:val="22"/>
                <w:szCs w:val="22"/>
              </w:rPr>
              <w:t>en métal</w:t>
            </w:r>
            <w:r w:rsidR="00627670" w:rsidRPr="00BC0683">
              <w:rPr>
                <w:rFonts w:ascii="Times New Roman" w:hAnsi="Times New Roman"/>
                <w:sz w:val="22"/>
                <w:szCs w:val="22"/>
              </w:rPr>
              <w:t xml:space="preserve"> ou non)</w:t>
            </w:r>
            <w:r w:rsidR="008C6794">
              <w:rPr>
                <w:rFonts w:ascii="Times New Roman" w:hAnsi="Times New Roman"/>
                <w:sz w:val="22"/>
                <w:szCs w:val="22"/>
              </w:rPr>
              <w:t>.</w:t>
            </w:r>
          </w:p>
        </w:tc>
      </w:tr>
    </w:tbl>
    <w:p w:rsidR="00B73AF0" w:rsidRPr="00264583" w:rsidRDefault="00E311CB" w:rsidP="00892503">
      <w:pPr>
        <w:pStyle w:val="Titre1"/>
        <w:rPr>
          <w:rFonts w:ascii="Times New Roman" w:hAnsi="Times New Roman"/>
          <w:snapToGrid w:val="0"/>
        </w:rPr>
      </w:pPr>
      <w:bookmarkStart w:id="76" w:name="_Toc373422130"/>
      <w:bookmarkStart w:id="77" w:name="_Toc421711757"/>
      <w:r w:rsidRPr="00264583">
        <w:rPr>
          <w:rFonts w:ascii="Times New Roman" w:hAnsi="Times New Roman"/>
          <w:snapToGrid w:val="0"/>
        </w:rPr>
        <w:t xml:space="preserve">Principes de gestion et d’assurance de la </w:t>
      </w:r>
      <w:r w:rsidR="004667A5" w:rsidRPr="00264583">
        <w:rPr>
          <w:rFonts w:ascii="Times New Roman" w:hAnsi="Times New Roman"/>
          <w:snapToGrid w:val="0"/>
        </w:rPr>
        <w:t>qualité</w:t>
      </w:r>
      <w:bookmarkEnd w:id="76"/>
      <w:bookmarkEnd w:id="77"/>
    </w:p>
    <w:p w:rsidR="000508C5" w:rsidRDefault="000508C5" w:rsidP="00A53072">
      <w:pPr>
        <w:pStyle w:val="ParagrapheModle"/>
        <w:rPr>
          <w:rFonts w:ascii="Times New Roman" w:hAnsi="Times New Roman"/>
        </w:rPr>
      </w:pPr>
      <w:r>
        <w:rPr>
          <w:rFonts w:ascii="Times New Roman" w:hAnsi="Times New Roman"/>
        </w:rPr>
        <w:t xml:space="preserve">Le niveau d’emballage </w:t>
      </w:r>
      <w:r w:rsidR="00524C9A" w:rsidRPr="00524C9A">
        <w:rPr>
          <w:rFonts w:ascii="Times New Roman" w:hAnsi="Times New Roman"/>
        </w:rPr>
        <w:t>des matériels de défense (tous les articles de ravitaillement)</w:t>
      </w:r>
      <w:r w:rsidR="00524C9A">
        <w:rPr>
          <w:rFonts w:ascii="Times New Roman" w:hAnsi="Times New Roman"/>
        </w:rPr>
        <w:t xml:space="preserve"> </w:t>
      </w:r>
      <w:r>
        <w:rPr>
          <w:rFonts w:ascii="Times New Roman" w:hAnsi="Times New Roman"/>
        </w:rPr>
        <w:t>doit être spécifié dans les contrats.</w:t>
      </w:r>
    </w:p>
    <w:p w:rsidR="00971E85" w:rsidRPr="003516EE" w:rsidRDefault="00971E85" w:rsidP="00A53072">
      <w:pPr>
        <w:pStyle w:val="ParagrapheModle"/>
        <w:rPr>
          <w:rFonts w:ascii="Times New Roman" w:hAnsi="Times New Roman"/>
          <w:b/>
        </w:rPr>
      </w:pPr>
      <w:r w:rsidRPr="003516EE">
        <w:rPr>
          <w:rFonts w:ascii="Times New Roman" w:hAnsi="Times New Roman"/>
        </w:rPr>
        <w:t xml:space="preserve">L’emballage </w:t>
      </w:r>
      <w:r w:rsidR="00EA7FCF" w:rsidRPr="003516EE">
        <w:rPr>
          <w:rFonts w:ascii="Times New Roman" w:hAnsi="Times New Roman"/>
        </w:rPr>
        <w:t>es</w:t>
      </w:r>
      <w:r w:rsidRPr="003516EE">
        <w:rPr>
          <w:rFonts w:ascii="Times New Roman" w:hAnsi="Times New Roman"/>
        </w:rPr>
        <w:t>t réalisé :</w:t>
      </w:r>
    </w:p>
    <w:p w:rsidR="00971E85" w:rsidRPr="003516EE" w:rsidRDefault="00971E85" w:rsidP="00CE685A">
      <w:pPr>
        <w:pStyle w:val="ParagrapheModle"/>
        <w:numPr>
          <w:ilvl w:val="0"/>
          <w:numId w:val="4"/>
        </w:numPr>
        <w:spacing w:before="120"/>
        <w:ind w:left="714" w:hanging="357"/>
        <w:rPr>
          <w:rFonts w:ascii="Times New Roman" w:hAnsi="Times New Roman"/>
          <w:b/>
        </w:rPr>
      </w:pPr>
      <w:r w:rsidRPr="003516EE">
        <w:rPr>
          <w:rFonts w:ascii="Times New Roman" w:hAnsi="Times New Roman"/>
        </w:rPr>
        <w:t xml:space="preserve">à partir de produits </w:t>
      </w:r>
      <w:r w:rsidR="00A15080" w:rsidRPr="003516EE">
        <w:rPr>
          <w:rFonts w:ascii="Times New Roman" w:hAnsi="Times New Roman"/>
        </w:rPr>
        <w:t>approvisionnés par le</w:t>
      </w:r>
      <w:r w:rsidR="003309FF" w:rsidRPr="003516EE">
        <w:rPr>
          <w:rFonts w:ascii="Times New Roman" w:hAnsi="Times New Roman"/>
        </w:rPr>
        <w:t>(s)</w:t>
      </w:r>
      <w:r w:rsidR="00A15080" w:rsidRPr="003516EE">
        <w:rPr>
          <w:rFonts w:ascii="Times New Roman" w:hAnsi="Times New Roman"/>
        </w:rPr>
        <w:t xml:space="preserve"> fournisseur</w:t>
      </w:r>
      <w:r w:rsidR="003309FF" w:rsidRPr="003516EE">
        <w:rPr>
          <w:rFonts w:ascii="Times New Roman" w:hAnsi="Times New Roman"/>
        </w:rPr>
        <w:t>(s)</w:t>
      </w:r>
      <w:r w:rsidR="0002161B">
        <w:rPr>
          <w:rFonts w:ascii="Times New Roman" w:hAnsi="Times New Roman"/>
        </w:rPr>
        <w:t> ;</w:t>
      </w:r>
    </w:p>
    <w:p w:rsidR="00971E85" w:rsidRPr="003516EE" w:rsidRDefault="00971E85" w:rsidP="00CE685A">
      <w:pPr>
        <w:pStyle w:val="ParagrapheModle"/>
        <w:numPr>
          <w:ilvl w:val="0"/>
          <w:numId w:val="4"/>
        </w:numPr>
        <w:spacing w:before="120"/>
        <w:ind w:left="714" w:hanging="357"/>
        <w:rPr>
          <w:rFonts w:ascii="Times New Roman" w:hAnsi="Times New Roman"/>
          <w:b/>
        </w:rPr>
      </w:pPr>
      <w:r w:rsidRPr="003516EE">
        <w:rPr>
          <w:rFonts w:ascii="Times New Roman" w:hAnsi="Times New Roman"/>
        </w:rPr>
        <w:t xml:space="preserve">conformément </w:t>
      </w:r>
      <w:r w:rsidR="00A15080" w:rsidRPr="003516EE">
        <w:rPr>
          <w:rFonts w:ascii="Times New Roman" w:hAnsi="Times New Roman"/>
        </w:rPr>
        <w:t xml:space="preserve">aux méthodes </w:t>
      </w:r>
      <w:r w:rsidR="00B73AF0" w:rsidRPr="003516EE">
        <w:rPr>
          <w:rFonts w:ascii="Times New Roman" w:hAnsi="Times New Roman"/>
        </w:rPr>
        <w:t>et au</w:t>
      </w:r>
      <w:r w:rsidR="00F46D0C" w:rsidRPr="003516EE">
        <w:rPr>
          <w:rFonts w:ascii="Times New Roman" w:hAnsi="Times New Roman"/>
        </w:rPr>
        <w:t>x</w:t>
      </w:r>
      <w:r w:rsidR="00B73AF0" w:rsidRPr="003516EE">
        <w:rPr>
          <w:rFonts w:ascii="Times New Roman" w:hAnsi="Times New Roman"/>
        </w:rPr>
        <w:t xml:space="preserve"> cycle</w:t>
      </w:r>
      <w:r w:rsidR="00F46D0C" w:rsidRPr="003516EE">
        <w:rPr>
          <w:rFonts w:ascii="Times New Roman" w:hAnsi="Times New Roman"/>
        </w:rPr>
        <w:t>s</w:t>
      </w:r>
      <w:r w:rsidR="00B73AF0" w:rsidRPr="003516EE">
        <w:rPr>
          <w:rFonts w:ascii="Times New Roman" w:hAnsi="Times New Roman"/>
        </w:rPr>
        <w:t xml:space="preserve"> de production retenu</w:t>
      </w:r>
      <w:r w:rsidR="00A15080" w:rsidRPr="003516EE">
        <w:rPr>
          <w:rFonts w:ascii="Times New Roman" w:hAnsi="Times New Roman"/>
        </w:rPr>
        <w:t>s par le</w:t>
      </w:r>
      <w:r w:rsidR="003309FF" w:rsidRPr="003516EE">
        <w:rPr>
          <w:rFonts w:ascii="Times New Roman" w:hAnsi="Times New Roman"/>
        </w:rPr>
        <w:t>(s)</w:t>
      </w:r>
      <w:r w:rsidR="00A15080" w:rsidRPr="003516EE">
        <w:rPr>
          <w:rFonts w:ascii="Times New Roman" w:hAnsi="Times New Roman"/>
        </w:rPr>
        <w:t xml:space="preserve"> fournisseur</w:t>
      </w:r>
      <w:r w:rsidR="003309FF" w:rsidRPr="003516EE">
        <w:rPr>
          <w:rFonts w:ascii="Times New Roman" w:hAnsi="Times New Roman"/>
        </w:rPr>
        <w:t>(s)</w:t>
      </w:r>
      <w:r w:rsidR="00B73AF0" w:rsidRPr="003516EE">
        <w:rPr>
          <w:rFonts w:ascii="Times New Roman" w:hAnsi="Times New Roman"/>
        </w:rPr>
        <w:t>.</w:t>
      </w:r>
    </w:p>
    <w:p w:rsidR="00B73AF0" w:rsidRPr="003516EE" w:rsidRDefault="002F157F" w:rsidP="00B73AF0">
      <w:pPr>
        <w:pStyle w:val="ParagrapheModle"/>
        <w:rPr>
          <w:rFonts w:ascii="Times New Roman" w:hAnsi="Times New Roman"/>
          <w:b/>
        </w:rPr>
      </w:pPr>
      <w:r w:rsidRPr="003516EE">
        <w:rPr>
          <w:rFonts w:ascii="Times New Roman" w:hAnsi="Times New Roman"/>
        </w:rPr>
        <w:t xml:space="preserve">Le fournisseur </w:t>
      </w:r>
      <w:r w:rsidR="005E078A" w:rsidRPr="003516EE">
        <w:rPr>
          <w:rFonts w:ascii="Times New Roman" w:hAnsi="Times New Roman"/>
        </w:rPr>
        <w:t>atteste de la conformité du système d’emballage aux exigences par la fourniture du système documentaire associé</w:t>
      </w:r>
      <w:r w:rsidR="00BF0778">
        <w:rPr>
          <w:rFonts w:ascii="Times New Roman" w:hAnsi="Times New Roman"/>
        </w:rPr>
        <w:t>, et est en mesure de présenter les informations correspondantes</w:t>
      </w:r>
      <w:r w:rsidR="005E078A" w:rsidRPr="003516EE">
        <w:rPr>
          <w:rFonts w:ascii="Times New Roman" w:hAnsi="Times New Roman"/>
        </w:rPr>
        <w:t>.</w:t>
      </w:r>
    </w:p>
    <w:p w:rsidR="003B03E6" w:rsidRPr="003516EE" w:rsidRDefault="003B03E6" w:rsidP="00F46D0C">
      <w:pPr>
        <w:pStyle w:val="ParagrapheModle"/>
        <w:rPr>
          <w:rFonts w:ascii="Times New Roman" w:hAnsi="Times New Roman"/>
          <w:b/>
        </w:rPr>
      </w:pPr>
      <w:r w:rsidRPr="003516EE">
        <w:rPr>
          <w:rFonts w:ascii="Times New Roman" w:hAnsi="Times New Roman"/>
        </w:rPr>
        <w:t xml:space="preserve">Un système documentaire </w:t>
      </w:r>
      <w:r w:rsidR="002F157F" w:rsidRPr="003516EE">
        <w:rPr>
          <w:rFonts w:ascii="Times New Roman" w:hAnsi="Times New Roman"/>
        </w:rPr>
        <w:t>est</w:t>
      </w:r>
      <w:r w:rsidRPr="003516EE">
        <w:rPr>
          <w:rFonts w:ascii="Times New Roman" w:hAnsi="Times New Roman"/>
        </w:rPr>
        <w:t xml:space="preserve"> établi pour tout système </w:t>
      </w:r>
      <w:r w:rsidR="00004C43" w:rsidRPr="003516EE">
        <w:rPr>
          <w:rFonts w:ascii="Times New Roman" w:hAnsi="Times New Roman"/>
        </w:rPr>
        <w:t>d’emballage</w:t>
      </w:r>
      <w:r w:rsidR="003A4466" w:rsidRPr="003516EE">
        <w:rPr>
          <w:rFonts w:ascii="Times New Roman" w:hAnsi="Times New Roman"/>
        </w:rPr>
        <w:t>. I</w:t>
      </w:r>
      <w:r w:rsidR="00B171CD" w:rsidRPr="003516EE">
        <w:rPr>
          <w:rFonts w:ascii="Times New Roman" w:hAnsi="Times New Roman"/>
        </w:rPr>
        <w:t>l</w:t>
      </w:r>
      <w:r w:rsidRPr="003516EE">
        <w:rPr>
          <w:rFonts w:ascii="Times New Roman" w:hAnsi="Times New Roman"/>
        </w:rPr>
        <w:t xml:space="preserve"> comprend:</w:t>
      </w:r>
    </w:p>
    <w:p w:rsidR="003B03E6" w:rsidRPr="003516EE" w:rsidRDefault="00B171CD" w:rsidP="00CE685A">
      <w:pPr>
        <w:pStyle w:val="ParagrapheModle"/>
        <w:numPr>
          <w:ilvl w:val="0"/>
          <w:numId w:val="4"/>
        </w:numPr>
        <w:spacing w:before="120"/>
        <w:ind w:left="714" w:hanging="357"/>
        <w:rPr>
          <w:rFonts w:ascii="Times New Roman" w:hAnsi="Times New Roman"/>
          <w:b/>
        </w:rPr>
      </w:pPr>
      <w:r w:rsidRPr="003516EE">
        <w:rPr>
          <w:rFonts w:ascii="Times New Roman" w:hAnsi="Times New Roman"/>
        </w:rPr>
        <w:t xml:space="preserve">les </w:t>
      </w:r>
      <w:r w:rsidR="00B17233" w:rsidRPr="003516EE">
        <w:rPr>
          <w:rFonts w:ascii="Times New Roman" w:hAnsi="Times New Roman"/>
        </w:rPr>
        <w:t>informations</w:t>
      </w:r>
      <w:r w:rsidR="00BD48CD" w:rsidRPr="003516EE">
        <w:rPr>
          <w:rFonts w:ascii="Times New Roman" w:hAnsi="Times New Roman"/>
        </w:rPr>
        <w:t xml:space="preserve"> </w:t>
      </w:r>
      <w:r w:rsidR="0089461C" w:rsidRPr="003516EE">
        <w:rPr>
          <w:rFonts w:ascii="Times New Roman" w:hAnsi="Times New Roman"/>
        </w:rPr>
        <w:t>descripti</w:t>
      </w:r>
      <w:r w:rsidR="00B17233" w:rsidRPr="003516EE">
        <w:rPr>
          <w:rFonts w:ascii="Times New Roman" w:hAnsi="Times New Roman"/>
        </w:rPr>
        <w:t>ve</w:t>
      </w:r>
      <w:r w:rsidR="00BD48CD" w:rsidRPr="003516EE">
        <w:rPr>
          <w:rFonts w:ascii="Times New Roman" w:hAnsi="Times New Roman"/>
        </w:rPr>
        <w:t>s</w:t>
      </w:r>
      <w:r w:rsidR="003B03E6" w:rsidRPr="003516EE">
        <w:rPr>
          <w:rFonts w:ascii="Times New Roman" w:hAnsi="Times New Roman"/>
        </w:rPr>
        <w:t xml:space="preserve"> du système </w:t>
      </w:r>
      <w:r w:rsidR="00F46D0C" w:rsidRPr="003516EE">
        <w:rPr>
          <w:rFonts w:ascii="Times New Roman" w:hAnsi="Times New Roman"/>
        </w:rPr>
        <w:t>d’emballage</w:t>
      </w:r>
      <w:r w:rsidR="00004C43" w:rsidRPr="003516EE">
        <w:rPr>
          <w:rFonts w:ascii="Times New Roman" w:hAnsi="Times New Roman"/>
        </w:rPr>
        <w:t> :</w:t>
      </w:r>
    </w:p>
    <w:p w:rsidR="007C59AA" w:rsidRPr="003516EE" w:rsidRDefault="00EE1BD1" w:rsidP="00945FF2">
      <w:pPr>
        <w:pStyle w:val="num1"/>
        <w:tabs>
          <w:tab w:val="clear" w:pos="360"/>
          <w:tab w:val="num" w:pos="1429"/>
        </w:tabs>
        <w:ind w:left="1429"/>
        <w:rPr>
          <w:rFonts w:ascii="Times New Roman" w:hAnsi="Times New Roman"/>
          <w:b/>
        </w:rPr>
      </w:pPr>
      <w:r w:rsidRPr="003516EE">
        <w:rPr>
          <w:rFonts w:ascii="Times New Roman" w:hAnsi="Times New Roman"/>
        </w:rPr>
        <w:t>f</w:t>
      </w:r>
      <w:r w:rsidR="007C59AA" w:rsidRPr="003516EE">
        <w:rPr>
          <w:rFonts w:ascii="Times New Roman" w:hAnsi="Times New Roman"/>
        </w:rPr>
        <w:t>iche de recensement et de justification des normes utilisées </w:t>
      </w:r>
      <w:r w:rsidR="00E633F6" w:rsidRPr="003516EE">
        <w:rPr>
          <w:rFonts w:ascii="Times New Roman" w:hAnsi="Times New Roman"/>
        </w:rPr>
        <w:t xml:space="preserve">(en particulier </w:t>
      </w:r>
      <w:r w:rsidR="00210F18" w:rsidRPr="003516EE">
        <w:rPr>
          <w:rFonts w:ascii="Times New Roman" w:hAnsi="Times New Roman"/>
        </w:rPr>
        <w:t xml:space="preserve">pour la </w:t>
      </w:r>
      <w:r w:rsidR="00E633F6" w:rsidRPr="003516EE">
        <w:rPr>
          <w:rFonts w:ascii="Times New Roman" w:hAnsi="Times New Roman"/>
        </w:rPr>
        <w:t xml:space="preserve">tenue aux essais) </w:t>
      </w:r>
      <w:r w:rsidR="007C59AA" w:rsidRPr="003516EE">
        <w:rPr>
          <w:rFonts w:ascii="Times New Roman" w:hAnsi="Times New Roman"/>
        </w:rPr>
        <w:t>;</w:t>
      </w:r>
    </w:p>
    <w:p w:rsidR="003B03E6" w:rsidRPr="003516EE" w:rsidRDefault="00EE1BD1" w:rsidP="00945FF2">
      <w:pPr>
        <w:pStyle w:val="num1"/>
        <w:tabs>
          <w:tab w:val="clear" w:pos="360"/>
          <w:tab w:val="num" w:pos="1429"/>
        </w:tabs>
        <w:ind w:left="1429"/>
        <w:rPr>
          <w:rFonts w:ascii="Times New Roman" w:hAnsi="Times New Roman"/>
          <w:b/>
        </w:rPr>
      </w:pPr>
      <w:r w:rsidRPr="003516EE">
        <w:rPr>
          <w:rFonts w:ascii="Times New Roman" w:hAnsi="Times New Roman"/>
        </w:rPr>
        <w:lastRenderedPageBreak/>
        <w:t>f</w:t>
      </w:r>
      <w:r w:rsidR="003B03E6" w:rsidRPr="003516EE">
        <w:rPr>
          <w:rFonts w:ascii="Times New Roman" w:hAnsi="Times New Roman"/>
        </w:rPr>
        <w:t xml:space="preserve">iche d’identification des produits </w:t>
      </w:r>
      <w:r w:rsidR="00004C43" w:rsidRPr="003516EE">
        <w:rPr>
          <w:rFonts w:ascii="Times New Roman" w:hAnsi="Times New Roman"/>
        </w:rPr>
        <w:t>utilisés</w:t>
      </w:r>
      <w:r w:rsidR="007C59AA" w:rsidRPr="003516EE">
        <w:rPr>
          <w:rFonts w:ascii="Times New Roman" w:hAnsi="Times New Roman"/>
        </w:rPr>
        <w:t> ;</w:t>
      </w:r>
    </w:p>
    <w:p w:rsidR="003B03E6" w:rsidRPr="003516EE" w:rsidRDefault="00EE1BD1" w:rsidP="00945FF2">
      <w:pPr>
        <w:pStyle w:val="num1"/>
        <w:tabs>
          <w:tab w:val="clear" w:pos="360"/>
          <w:tab w:val="num" w:pos="1429"/>
        </w:tabs>
        <w:ind w:left="1429"/>
        <w:rPr>
          <w:rFonts w:ascii="Times New Roman" w:hAnsi="Times New Roman"/>
          <w:b/>
        </w:rPr>
      </w:pPr>
      <w:r w:rsidRPr="003516EE">
        <w:rPr>
          <w:rFonts w:ascii="Times New Roman" w:hAnsi="Times New Roman"/>
        </w:rPr>
        <w:t>f</w:t>
      </w:r>
      <w:r w:rsidR="003B03E6" w:rsidRPr="003516EE">
        <w:rPr>
          <w:rFonts w:ascii="Times New Roman" w:hAnsi="Times New Roman"/>
        </w:rPr>
        <w:t>iche technique d</w:t>
      </w:r>
      <w:r w:rsidR="00004C43" w:rsidRPr="003516EE">
        <w:rPr>
          <w:rFonts w:ascii="Times New Roman" w:hAnsi="Times New Roman"/>
        </w:rPr>
        <w:t>e mise en œuvre des produits</w:t>
      </w:r>
      <w:r w:rsidR="007C59AA" w:rsidRPr="003516EE">
        <w:rPr>
          <w:rFonts w:ascii="Times New Roman" w:hAnsi="Times New Roman"/>
        </w:rPr>
        <w:t> ;</w:t>
      </w:r>
    </w:p>
    <w:p w:rsidR="003B03E6" w:rsidRPr="003516EE" w:rsidRDefault="00EE1BD1" w:rsidP="00945FF2">
      <w:pPr>
        <w:pStyle w:val="num1"/>
        <w:tabs>
          <w:tab w:val="clear" w:pos="360"/>
          <w:tab w:val="num" w:pos="1429"/>
        </w:tabs>
        <w:ind w:left="1429"/>
        <w:rPr>
          <w:rFonts w:ascii="Times New Roman" w:hAnsi="Times New Roman"/>
          <w:b/>
        </w:rPr>
      </w:pPr>
      <w:r w:rsidRPr="003516EE">
        <w:rPr>
          <w:rFonts w:ascii="Times New Roman" w:hAnsi="Times New Roman"/>
        </w:rPr>
        <w:t>f</w:t>
      </w:r>
      <w:r w:rsidR="003B03E6" w:rsidRPr="003516EE">
        <w:rPr>
          <w:rFonts w:ascii="Times New Roman" w:hAnsi="Times New Roman"/>
        </w:rPr>
        <w:t xml:space="preserve">iche de prescription </w:t>
      </w:r>
      <w:r w:rsidR="008877DA" w:rsidRPr="003516EE">
        <w:rPr>
          <w:rFonts w:ascii="Times New Roman" w:hAnsi="Times New Roman"/>
        </w:rPr>
        <w:t>pour le suivi</w:t>
      </w:r>
      <w:r w:rsidR="006A5D1A" w:rsidRPr="003516EE">
        <w:rPr>
          <w:rFonts w:ascii="Times New Roman" w:hAnsi="Times New Roman"/>
        </w:rPr>
        <w:t xml:space="preserve"> </w:t>
      </w:r>
      <w:r w:rsidR="00004C43" w:rsidRPr="003516EE">
        <w:rPr>
          <w:rFonts w:ascii="Times New Roman" w:hAnsi="Times New Roman"/>
        </w:rPr>
        <w:t>des matériels conditionnés et emballés</w:t>
      </w:r>
      <w:r w:rsidR="00E33E13" w:rsidRPr="003516EE">
        <w:rPr>
          <w:rFonts w:ascii="Times New Roman" w:hAnsi="Times New Roman"/>
        </w:rPr>
        <w:t xml:space="preserve"> (maintenance en stockage)</w:t>
      </w:r>
      <w:r w:rsidR="0002161B">
        <w:rPr>
          <w:rFonts w:ascii="Times New Roman" w:hAnsi="Times New Roman"/>
        </w:rPr>
        <w:t> ;</w:t>
      </w:r>
    </w:p>
    <w:p w:rsidR="00525912" w:rsidRPr="003516EE" w:rsidRDefault="00B171CD" w:rsidP="00CE685A">
      <w:pPr>
        <w:pStyle w:val="ParagrapheModle"/>
        <w:numPr>
          <w:ilvl w:val="0"/>
          <w:numId w:val="4"/>
        </w:numPr>
        <w:spacing w:before="120"/>
        <w:ind w:left="714" w:hanging="357"/>
        <w:rPr>
          <w:rFonts w:ascii="Times New Roman" w:hAnsi="Times New Roman"/>
          <w:b/>
        </w:rPr>
      </w:pPr>
      <w:r w:rsidRPr="003516EE">
        <w:rPr>
          <w:rFonts w:ascii="Times New Roman" w:hAnsi="Times New Roman"/>
        </w:rPr>
        <w:t>le d</w:t>
      </w:r>
      <w:r w:rsidR="0089461C" w:rsidRPr="003516EE">
        <w:rPr>
          <w:rFonts w:ascii="Times New Roman" w:hAnsi="Times New Roman"/>
        </w:rPr>
        <w:t>ocument de traçabilité</w:t>
      </w:r>
      <w:r w:rsidR="00467D7A" w:rsidRPr="003516EE">
        <w:rPr>
          <w:rFonts w:ascii="Times New Roman" w:hAnsi="Times New Roman"/>
        </w:rPr>
        <w:t>, incluant les éléments de contrôle qualité et de gestion des non-conformités et des actions correctives</w:t>
      </w:r>
      <w:r w:rsidR="00FA7B4C" w:rsidRPr="003516EE">
        <w:rPr>
          <w:rFonts w:ascii="Times New Roman" w:hAnsi="Times New Roman"/>
        </w:rPr>
        <w:t xml:space="preserve"> résultantes</w:t>
      </w:r>
      <w:r w:rsidR="0002161B">
        <w:rPr>
          <w:rFonts w:ascii="Times New Roman" w:hAnsi="Times New Roman"/>
        </w:rPr>
        <w:t> ;</w:t>
      </w:r>
    </w:p>
    <w:p w:rsidR="002F3846" w:rsidRPr="006D70FE" w:rsidRDefault="00B171CD" w:rsidP="00CE685A">
      <w:pPr>
        <w:pStyle w:val="ParagrapheModle"/>
        <w:numPr>
          <w:ilvl w:val="0"/>
          <w:numId w:val="4"/>
        </w:numPr>
        <w:ind w:left="714" w:hanging="357"/>
        <w:rPr>
          <w:rFonts w:ascii="Times New Roman" w:hAnsi="Times New Roman"/>
          <w:b/>
        </w:rPr>
      </w:pPr>
      <w:r w:rsidRPr="003516EE">
        <w:rPr>
          <w:rFonts w:ascii="Times New Roman" w:hAnsi="Times New Roman"/>
        </w:rPr>
        <w:t>le d</w:t>
      </w:r>
      <w:r w:rsidR="00525912" w:rsidRPr="003516EE">
        <w:rPr>
          <w:rFonts w:ascii="Times New Roman" w:hAnsi="Times New Roman"/>
        </w:rPr>
        <w:t xml:space="preserve">ocument de gestion du système d’emballage s’appuyant sur la liste des matériels conditionnés et emballés comportant les informations </w:t>
      </w:r>
      <w:r w:rsidR="001E561D" w:rsidRPr="003516EE">
        <w:rPr>
          <w:rFonts w:ascii="Times New Roman" w:hAnsi="Times New Roman"/>
        </w:rPr>
        <w:t xml:space="preserve">recensées en annexe </w:t>
      </w:r>
      <w:r w:rsidR="00E77B2A">
        <w:rPr>
          <w:rFonts w:ascii="Times New Roman" w:hAnsi="Times New Roman"/>
        </w:rPr>
        <w:t>F</w:t>
      </w:r>
      <w:r w:rsidR="00525912" w:rsidRPr="003516EE">
        <w:rPr>
          <w:rFonts w:ascii="Times New Roman" w:hAnsi="Times New Roman"/>
        </w:rPr>
        <w:t>.</w:t>
      </w:r>
    </w:p>
    <w:p w:rsidR="006D70FE" w:rsidRPr="006D70FE" w:rsidRDefault="006D70FE" w:rsidP="006D70FE">
      <w:pPr>
        <w:pStyle w:val="ParagrapheModle"/>
        <w:rPr>
          <w:rFonts w:ascii="Times New Roman" w:hAnsi="Times New Roman"/>
        </w:rPr>
      </w:pPr>
      <w:r w:rsidRPr="001074F7">
        <w:rPr>
          <w:rFonts w:ascii="Times New Roman" w:hAnsi="Times New Roman"/>
        </w:rPr>
        <w:t xml:space="preserve">Au minimum, l’emballage est identifié par la désignation du matériel, la nomenclature OTAN (référence article, référence fabricant), </w:t>
      </w:r>
      <w:r w:rsidR="00E118F1">
        <w:rPr>
          <w:rFonts w:ascii="Times New Roman" w:hAnsi="Times New Roman"/>
        </w:rPr>
        <w:t xml:space="preserve">le </w:t>
      </w:r>
      <w:r w:rsidRPr="001074F7">
        <w:rPr>
          <w:rFonts w:ascii="Times New Roman" w:hAnsi="Times New Roman"/>
        </w:rPr>
        <w:t xml:space="preserve">numéro </w:t>
      </w:r>
      <w:r w:rsidR="00E118F1">
        <w:rPr>
          <w:rFonts w:ascii="Times New Roman" w:hAnsi="Times New Roman"/>
        </w:rPr>
        <w:t xml:space="preserve">de </w:t>
      </w:r>
      <w:r w:rsidRPr="001074F7">
        <w:rPr>
          <w:rFonts w:ascii="Times New Roman" w:hAnsi="Times New Roman"/>
        </w:rPr>
        <w:t xml:space="preserve">série fabricant, </w:t>
      </w:r>
      <w:r w:rsidR="00E118F1">
        <w:rPr>
          <w:rFonts w:ascii="Times New Roman" w:hAnsi="Times New Roman"/>
        </w:rPr>
        <w:t xml:space="preserve">la </w:t>
      </w:r>
      <w:r w:rsidRPr="001074F7">
        <w:rPr>
          <w:rFonts w:ascii="Times New Roman" w:hAnsi="Times New Roman"/>
        </w:rPr>
        <w:t xml:space="preserve">date de réalisation de l’emballage, </w:t>
      </w:r>
      <w:r w:rsidR="00E118F1">
        <w:rPr>
          <w:rFonts w:ascii="Times New Roman" w:hAnsi="Times New Roman"/>
        </w:rPr>
        <w:t xml:space="preserve">le </w:t>
      </w:r>
      <w:r w:rsidRPr="001074F7">
        <w:rPr>
          <w:rFonts w:ascii="Times New Roman" w:hAnsi="Times New Roman"/>
        </w:rPr>
        <w:t xml:space="preserve">niveau OTAN d’emballage (1, 2, 3, 4) et </w:t>
      </w:r>
      <w:r w:rsidR="00E118F1">
        <w:rPr>
          <w:rFonts w:ascii="Times New Roman" w:hAnsi="Times New Roman"/>
        </w:rPr>
        <w:t xml:space="preserve">le </w:t>
      </w:r>
      <w:r w:rsidRPr="001074F7">
        <w:rPr>
          <w:rFonts w:ascii="Times New Roman" w:hAnsi="Times New Roman"/>
        </w:rPr>
        <w:t>nombre d’années de stockage possibles.</w:t>
      </w:r>
      <w:r>
        <w:rPr>
          <w:rFonts w:ascii="Times New Roman" w:hAnsi="Times New Roman"/>
        </w:rPr>
        <w:t xml:space="preserve">  </w:t>
      </w:r>
      <w:r w:rsidRPr="006D70FE">
        <w:rPr>
          <w:rFonts w:ascii="Times New Roman" w:hAnsi="Times New Roman"/>
        </w:rPr>
        <w:t xml:space="preserve"> </w:t>
      </w:r>
    </w:p>
    <w:p w:rsidR="002C17E3" w:rsidRPr="003516EE" w:rsidRDefault="002C17E3" w:rsidP="00B171CD">
      <w:pPr>
        <w:pStyle w:val="ParagrapheModle"/>
        <w:rPr>
          <w:rFonts w:ascii="Times New Roman" w:hAnsi="Times New Roman"/>
          <w:b/>
        </w:rPr>
      </w:pPr>
      <w:bookmarkStart w:id="78" w:name="_Toc85265606"/>
      <w:bookmarkStart w:id="79" w:name="_Toc85265869"/>
      <w:bookmarkStart w:id="80" w:name="_Toc91302314"/>
      <w:bookmarkStart w:id="81" w:name="_Toc92511989"/>
      <w:bookmarkStart w:id="82" w:name="_Toc100119868"/>
      <w:bookmarkStart w:id="83" w:name="_Toc102815802"/>
      <w:bookmarkStart w:id="84" w:name="_Toc102815874"/>
      <w:bookmarkStart w:id="85" w:name="_Toc114560493"/>
      <w:bookmarkStart w:id="86" w:name="_Toc117046608"/>
      <w:bookmarkStart w:id="87" w:name="_Toc119216520"/>
      <w:bookmarkStart w:id="88" w:name="_Toc119236725"/>
      <w:bookmarkStart w:id="89" w:name="_Toc119389369"/>
      <w:bookmarkStart w:id="90" w:name="_Toc135129885"/>
      <w:r w:rsidRPr="003516EE">
        <w:rPr>
          <w:rFonts w:ascii="Times New Roman" w:hAnsi="Times New Roman"/>
        </w:rPr>
        <w:t xml:space="preserve">Les caractéristiques des produits, ainsi que les performances des systèmes </w:t>
      </w:r>
      <w:r w:rsidR="00EA7FCF" w:rsidRPr="003516EE">
        <w:rPr>
          <w:rFonts w:ascii="Times New Roman" w:hAnsi="Times New Roman"/>
        </w:rPr>
        <w:t>d’emballage</w:t>
      </w:r>
      <w:r w:rsidRPr="003516EE">
        <w:rPr>
          <w:rFonts w:ascii="Times New Roman" w:hAnsi="Times New Roman"/>
        </w:rPr>
        <w:t xml:space="preserve">, sont déterminées à partir d’essais réalisés selon des normes </w:t>
      </w:r>
      <w:r w:rsidR="003169EC" w:rsidRPr="003516EE">
        <w:rPr>
          <w:rFonts w:ascii="Times New Roman" w:hAnsi="Times New Roman"/>
        </w:rPr>
        <w:t xml:space="preserve">civiles </w:t>
      </w:r>
      <w:r w:rsidRPr="003516EE">
        <w:rPr>
          <w:rFonts w:ascii="Times New Roman" w:hAnsi="Times New Roman"/>
        </w:rPr>
        <w:t>et</w:t>
      </w:r>
      <w:r w:rsidR="00FA7B4C" w:rsidRPr="003516EE">
        <w:rPr>
          <w:rFonts w:ascii="Times New Roman" w:hAnsi="Times New Roman"/>
        </w:rPr>
        <w:t>,</w:t>
      </w:r>
      <w:r w:rsidRPr="003516EE">
        <w:rPr>
          <w:rFonts w:ascii="Times New Roman" w:hAnsi="Times New Roman"/>
        </w:rPr>
        <w:t xml:space="preserve"> </w:t>
      </w:r>
      <w:r w:rsidR="00EA7FCF" w:rsidRPr="003516EE">
        <w:rPr>
          <w:rFonts w:ascii="Times New Roman" w:hAnsi="Times New Roman"/>
        </w:rPr>
        <w:t>si besoin</w:t>
      </w:r>
      <w:r w:rsidR="00FA7B4C" w:rsidRPr="003516EE">
        <w:rPr>
          <w:rFonts w:ascii="Times New Roman" w:hAnsi="Times New Roman"/>
        </w:rPr>
        <w:t>,</w:t>
      </w:r>
      <w:r w:rsidR="00EA7FCF" w:rsidRPr="003516EE">
        <w:rPr>
          <w:rFonts w:ascii="Times New Roman" w:hAnsi="Times New Roman"/>
        </w:rPr>
        <w:t xml:space="preserve"> </w:t>
      </w:r>
      <w:r w:rsidR="003169EC" w:rsidRPr="003516EE">
        <w:rPr>
          <w:rFonts w:ascii="Times New Roman" w:hAnsi="Times New Roman"/>
        </w:rPr>
        <w:t>militaires</w:t>
      </w:r>
      <w:r w:rsidR="006D275E">
        <w:rPr>
          <w:rStyle w:val="Appelnotedebasdep"/>
          <w:rFonts w:ascii="Times New Roman" w:hAnsi="Times New Roman"/>
        </w:rPr>
        <w:footnoteReference w:id="10"/>
      </w:r>
      <w:r w:rsidR="003169EC" w:rsidRPr="003516EE">
        <w:rPr>
          <w:rFonts w:ascii="Times New Roman" w:hAnsi="Times New Roman"/>
        </w:rPr>
        <w:t>.</w:t>
      </w:r>
    </w:p>
    <w:p w:rsidR="00CC7C70" w:rsidRPr="003516EE" w:rsidRDefault="00E24FA0" w:rsidP="004E0A61">
      <w:pPr>
        <w:pStyle w:val="ParagrapheModle"/>
        <w:rPr>
          <w:rFonts w:ascii="Times New Roman" w:hAnsi="Times New Roman"/>
          <w:b/>
        </w:rPr>
      </w:pPr>
      <w:r w:rsidRPr="003516EE">
        <w:rPr>
          <w:rFonts w:ascii="Times New Roman" w:hAnsi="Times New Roman"/>
        </w:rPr>
        <w:t xml:space="preserve">Les </w:t>
      </w:r>
      <w:r w:rsidR="008842BF" w:rsidRPr="003516EE">
        <w:rPr>
          <w:rFonts w:ascii="Times New Roman" w:hAnsi="Times New Roman"/>
        </w:rPr>
        <w:t xml:space="preserve">essais de performance </w:t>
      </w:r>
      <w:r w:rsidRPr="003516EE">
        <w:rPr>
          <w:rFonts w:ascii="Times New Roman" w:hAnsi="Times New Roman"/>
        </w:rPr>
        <w:t xml:space="preserve">ne sont spécifiés </w:t>
      </w:r>
      <w:r w:rsidR="00BA2240" w:rsidRPr="003516EE">
        <w:rPr>
          <w:rFonts w:ascii="Times New Roman" w:hAnsi="Times New Roman"/>
        </w:rPr>
        <w:t xml:space="preserve">en tant que tels </w:t>
      </w:r>
      <w:r w:rsidR="008842BF" w:rsidRPr="003516EE">
        <w:rPr>
          <w:rFonts w:ascii="Times New Roman" w:hAnsi="Times New Roman"/>
        </w:rPr>
        <w:t xml:space="preserve">que dans le cas de systèmes </w:t>
      </w:r>
      <w:r w:rsidR="00612A37" w:rsidRPr="003516EE">
        <w:rPr>
          <w:rFonts w:ascii="Times New Roman" w:hAnsi="Times New Roman"/>
        </w:rPr>
        <w:t xml:space="preserve">d’emballage </w:t>
      </w:r>
      <w:r w:rsidR="00BF17CE" w:rsidRPr="003516EE">
        <w:rPr>
          <w:rFonts w:ascii="Times New Roman" w:hAnsi="Times New Roman"/>
        </w:rPr>
        <w:t>utilisant des produits ou processus industriels non normalisés</w:t>
      </w:r>
      <w:r w:rsidR="008842BF" w:rsidRPr="003516EE">
        <w:rPr>
          <w:rFonts w:ascii="Times New Roman" w:hAnsi="Times New Roman"/>
        </w:rPr>
        <w:t>.</w:t>
      </w:r>
      <w:r w:rsidR="004E0A61" w:rsidRPr="003516EE">
        <w:rPr>
          <w:rFonts w:ascii="Times New Roman" w:hAnsi="Times New Roman"/>
        </w:rPr>
        <w:t xml:space="preserve"> </w:t>
      </w:r>
      <w:r w:rsidR="00CC7C70" w:rsidRPr="003516EE">
        <w:rPr>
          <w:rFonts w:ascii="Times New Roman" w:hAnsi="Times New Roman"/>
        </w:rPr>
        <w:t xml:space="preserve">Les performances </w:t>
      </w:r>
      <w:r w:rsidR="00F27B40" w:rsidRPr="003516EE">
        <w:rPr>
          <w:rFonts w:ascii="Times New Roman" w:hAnsi="Times New Roman"/>
        </w:rPr>
        <w:t xml:space="preserve">spécifiques </w:t>
      </w:r>
      <w:r w:rsidR="00CC7C70" w:rsidRPr="003516EE">
        <w:rPr>
          <w:rFonts w:ascii="Times New Roman" w:hAnsi="Times New Roman"/>
        </w:rPr>
        <w:t>demandées sont fonction :</w:t>
      </w:r>
    </w:p>
    <w:p w:rsidR="00CC7C70" w:rsidRPr="003516EE" w:rsidRDefault="00CC7C70" w:rsidP="00CE685A">
      <w:pPr>
        <w:pStyle w:val="ParagrapheModle"/>
        <w:numPr>
          <w:ilvl w:val="0"/>
          <w:numId w:val="4"/>
        </w:numPr>
        <w:spacing w:before="120"/>
        <w:ind w:left="714" w:hanging="357"/>
        <w:rPr>
          <w:rFonts w:ascii="Times New Roman" w:hAnsi="Times New Roman"/>
          <w:b/>
        </w:rPr>
      </w:pPr>
      <w:r w:rsidRPr="003516EE">
        <w:rPr>
          <w:rFonts w:ascii="Times New Roman" w:hAnsi="Times New Roman"/>
        </w:rPr>
        <w:t>de la nature du matériel</w:t>
      </w:r>
      <w:r w:rsidR="00F27B40" w:rsidRPr="003516EE">
        <w:rPr>
          <w:rFonts w:ascii="Times New Roman" w:hAnsi="Times New Roman"/>
        </w:rPr>
        <w:t xml:space="preserve"> </w:t>
      </w:r>
      <w:r w:rsidR="000731A4" w:rsidRPr="003516EE">
        <w:rPr>
          <w:rFonts w:ascii="Times New Roman" w:hAnsi="Times New Roman"/>
        </w:rPr>
        <w:t xml:space="preserve">conditionné et </w:t>
      </w:r>
      <w:r w:rsidR="00F27B40" w:rsidRPr="003516EE">
        <w:rPr>
          <w:rFonts w:ascii="Times New Roman" w:hAnsi="Times New Roman"/>
        </w:rPr>
        <w:t>emballé</w:t>
      </w:r>
      <w:r w:rsidR="0002161B">
        <w:rPr>
          <w:rFonts w:ascii="Times New Roman" w:hAnsi="Times New Roman"/>
        </w:rPr>
        <w:t> ;</w:t>
      </w:r>
    </w:p>
    <w:p w:rsidR="00CC7C70" w:rsidRPr="006D70FE" w:rsidRDefault="00CC7C70" w:rsidP="00CE685A">
      <w:pPr>
        <w:pStyle w:val="ParagrapheModle"/>
        <w:numPr>
          <w:ilvl w:val="0"/>
          <w:numId w:val="4"/>
        </w:numPr>
        <w:spacing w:before="120"/>
        <w:ind w:left="714" w:hanging="357"/>
        <w:rPr>
          <w:rFonts w:ascii="Times New Roman" w:hAnsi="Times New Roman"/>
          <w:b/>
        </w:rPr>
      </w:pPr>
      <w:r w:rsidRPr="003516EE">
        <w:rPr>
          <w:rFonts w:ascii="Times New Roman" w:hAnsi="Times New Roman"/>
        </w:rPr>
        <w:t>des sollicitations extrêmes auxquelles l’ensemble « système</w:t>
      </w:r>
      <w:r w:rsidR="00612A37" w:rsidRPr="003516EE">
        <w:rPr>
          <w:rFonts w:ascii="Times New Roman" w:hAnsi="Times New Roman"/>
        </w:rPr>
        <w:t xml:space="preserve"> d’emballage</w:t>
      </w:r>
      <w:r w:rsidRPr="003516EE">
        <w:rPr>
          <w:rFonts w:ascii="Times New Roman" w:hAnsi="Times New Roman"/>
        </w:rPr>
        <w:t xml:space="preserve"> et matériel » est soumis lors de s</w:t>
      </w:r>
      <w:r w:rsidR="00F27B40" w:rsidRPr="003516EE">
        <w:rPr>
          <w:rFonts w:ascii="Times New Roman" w:hAnsi="Times New Roman"/>
        </w:rPr>
        <w:t xml:space="preserve">es manutentions, </w:t>
      </w:r>
      <w:r w:rsidR="000731A4" w:rsidRPr="003516EE">
        <w:rPr>
          <w:rFonts w:ascii="Times New Roman" w:hAnsi="Times New Roman"/>
        </w:rPr>
        <w:t xml:space="preserve">de </w:t>
      </w:r>
      <w:r w:rsidR="00F27B40" w:rsidRPr="003516EE">
        <w:rPr>
          <w:rFonts w:ascii="Times New Roman" w:hAnsi="Times New Roman"/>
        </w:rPr>
        <w:t>son transport et de son stock</w:t>
      </w:r>
      <w:r w:rsidRPr="003516EE">
        <w:rPr>
          <w:rFonts w:ascii="Times New Roman" w:hAnsi="Times New Roman"/>
        </w:rPr>
        <w:t>age.</w:t>
      </w:r>
    </w:p>
    <w:bookmarkEnd w:id="78"/>
    <w:bookmarkEnd w:id="79"/>
    <w:bookmarkEnd w:id="80"/>
    <w:bookmarkEnd w:id="81"/>
    <w:bookmarkEnd w:id="82"/>
    <w:bookmarkEnd w:id="83"/>
    <w:bookmarkEnd w:id="84"/>
    <w:bookmarkEnd w:id="85"/>
    <w:bookmarkEnd w:id="86"/>
    <w:bookmarkEnd w:id="87"/>
    <w:bookmarkEnd w:id="88"/>
    <w:bookmarkEnd w:id="89"/>
    <w:bookmarkEnd w:id="90"/>
    <w:p w:rsidR="00861CF0" w:rsidRPr="003516EE" w:rsidRDefault="00861CF0" w:rsidP="00C766C6">
      <w:pPr>
        <w:pStyle w:val="ParagrapheModle"/>
        <w:rPr>
          <w:rFonts w:ascii="Times New Roman" w:hAnsi="Times New Roman"/>
          <w:b/>
        </w:rPr>
      </w:pPr>
    </w:p>
    <w:p w:rsidR="00132B3F" w:rsidRDefault="00132B3F">
      <w:pPr>
        <w:rPr>
          <w:rFonts w:ascii="Times New Roman" w:hAnsi="Times New Roman"/>
          <w:bCs/>
          <w:snapToGrid w:val="0"/>
          <w:sz w:val="22"/>
          <w:szCs w:val="22"/>
          <w:lang w:eastAsia="ja-JP"/>
        </w:rPr>
      </w:pPr>
      <w:bookmarkStart w:id="91" w:name="_Toc373422133"/>
      <w:r>
        <w:rPr>
          <w:snapToGrid w:val="0"/>
        </w:rPr>
        <w:br w:type="page"/>
      </w:r>
    </w:p>
    <w:p w:rsidR="00BF3518" w:rsidRPr="006E1DAD" w:rsidRDefault="00BF3518" w:rsidP="00667003">
      <w:pPr>
        <w:pStyle w:val="ANNEX"/>
      </w:pPr>
      <w:bookmarkStart w:id="92" w:name="_Toc402172624"/>
      <w:bookmarkStart w:id="93" w:name="_Toc421711758"/>
      <w:r w:rsidRPr="006E1DAD">
        <w:lastRenderedPageBreak/>
        <w:t xml:space="preserve">Annexe </w:t>
      </w:r>
      <w:r w:rsidR="00503AFD" w:rsidRPr="006E1DAD">
        <w:t>A</w:t>
      </w:r>
      <w:r w:rsidR="00876D6B">
        <w:tab/>
      </w:r>
      <w:r w:rsidR="00122F40" w:rsidRPr="006E1DAD">
        <w:t xml:space="preserve">Principales références </w:t>
      </w:r>
      <w:r w:rsidRPr="006E1DAD">
        <w:t>normatives</w:t>
      </w:r>
      <w:bookmarkEnd w:id="91"/>
      <w:bookmarkEnd w:id="92"/>
      <w:bookmarkEnd w:id="93"/>
    </w:p>
    <w:p w:rsidR="004A558B" w:rsidRDefault="004A558B" w:rsidP="00B04AAB">
      <w:pPr>
        <w:pStyle w:val="ParagrapheModle"/>
        <w:spacing w:after="240"/>
        <w:rPr>
          <w:rFonts w:ascii="Times New Roman" w:hAnsi="Times New Roman"/>
        </w:rPr>
      </w:pPr>
    </w:p>
    <w:p w:rsidR="00E87B3F" w:rsidRPr="003516EE" w:rsidRDefault="00E87B3F" w:rsidP="00B04AAB">
      <w:pPr>
        <w:pStyle w:val="ParagrapheModle"/>
        <w:spacing w:after="240"/>
        <w:rPr>
          <w:rFonts w:ascii="Times New Roman" w:hAnsi="Times New Roman"/>
          <w:b/>
        </w:rPr>
      </w:pPr>
      <w:r w:rsidRPr="003516EE">
        <w:rPr>
          <w:rFonts w:ascii="Times New Roman" w:hAnsi="Times New Roman"/>
        </w:rPr>
        <w:t xml:space="preserve">Les utilisateurs des documents </w:t>
      </w:r>
      <w:r w:rsidR="0063271E">
        <w:rPr>
          <w:rFonts w:ascii="Times New Roman" w:hAnsi="Times New Roman"/>
        </w:rPr>
        <w:t xml:space="preserve">référencés </w:t>
      </w:r>
      <w:r w:rsidRPr="003516EE">
        <w:rPr>
          <w:rFonts w:ascii="Times New Roman" w:hAnsi="Times New Roman"/>
        </w:rPr>
        <w:t>ci-après s’assurent de la validité des exemplaires détenus, auprès des organismes chargés de leur diffusion :</w:t>
      </w:r>
    </w:p>
    <w:p w:rsidR="00E87B3F" w:rsidRPr="003516EE" w:rsidRDefault="00E87B3F" w:rsidP="00E87B3F">
      <w:pPr>
        <w:pStyle w:val="num1"/>
        <w:tabs>
          <w:tab w:val="clear" w:pos="360"/>
          <w:tab w:val="num" w:pos="720"/>
        </w:tabs>
        <w:ind w:left="720"/>
        <w:rPr>
          <w:rFonts w:ascii="Times New Roman" w:hAnsi="Times New Roman"/>
          <w:b/>
        </w:rPr>
      </w:pPr>
      <w:r w:rsidRPr="003516EE">
        <w:rPr>
          <w:rFonts w:ascii="Times New Roman" w:hAnsi="Times New Roman"/>
        </w:rPr>
        <w:t>le CND (Centre de Normalisation de Défense) - 16 bis, avenue Prieur de la Côte</w:t>
      </w:r>
      <w:r w:rsidR="00AB1CFB" w:rsidRPr="003516EE">
        <w:rPr>
          <w:rFonts w:ascii="Times New Roman" w:hAnsi="Times New Roman"/>
        </w:rPr>
        <w:t xml:space="preserve"> d’Or </w:t>
      </w:r>
      <w:r w:rsidR="008F2132">
        <w:rPr>
          <w:rFonts w:ascii="Times New Roman" w:hAnsi="Times New Roman"/>
        </w:rPr>
        <w:t>–</w:t>
      </w:r>
      <w:r w:rsidR="00AB1CFB" w:rsidRPr="003516EE">
        <w:rPr>
          <w:rFonts w:ascii="Times New Roman" w:hAnsi="Times New Roman"/>
        </w:rPr>
        <w:t xml:space="preserve"> </w:t>
      </w:r>
      <w:r w:rsidR="008F2132">
        <w:rPr>
          <w:rFonts w:ascii="Times New Roman" w:hAnsi="Times New Roman"/>
        </w:rPr>
        <w:t xml:space="preserve">CS 40300 - </w:t>
      </w:r>
      <w:r w:rsidR="00AB1CFB" w:rsidRPr="003516EE">
        <w:rPr>
          <w:rFonts w:ascii="Times New Roman" w:hAnsi="Times New Roman"/>
        </w:rPr>
        <w:t>94114 Arcueil cedex ;</w:t>
      </w:r>
    </w:p>
    <w:p w:rsidR="00E87B3F" w:rsidRPr="003516EE" w:rsidRDefault="001C7D48" w:rsidP="00E87B3F">
      <w:pPr>
        <w:pStyle w:val="num1"/>
        <w:tabs>
          <w:tab w:val="clear" w:pos="360"/>
          <w:tab w:val="num" w:pos="720"/>
        </w:tabs>
        <w:ind w:left="720"/>
        <w:rPr>
          <w:rFonts w:ascii="Times New Roman" w:hAnsi="Times New Roman"/>
          <w:b/>
        </w:rPr>
      </w:pPr>
      <w:r>
        <w:rPr>
          <w:rFonts w:ascii="Times New Roman" w:hAnsi="Times New Roman"/>
        </w:rPr>
        <w:t>DGA</w:t>
      </w:r>
      <w:r w:rsidR="00A85167">
        <w:rPr>
          <w:rFonts w:ascii="Times New Roman" w:hAnsi="Times New Roman"/>
        </w:rPr>
        <w:t xml:space="preserve"> Intelligence Tec</w:t>
      </w:r>
      <w:r w:rsidR="00CA5D81">
        <w:rPr>
          <w:rFonts w:ascii="Times New Roman" w:hAnsi="Times New Roman"/>
        </w:rPr>
        <w:t>h</w:t>
      </w:r>
      <w:r w:rsidR="00A85167">
        <w:rPr>
          <w:rFonts w:ascii="Times New Roman" w:hAnsi="Times New Roman"/>
        </w:rPr>
        <w:t>nique et Economique</w:t>
      </w:r>
      <w:r w:rsidR="00E87B3F" w:rsidRPr="003516EE">
        <w:rPr>
          <w:rFonts w:ascii="Times New Roman" w:hAnsi="Times New Roman"/>
        </w:rPr>
        <w:t xml:space="preserve"> (Centre de documentation de l’armement) - 9, boulevard</w:t>
      </w:r>
      <w:r w:rsidR="00AB1CFB" w:rsidRPr="003516EE">
        <w:rPr>
          <w:rFonts w:ascii="Times New Roman" w:hAnsi="Times New Roman"/>
        </w:rPr>
        <w:t xml:space="preserve"> </w:t>
      </w:r>
      <w:proofErr w:type="spellStart"/>
      <w:r w:rsidR="00AB1CFB" w:rsidRPr="003516EE">
        <w:rPr>
          <w:rFonts w:ascii="Times New Roman" w:hAnsi="Times New Roman"/>
        </w:rPr>
        <w:t>Liédot</w:t>
      </w:r>
      <w:proofErr w:type="spellEnd"/>
      <w:r w:rsidR="00AB1CFB" w:rsidRPr="003516EE">
        <w:rPr>
          <w:rFonts w:ascii="Times New Roman" w:hAnsi="Times New Roman"/>
        </w:rPr>
        <w:t xml:space="preserve"> - 16021 Angoulême cedex ;</w:t>
      </w:r>
    </w:p>
    <w:p w:rsidR="00E87B3F" w:rsidRPr="003516EE" w:rsidRDefault="00E87B3F" w:rsidP="00E87B3F">
      <w:pPr>
        <w:pStyle w:val="num1"/>
        <w:tabs>
          <w:tab w:val="clear" w:pos="360"/>
          <w:tab w:val="num" w:pos="720"/>
        </w:tabs>
        <w:ind w:left="720"/>
        <w:rPr>
          <w:rFonts w:ascii="Times New Roman" w:hAnsi="Times New Roman"/>
          <w:b/>
        </w:rPr>
      </w:pPr>
      <w:r w:rsidRPr="003516EE">
        <w:rPr>
          <w:rFonts w:ascii="Times New Roman" w:hAnsi="Times New Roman"/>
        </w:rPr>
        <w:t xml:space="preserve">l’AFNOR (Association française de normalisation) - 11, avenue Francis de </w:t>
      </w:r>
      <w:proofErr w:type="spellStart"/>
      <w:r w:rsidRPr="003516EE">
        <w:rPr>
          <w:rFonts w:ascii="Times New Roman" w:hAnsi="Times New Roman"/>
        </w:rPr>
        <w:t>Pressensé</w:t>
      </w:r>
      <w:proofErr w:type="spellEnd"/>
      <w:r w:rsidRPr="003516EE">
        <w:rPr>
          <w:rFonts w:ascii="Times New Roman" w:hAnsi="Times New Roman"/>
        </w:rPr>
        <w:t xml:space="preserve"> - 93571 Saint-Denis La Plaine cedex – </w:t>
      </w:r>
      <w:hyperlink r:id="rId15" w:history="1">
        <w:r w:rsidRPr="003516EE">
          <w:rPr>
            <w:rStyle w:val="Lienhypertexte"/>
            <w:rFonts w:ascii="Times New Roman" w:hAnsi="Times New Roman"/>
            <w:color w:val="auto"/>
          </w:rPr>
          <w:t>www.afnor.org</w:t>
        </w:r>
      </w:hyperlink>
      <w:r w:rsidR="00EC337E" w:rsidRPr="003516EE">
        <w:rPr>
          <w:rFonts w:ascii="Times New Roman" w:hAnsi="Times New Roman"/>
        </w:rPr>
        <w:t xml:space="preserve"> </w:t>
      </w:r>
      <w:r w:rsidR="00AB1CFB" w:rsidRPr="003516EE">
        <w:rPr>
          <w:rFonts w:ascii="Times New Roman" w:hAnsi="Times New Roman"/>
        </w:rPr>
        <w:t>;</w:t>
      </w:r>
    </w:p>
    <w:p w:rsidR="00AB1CFB" w:rsidRPr="003516EE" w:rsidRDefault="00AB1CFB" w:rsidP="00AB1CFB">
      <w:pPr>
        <w:pStyle w:val="num1"/>
        <w:tabs>
          <w:tab w:val="clear" w:pos="360"/>
          <w:tab w:val="num" w:pos="720"/>
        </w:tabs>
        <w:ind w:left="720"/>
        <w:rPr>
          <w:rFonts w:ascii="Times New Roman" w:hAnsi="Times New Roman"/>
          <w:b/>
        </w:rPr>
      </w:pPr>
      <w:r w:rsidRPr="003516EE">
        <w:rPr>
          <w:rFonts w:ascii="Times New Roman" w:hAnsi="Times New Roman"/>
        </w:rPr>
        <w:t>l’OTAN</w:t>
      </w:r>
      <w:r w:rsidR="00BD0FF9" w:rsidRPr="003516EE">
        <w:rPr>
          <w:rFonts w:ascii="Times New Roman" w:hAnsi="Times New Roman"/>
        </w:rPr>
        <w:t>-</w:t>
      </w:r>
      <w:r w:rsidR="009619C9" w:rsidRPr="003516EE">
        <w:rPr>
          <w:rFonts w:ascii="Times New Roman" w:hAnsi="Times New Roman"/>
        </w:rPr>
        <w:t>NS</w:t>
      </w:r>
      <w:r w:rsidR="009619C9">
        <w:rPr>
          <w:rFonts w:ascii="Times New Roman" w:hAnsi="Times New Roman"/>
        </w:rPr>
        <w:t>O</w:t>
      </w:r>
      <w:r w:rsidR="009619C9" w:rsidRPr="003516EE">
        <w:rPr>
          <w:rFonts w:ascii="Times New Roman" w:hAnsi="Times New Roman"/>
        </w:rPr>
        <w:t xml:space="preserve"> </w:t>
      </w:r>
      <w:r w:rsidR="00B24296" w:rsidRPr="003516EE">
        <w:rPr>
          <w:rFonts w:ascii="Times New Roman" w:hAnsi="Times New Roman"/>
        </w:rPr>
        <w:t>(</w:t>
      </w:r>
      <w:r w:rsidR="009619C9">
        <w:rPr>
          <w:rFonts w:ascii="Times New Roman" w:hAnsi="Times New Roman"/>
        </w:rPr>
        <w:t>Bureau</w:t>
      </w:r>
      <w:r w:rsidR="009619C9" w:rsidRPr="003516EE">
        <w:rPr>
          <w:rFonts w:ascii="Times New Roman" w:hAnsi="Times New Roman"/>
        </w:rPr>
        <w:t xml:space="preserve"> </w:t>
      </w:r>
      <w:r w:rsidR="00B24296" w:rsidRPr="003516EE">
        <w:rPr>
          <w:rFonts w:ascii="Times New Roman" w:hAnsi="Times New Roman"/>
        </w:rPr>
        <w:t xml:space="preserve">OTAN de normalisation) </w:t>
      </w:r>
      <w:r w:rsidR="00BD0FF9" w:rsidRPr="003516EE">
        <w:rPr>
          <w:rFonts w:ascii="Times New Roman" w:hAnsi="Times New Roman"/>
        </w:rPr>
        <w:t xml:space="preserve">Bd Léopold III </w:t>
      </w:r>
      <w:r w:rsidR="00B24296" w:rsidRPr="003516EE">
        <w:rPr>
          <w:rFonts w:ascii="Times New Roman" w:hAnsi="Times New Roman"/>
        </w:rPr>
        <w:t xml:space="preserve"> </w:t>
      </w:r>
      <w:r w:rsidR="00BD0FF9" w:rsidRPr="003516EE">
        <w:rPr>
          <w:rFonts w:ascii="Times New Roman" w:hAnsi="Times New Roman"/>
        </w:rPr>
        <w:t>1110 Bruxelles Belgique</w:t>
      </w:r>
      <w:r w:rsidRPr="003516EE">
        <w:rPr>
          <w:rFonts w:ascii="Times New Roman" w:hAnsi="Times New Roman"/>
        </w:rPr>
        <w:t>.</w:t>
      </w:r>
    </w:p>
    <w:p w:rsidR="00BF3518" w:rsidRPr="003516EE" w:rsidRDefault="00B95888" w:rsidP="00B04AAB">
      <w:pPr>
        <w:spacing w:before="240" w:after="240"/>
        <w:rPr>
          <w:rFonts w:ascii="Times New Roman" w:hAnsi="Times New Roman"/>
          <w:b/>
          <w:sz w:val="22"/>
          <w:szCs w:val="22"/>
          <w:lang w:eastAsia="ja-JP"/>
        </w:rPr>
      </w:pPr>
      <w:r w:rsidRPr="003516EE">
        <w:rPr>
          <w:rFonts w:ascii="Times New Roman" w:hAnsi="Times New Roman"/>
          <w:sz w:val="22"/>
          <w:szCs w:val="22"/>
          <w:lang w:eastAsia="ja-JP"/>
        </w:rPr>
        <w:t>A-</w:t>
      </w:r>
      <w:r w:rsidR="00254085" w:rsidRPr="003516EE">
        <w:rPr>
          <w:rFonts w:ascii="Times New Roman" w:hAnsi="Times New Roman"/>
          <w:sz w:val="22"/>
          <w:szCs w:val="22"/>
          <w:lang w:eastAsia="ja-JP"/>
        </w:rPr>
        <w:t xml:space="preserve">1- </w:t>
      </w:r>
      <w:r w:rsidR="00DE743B" w:rsidRPr="003516EE">
        <w:rPr>
          <w:rFonts w:ascii="Times New Roman" w:hAnsi="Times New Roman"/>
          <w:sz w:val="22"/>
          <w:szCs w:val="22"/>
          <w:lang w:eastAsia="ja-JP"/>
        </w:rPr>
        <w:t>Documents de normalisation</w:t>
      </w:r>
      <w:r w:rsidR="00254085" w:rsidRPr="003516EE">
        <w:rPr>
          <w:rFonts w:ascii="Times New Roman" w:hAnsi="Times New Roman"/>
          <w:sz w:val="22"/>
          <w:szCs w:val="22"/>
          <w:lang w:eastAsia="ja-JP"/>
        </w:rPr>
        <w:t xml:space="preserve"> OTAN</w:t>
      </w:r>
      <w:r w:rsidR="00DE743B" w:rsidRPr="003516EE">
        <w:rPr>
          <w:rFonts w:ascii="Times New Roman" w:hAnsi="Times New Roman"/>
          <w:sz w:val="22"/>
          <w:szCs w:val="22"/>
          <w:lang w:eastAsia="ja-JP"/>
        </w:rPr>
        <w:t xml:space="preserve"> du domaine</w:t>
      </w:r>
    </w:p>
    <w:p w:rsidR="00BF3518" w:rsidRPr="003516EE" w:rsidRDefault="00BF3518" w:rsidP="00BF3518">
      <w:pPr>
        <w:pStyle w:val="ParagrapheModle"/>
        <w:rPr>
          <w:rFonts w:ascii="Times New Roman" w:hAnsi="Times New Roman"/>
          <w:b/>
        </w:rPr>
      </w:pPr>
      <w:r w:rsidRPr="003516EE">
        <w:rPr>
          <w:rFonts w:ascii="Times New Roman" w:hAnsi="Times New Roman"/>
        </w:rPr>
        <w:t xml:space="preserve">En complément à la présente norme, les documents OTAN à </w:t>
      </w:r>
      <w:r w:rsidR="00264F74">
        <w:rPr>
          <w:rFonts w:ascii="Times New Roman" w:hAnsi="Times New Roman"/>
        </w:rPr>
        <w:t>appliquer</w:t>
      </w:r>
      <w:r w:rsidRPr="003516EE">
        <w:rPr>
          <w:rFonts w:ascii="Times New Roman" w:hAnsi="Times New Roman"/>
        </w:rPr>
        <w:t xml:space="preserve"> pour définir, spécifier, identifier et certifier les exigences pour la protection des matériels de défense sont </w:t>
      </w:r>
      <w:r w:rsidR="00C41BB5" w:rsidRPr="003516EE">
        <w:rPr>
          <w:rFonts w:ascii="Times New Roman" w:hAnsi="Times New Roman"/>
        </w:rPr>
        <w:t>listés ci-après ; sauf exception signalée par note de bas de page, ils ont fait l’objet d’une ratification :</w:t>
      </w:r>
    </w:p>
    <w:p w:rsidR="00E45155" w:rsidRPr="003516EE" w:rsidRDefault="00E45155" w:rsidP="00E45155">
      <w:pPr>
        <w:pStyle w:val="num1"/>
        <w:tabs>
          <w:tab w:val="clear" w:pos="360"/>
          <w:tab w:val="num" w:pos="720"/>
        </w:tabs>
        <w:ind w:left="720"/>
        <w:rPr>
          <w:rFonts w:ascii="Times New Roman" w:hAnsi="Times New Roman"/>
          <w:b/>
        </w:rPr>
      </w:pPr>
      <w:r w:rsidRPr="003516EE">
        <w:rPr>
          <w:rFonts w:ascii="Times New Roman" w:hAnsi="Times New Roman"/>
        </w:rPr>
        <w:t>STANAG 4279</w:t>
      </w:r>
      <w:r w:rsidR="008B0FC1">
        <w:rPr>
          <w:rFonts w:ascii="Times New Roman" w:hAnsi="Times New Roman"/>
        </w:rPr>
        <w:t xml:space="preserve"> édition 1 </w:t>
      </w:r>
      <w:r w:rsidR="008B0FC1" w:rsidRPr="003516EE">
        <w:rPr>
          <w:rFonts w:ascii="Times New Roman" w:hAnsi="Times New Roman"/>
        </w:rPr>
        <w:t>du 22 ao</w:t>
      </w:r>
      <w:r w:rsidR="008B0FC1">
        <w:rPr>
          <w:rFonts w:ascii="Times New Roman" w:hAnsi="Times New Roman"/>
        </w:rPr>
        <w:t>û</w:t>
      </w:r>
      <w:r w:rsidR="008B0FC1" w:rsidRPr="003516EE">
        <w:rPr>
          <w:rFonts w:ascii="Times New Roman" w:hAnsi="Times New Roman"/>
        </w:rPr>
        <w:t>t 1990</w:t>
      </w:r>
      <w:r w:rsidR="008B0FC1">
        <w:rPr>
          <w:rFonts w:ascii="Times New Roman" w:hAnsi="Times New Roman"/>
        </w:rPr>
        <w:t xml:space="preserve"> </w:t>
      </w:r>
      <w:r w:rsidRPr="003516EE">
        <w:rPr>
          <w:rFonts w:ascii="Times New Roman" w:hAnsi="Times New Roman"/>
        </w:rPr>
        <w:t xml:space="preserve"> – glossaire des termes et définitions relatifs à l’emballage </w:t>
      </w:r>
      <w:r w:rsidR="00266709" w:rsidRPr="003516EE">
        <w:rPr>
          <w:rFonts w:ascii="Times New Roman" w:hAnsi="Times New Roman"/>
        </w:rPr>
        <w:t xml:space="preserve">- </w:t>
      </w:r>
      <w:r w:rsidRPr="003516EE">
        <w:rPr>
          <w:rFonts w:ascii="Times New Roman" w:hAnsi="Times New Roman"/>
        </w:rPr>
        <w:t>AAP 23</w:t>
      </w:r>
      <w:r w:rsidR="007522F8" w:rsidRPr="003516EE">
        <w:rPr>
          <w:rFonts w:ascii="Times New Roman" w:hAnsi="Times New Roman"/>
        </w:rPr>
        <w:t> ;</w:t>
      </w:r>
    </w:p>
    <w:p w:rsidR="00BF3518" w:rsidRPr="003516EE" w:rsidRDefault="00BF3518" w:rsidP="00BF3518">
      <w:pPr>
        <w:pStyle w:val="num1"/>
        <w:tabs>
          <w:tab w:val="clear" w:pos="360"/>
          <w:tab w:val="num" w:pos="720"/>
        </w:tabs>
        <w:ind w:left="720"/>
        <w:rPr>
          <w:rFonts w:ascii="Times New Roman" w:hAnsi="Times New Roman"/>
          <w:b/>
        </w:rPr>
      </w:pPr>
      <w:r w:rsidRPr="00264F74">
        <w:rPr>
          <w:rFonts w:ascii="Times New Roman" w:hAnsi="Times New Roman"/>
        </w:rPr>
        <w:t xml:space="preserve">STANAG 4280 édition </w:t>
      </w:r>
      <w:r w:rsidR="001C7D48" w:rsidRPr="00264F74">
        <w:rPr>
          <w:rFonts w:ascii="Times New Roman" w:hAnsi="Times New Roman"/>
        </w:rPr>
        <w:t xml:space="preserve">3 </w:t>
      </w:r>
      <w:r w:rsidRPr="00264F74">
        <w:rPr>
          <w:rFonts w:ascii="Times New Roman" w:hAnsi="Times New Roman"/>
        </w:rPr>
        <w:t xml:space="preserve">du </w:t>
      </w:r>
      <w:r w:rsidR="00FE72A0" w:rsidRPr="00264F74">
        <w:rPr>
          <w:rFonts w:ascii="Times New Roman" w:hAnsi="Times New Roman"/>
        </w:rPr>
        <w:t xml:space="preserve">19 décembre 2014 </w:t>
      </w:r>
      <w:r w:rsidRPr="00264F74">
        <w:rPr>
          <w:rFonts w:ascii="Times New Roman" w:hAnsi="Times New Roman"/>
        </w:rPr>
        <w:t xml:space="preserve"> </w:t>
      </w:r>
      <w:r w:rsidR="00E45155" w:rsidRPr="00264F74">
        <w:rPr>
          <w:rFonts w:ascii="Times New Roman" w:hAnsi="Times New Roman"/>
        </w:rPr>
        <w:t>–</w:t>
      </w:r>
      <w:r w:rsidRPr="00264F74">
        <w:rPr>
          <w:rFonts w:ascii="Times New Roman" w:hAnsi="Times New Roman"/>
        </w:rPr>
        <w:t xml:space="preserve"> </w:t>
      </w:r>
      <w:r w:rsidR="00FE72A0" w:rsidRPr="00264F74">
        <w:rPr>
          <w:rFonts w:ascii="Times New Roman" w:hAnsi="Times New Roman"/>
        </w:rPr>
        <w:t>c</w:t>
      </w:r>
      <w:r w:rsidR="001C7D48" w:rsidRPr="00264F74">
        <w:rPr>
          <w:rFonts w:ascii="Times New Roman" w:hAnsi="Times New Roman"/>
        </w:rPr>
        <w:t xml:space="preserve">onditionnement et </w:t>
      </w:r>
      <w:r w:rsidR="00E45155" w:rsidRPr="00264F74">
        <w:rPr>
          <w:rFonts w:ascii="Times New Roman" w:hAnsi="Times New Roman"/>
        </w:rPr>
        <w:t>emballage OTAN</w:t>
      </w:r>
      <w:r w:rsidR="00E45155" w:rsidRPr="00720385">
        <w:rPr>
          <w:rFonts w:ascii="Times New Roman" w:hAnsi="Times New Roman"/>
          <w:b/>
        </w:rPr>
        <w:t xml:space="preserve"> </w:t>
      </w:r>
      <w:r w:rsidRPr="003516EE">
        <w:rPr>
          <w:rFonts w:ascii="Times New Roman" w:hAnsi="Times New Roman"/>
        </w:rPr>
        <w:t>;</w:t>
      </w:r>
    </w:p>
    <w:p w:rsidR="00BF3518" w:rsidRPr="003516EE" w:rsidRDefault="00BF3518" w:rsidP="00BF3518">
      <w:pPr>
        <w:pStyle w:val="num1"/>
        <w:tabs>
          <w:tab w:val="clear" w:pos="360"/>
          <w:tab w:val="num" w:pos="720"/>
        </w:tabs>
        <w:ind w:left="720"/>
        <w:rPr>
          <w:rFonts w:ascii="Times New Roman" w:hAnsi="Times New Roman"/>
          <w:b/>
        </w:rPr>
      </w:pPr>
      <w:r w:rsidRPr="003516EE">
        <w:rPr>
          <w:rFonts w:ascii="Times New Roman" w:hAnsi="Times New Roman"/>
        </w:rPr>
        <w:t>STANAG 4434</w:t>
      </w:r>
      <w:r w:rsidR="00A66D00" w:rsidRPr="003516EE">
        <w:rPr>
          <w:rStyle w:val="Appelnotedebasdep"/>
          <w:rFonts w:ascii="Times New Roman" w:hAnsi="Times New Roman"/>
        </w:rPr>
        <w:footnoteReference w:id="11"/>
      </w:r>
      <w:r w:rsidRPr="003516EE">
        <w:rPr>
          <w:rFonts w:ascii="Times New Roman" w:hAnsi="Times New Roman"/>
        </w:rPr>
        <w:t xml:space="preserve"> édition 1 du 22 mars 2007 – emballage normalisé OTAN des matériels risquant d’être endommagés par des décharges électrostatiques – </w:t>
      </w:r>
      <w:r w:rsidR="00F32B72" w:rsidRPr="003516EE">
        <w:rPr>
          <w:rFonts w:ascii="Times New Roman" w:hAnsi="Times New Roman"/>
        </w:rPr>
        <w:t xml:space="preserve"> </w:t>
      </w:r>
      <w:r w:rsidRPr="003516EE">
        <w:rPr>
          <w:rFonts w:ascii="Times New Roman" w:hAnsi="Times New Roman"/>
        </w:rPr>
        <w:t>AEPP-2</w:t>
      </w:r>
      <w:r w:rsidR="00122F40" w:rsidRPr="003516EE">
        <w:rPr>
          <w:rFonts w:ascii="Times New Roman" w:hAnsi="Times New Roman"/>
        </w:rPr>
        <w:t> ;</w:t>
      </w:r>
    </w:p>
    <w:p w:rsidR="00122F40" w:rsidRPr="003516EE" w:rsidRDefault="00122F40" w:rsidP="00BF3518">
      <w:pPr>
        <w:pStyle w:val="num1"/>
        <w:tabs>
          <w:tab w:val="clear" w:pos="360"/>
          <w:tab w:val="num" w:pos="720"/>
        </w:tabs>
        <w:ind w:left="720"/>
        <w:rPr>
          <w:rFonts w:ascii="Times New Roman" w:hAnsi="Times New Roman"/>
          <w:b/>
        </w:rPr>
      </w:pPr>
      <w:r w:rsidRPr="003516EE">
        <w:rPr>
          <w:rFonts w:ascii="Times New Roman" w:hAnsi="Times New Roman"/>
        </w:rPr>
        <w:t>STANAG 4281 édition 2 du 9 novembre 2009 – normalisation OTAN du marquage en vue de l’expédition et du stockage ;</w:t>
      </w:r>
    </w:p>
    <w:p w:rsidR="00122F40" w:rsidRPr="003516EE" w:rsidRDefault="00122F40" w:rsidP="00122F40">
      <w:pPr>
        <w:pStyle w:val="num1"/>
        <w:tabs>
          <w:tab w:val="clear" w:pos="360"/>
          <w:tab w:val="num" w:pos="720"/>
        </w:tabs>
        <w:ind w:left="720"/>
        <w:rPr>
          <w:rFonts w:ascii="Times New Roman" w:hAnsi="Times New Roman"/>
          <w:b/>
        </w:rPr>
      </w:pPr>
      <w:r w:rsidRPr="003516EE">
        <w:rPr>
          <w:rFonts w:ascii="Times New Roman" w:hAnsi="Times New Roman"/>
        </w:rPr>
        <w:t xml:space="preserve">STANAG 4370 </w:t>
      </w:r>
      <w:r w:rsidR="003B27B4">
        <w:rPr>
          <w:rFonts w:ascii="Times New Roman" w:hAnsi="Times New Roman"/>
        </w:rPr>
        <w:t xml:space="preserve">édition 5 </w:t>
      </w:r>
      <w:r w:rsidRPr="003516EE">
        <w:rPr>
          <w:rFonts w:ascii="Times New Roman" w:hAnsi="Times New Roman"/>
        </w:rPr>
        <w:t xml:space="preserve">du </w:t>
      </w:r>
      <w:r w:rsidR="002C516F">
        <w:rPr>
          <w:rFonts w:ascii="Times New Roman" w:hAnsi="Times New Roman"/>
        </w:rPr>
        <w:t xml:space="preserve"> </w:t>
      </w:r>
      <w:r w:rsidR="000017CD">
        <w:rPr>
          <w:rFonts w:ascii="Times New Roman" w:hAnsi="Times New Roman"/>
        </w:rPr>
        <w:t>18 décembre 2014</w:t>
      </w:r>
      <w:r w:rsidR="0019367D">
        <w:rPr>
          <w:rFonts w:ascii="Times New Roman" w:hAnsi="Times New Roman"/>
        </w:rPr>
        <w:t xml:space="preserve"> </w:t>
      </w:r>
      <w:r w:rsidRPr="003516EE">
        <w:rPr>
          <w:rFonts w:ascii="Times New Roman" w:hAnsi="Times New Roman"/>
        </w:rPr>
        <w:t>et les publications AECTP associés :</w:t>
      </w:r>
    </w:p>
    <w:p w:rsidR="00122F40" w:rsidRPr="003516EE" w:rsidRDefault="00122F40" w:rsidP="00122F40">
      <w:pPr>
        <w:pStyle w:val="num1"/>
        <w:numPr>
          <w:ilvl w:val="0"/>
          <w:numId w:val="0"/>
        </w:numPr>
        <w:ind w:left="360"/>
        <w:rPr>
          <w:rFonts w:ascii="Times New Roman" w:hAnsi="Times New Roman"/>
          <w:b/>
        </w:rPr>
      </w:pPr>
      <w:r w:rsidRPr="003516EE">
        <w:rPr>
          <w:rFonts w:ascii="Times New Roman" w:hAnsi="Times New Roman"/>
        </w:rPr>
        <w:t>AECTP-100 : Prise en compte de l’environnement pour les matériels de défense</w:t>
      </w:r>
      <w:r w:rsidR="00BB489D" w:rsidRPr="003516EE">
        <w:rPr>
          <w:rFonts w:ascii="Times New Roman" w:hAnsi="Times New Roman"/>
        </w:rPr>
        <w:t xml:space="preserve"> </w:t>
      </w:r>
      <w:r w:rsidR="004054EA" w:rsidRPr="003516EE">
        <w:rPr>
          <w:rFonts w:ascii="Times New Roman" w:hAnsi="Times New Roman"/>
        </w:rPr>
        <w:t>(</w:t>
      </w:r>
      <w:r w:rsidR="00BB489D" w:rsidRPr="003516EE">
        <w:rPr>
          <w:rFonts w:ascii="Times New Roman" w:hAnsi="Times New Roman"/>
        </w:rPr>
        <w:t>édition 4</w:t>
      </w:r>
      <w:r w:rsidR="004054EA" w:rsidRPr="003516EE">
        <w:rPr>
          <w:rFonts w:ascii="Times New Roman" w:hAnsi="Times New Roman"/>
        </w:rPr>
        <w:t>)</w:t>
      </w:r>
      <w:r w:rsidR="0002161B">
        <w:rPr>
          <w:rFonts w:ascii="Times New Roman" w:hAnsi="Times New Roman"/>
        </w:rPr>
        <w:t> ;</w:t>
      </w:r>
    </w:p>
    <w:p w:rsidR="00122F40" w:rsidRPr="003516EE" w:rsidRDefault="00122F40" w:rsidP="00122F40">
      <w:pPr>
        <w:pStyle w:val="num1"/>
        <w:numPr>
          <w:ilvl w:val="0"/>
          <w:numId w:val="0"/>
        </w:numPr>
        <w:ind w:left="360"/>
        <w:rPr>
          <w:rFonts w:ascii="Times New Roman" w:hAnsi="Times New Roman"/>
          <w:b/>
        </w:rPr>
      </w:pPr>
      <w:r w:rsidRPr="003516EE">
        <w:rPr>
          <w:rFonts w:ascii="Times New Roman" w:hAnsi="Times New Roman"/>
        </w:rPr>
        <w:t>AECTP-200 : Conditions d’environnement</w:t>
      </w:r>
      <w:r w:rsidR="00BB489D" w:rsidRPr="003516EE">
        <w:rPr>
          <w:rFonts w:ascii="Times New Roman" w:hAnsi="Times New Roman"/>
        </w:rPr>
        <w:t xml:space="preserve"> </w:t>
      </w:r>
      <w:r w:rsidR="004054EA" w:rsidRPr="003516EE">
        <w:rPr>
          <w:rFonts w:ascii="Times New Roman" w:hAnsi="Times New Roman"/>
        </w:rPr>
        <w:t>(</w:t>
      </w:r>
      <w:r w:rsidR="00BB489D" w:rsidRPr="003516EE">
        <w:rPr>
          <w:rFonts w:ascii="Times New Roman" w:hAnsi="Times New Roman"/>
        </w:rPr>
        <w:t>édition 4</w:t>
      </w:r>
      <w:r w:rsidR="004054EA" w:rsidRPr="003516EE">
        <w:rPr>
          <w:rFonts w:ascii="Times New Roman" w:hAnsi="Times New Roman"/>
        </w:rPr>
        <w:t>)</w:t>
      </w:r>
      <w:r w:rsidR="0002161B">
        <w:rPr>
          <w:rFonts w:ascii="Times New Roman" w:hAnsi="Times New Roman"/>
        </w:rPr>
        <w:t> ;</w:t>
      </w:r>
    </w:p>
    <w:p w:rsidR="00122F40" w:rsidRPr="003516EE" w:rsidRDefault="00122F40" w:rsidP="00122F40">
      <w:pPr>
        <w:pStyle w:val="num1"/>
        <w:numPr>
          <w:ilvl w:val="0"/>
          <w:numId w:val="0"/>
        </w:numPr>
        <w:ind w:left="360"/>
        <w:rPr>
          <w:rFonts w:ascii="Times New Roman" w:hAnsi="Times New Roman"/>
          <w:b/>
        </w:rPr>
      </w:pPr>
      <w:r w:rsidRPr="003516EE">
        <w:rPr>
          <w:rFonts w:ascii="Times New Roman" w:hAnsi="Times New Roman"/>
        </w:rPr>
        <w:t>AECTP-230 : Conditions climatiques</w:t>
      </w:r>
      <w:r w:rsidR="00BB489D" w:rsidRPr="003516EE">
        <w:rPr>
          <w:rFonts w:ascii="Times New Roman" w:hAnsi="Times New Roman"/>
        </w:rPr>
        <w:t xml:space="preserve"> </w:t>
      </w:r>
      <w:r w:rsidR="004054EA" w:rsidRPr="003516EE">
        <w:rPr>
          <w:rFonts w:ascii="Times New Roman" w:hAnsi="Times New Roman"/>
        </w:rPr>
        <w:t>(</w:t>
      </w:r>
      <w:r w:rsidR="00BB489D" w:rsidRPr="003516EE">
        <w:rPr>
          <w:rFonts w:ascii="Times New Roman" w:hAnsi="Times New Roman"/>
        </w:rPr>
        <w:t>édition 1</w:t>
      </w:r>
      <w:r w:rsidR="004054EA" w:rsidRPr="003516EE">
        <w:rPr>
          <w:rFonts w:ascii="Times New Roman" w:hAnsi="Times New Roman"/>
        </w:rPr>
        <w:t>)</w:t>
      </w:r>
      <w:r w:rsidR="0002161B">
        <w:rPr>
          <w:rFonts w:ascii="Times New Roman" w:hAnsi="Times New Roman"/>
        </w:rPr>
        <w:t> ;</w:t>
      </w:r>
    </w:p>
    <w:p w:rsidR="00122F40" w:rsidRPr="003516EE" w:rsidRDefault="00122F40" w:rsidP="00122F40">
      <w:pPr>
        <w:pStyle w:val="num1"/>
        <w:numPr>
          <w:ilvl w:val="0"/>
          <w:numId w:val="0"/>
        </w:numPr>
        <w:ind w:left="360"/>
        <w:rPr>
          <w:rFonts w:ascii="Times New Roman" w:hAnsi="Times New Roman"/>
          <w:b/>
        </w:rPr>
      </w:pPr>
      <w:r w:rsidRPr="003516EE">
        <w:rPr>
          <w:rFonts w:ascii="Times New Roman" w:hAnsi="Times New Roman"/>
        </w:rPr>
        <w:t>AECTP-240 : Conditions mécaniques</w:t>
      </w:r>
      <w:r w:rsidR="00BB489D" w:rsidRPr="003516EE">
        <w:rPr>
          <w:rFonts w:ascii="Times New Roman" w:hAnsi="Times New Roman"/>
        </w:rPr>
        <w:t xml:space="preserve"> </w:t>
      </w:r>
      <w:r w:rsidR="004054EA" w:rsidRPr="003516EE">
        <w:rPr>
          <w:rFonts w:ascii="Times New Roman" w:hAnsi="Times New Roman"/>
        </w:rPr>
        <w:t>(</w:t>
      </w:r>
      <w:r w:rsidR="00BB489D" w:rsidRPr="003516EE">
        <w:rPr>
          <w:rFonts w:ascii="Times New Roman" w:hAnsi="Times New Roman"/>
        </w:rPr>
        <w:t>édition 1</w:t>
      </w:r>
      <w:r w:rsidR="004054EA" w:rsidRPr="003516EE">
        <w:rPr>
          <w:rFonts w:ascii="Times New Roman" w:hAnsi="Times New Roman"/>
        </w:rPr>
        <w:t>)</w:t>
      </w:r>
      <w:r w:rsidR="0002161B">
        <w:rPr>
          <w:rFonts w:ascii="Times New Roman" w:hAnsi="Times New Roman"/>
        </w:rPr>
        <w:t> ;</w:t>
      </w:r>
    </w:p>
    <w:p w:rsidR="00122F40" w:rsidRPr="003516EE" w:rsidRDefault="00122F40" w:rsidP="00122F40">
      <w:pPr>
        <w:pStyle w:val="num1"/>
        <w:numPr>
          <w:ilvl w:val="0"/>
          <w:numId w:val="0"/>
        </w:numPr>
        <w:ind w:left="360"/>
        <w:rPr>
          <w:rFonts w:ascii="Times New Roman" w:hAnsi="Times New Roman"/>
          <w:b/>
        </w:rPr>
      </w:pPr>
      <w:r w:rsidRPr="003516EE">
        <w:rPr>
          <w:rFonts w:ascii="Times New Roman" w:hAnsi="Times New Roman"/>
        </w:rPr>
        <w:t>AECTP-300 : Essais en environnement climatique</w:t>
      </w:r>
      <w:r w:rsidR="00BB489D" w:rsidRPr="003516EE">
        <w:rPr>
          <w:rFonts w:ascii="Times New Roman" w:hAnsi="Times New Roman"/>
        </w:rPr>
        <w:t xml:space="preserve"> </w:t>
      </w:r>
      <w:r w:rsidR="004054EA" w:rsidRPr="003516EE">
        <w:rPr>
          <w:rFonts w:ascii="Times New Roman" w:hAnsi="Times New Roman"/>
        </w:rPr>
        <w:t>(</w:t>
      </w:r>
      <w:r w:rsidR="00BB489D" w:rsidRPr="003516EE">
        <w:rPr>
          <w:rFonts w:ascii="Times New Roman" w:hAnsi="Times New Roman"/>
        </w:rPr>
        <w:t>édition 3</w:t>
      </w:r>
      <w:r w:rsidR="004054EA" w:rsidRPr="003516EE">
        <w:rPr>
          <w:rFonts w:ascii="Times New Roman" w:hAnsi="Times New Roman"/>
        </w:rPr>
        <w:t>)</w:t>
      </w:r>
      <w:r w:rsidR="0002161B">
        <w:rPr>
          <w:rFonts w:ascii="Times New Roman" w:hAnsi="Times New Roman"/>
        </w:rPr>
        <w:t> ;</w:t>
      </w:r>
    </w:p>
    <w:p w:rsidR="00122F40" w:rsidRPr="003516EE" w:rsidRDefault="00122F40" w:rsidP="00122F40">
      <w:pPr>
        <w:pStyle w:val="num1"/>
        <w:numPr>
          <w:ilvl w:val="0"/>
          <w:numId w:val="0"/>
        </w:numPr>
        <w:ind w:left="360"/>
        <w:rPr>
          <w:rFonts w:ascii="Times New Roman" w:hAnsi="Times New Roman"/>
          <w:b/>
        </w:rPr>
      </w:pPr>
      <w:r w:rsidRPr="003516EE">
        <w:rPr>
          <w:rFonts w:ascii="Times New Roman" w:hAnsi="Times New Roman"/>
        </w:rPr>
        <w:t>AECTP-400 : Essais en environnement mécanique</w:t>
      </w:r>
      <w:r w:rsidR="00BB489D" w:rsidRPr="003516EE">
        <w:rPr>
          <w:rFonts w:ascii="Times New Roman" w:hAnsi="Times New Roman"/>
        </w:rPr>
        <w:t xml:space="preserve"> </w:t>
      </w:r>
      <w:r w:rsidR="004054EA" w:rsidRPr="003516EE">
        <w:rPr>
          <w:rFonts w:ascii="Times New Roman" w:hAnsi="Times New Roman"/>
        </w:rPr>
        <w:t>(</w:t>
      </w:r>
      <w:r w:rsidR="00BB489D" w:rsidRPr="003516EE">
        <w:rPr>
          <w:rFonts w:ascii="Times New Roman" w:hAnsi="Times New Roman"/>
        </w:rPr>
        <w:t>édition 3</w:t>
      </w:r>
      <w:r w:rsidR="004054EA" w:rsidRPr="003516EE">
        <w:rPr>
          <w:rFonts w:ascii="Times New Roman" w:hAnsi="Times New Roman"/>
        </w:rPr>
        <w:t>)</w:t>
      </w:r>
      <w:r w:rsidR="00C41BB5" w:rsidRPr="003516EE">
        <w:rPr>
          <w:rFonts w:ascii="Times New Roman" w:hAnsi="Times New Roman"/>
        </w:rPr>
        <w:t>.</w:t>
      </w:r>
    </w:p>
    <w:p w:rsidR="00BF3518" w:rsidRPr="003516EE" w:rsidRDefault="00BF3518" w:rsidP="00BF3518">
      <w:pPr>
        <w:pStyle w:val="ParagrapheModle"/>
        <w:rPr>
          <w:rFonts w:ascii="Times New Roman" w:hAnsi="Times New Roman"/>
          <w:b/>
        </w:rPr>
      </w:pPr>
      <w:r w:rsidRPr="003516EE">
        <w:rPr>
          <w:rFonts w:ascii="Times New Roman" w:hAnsi="Times New Roman"/>
        </w:rPr>
        <w:t xml:space="preserve">Les documents OTAN à </w:t>
      </w:r>
      <w:r w:rsidR="003E672E">
        <w:rPr>
          <w:rFonts w:ascii="Times New Roman" w:hAnsi="Times New Roman"/>
        </w:rPr>
        <w:t>appliquer</w:t>
      </w:r>
      <w:r w:rsidRPr="003516EE">
        <w:rPr>
          <w:rFonts w:ascii="Times New Roman" w:hAnsi="Times New Roman"/>
        </w:rPr>
        <w:t xml:space="preserve"> pour le transport des matériels sont les suivants :</w:t>
      </w:r>
    </w:p>
    <w:p w:rsidR="00BF3518" w:rsidRPr="003516EE" w:rsidRDefault="00BF3518" w:rsidP="00BF3518">
      <w:pPr>
        <w:pStyle w:val="num1"/>
        <w:tabs>
          <w:tab w:val="clear" w:pos="360"/>
          <w:tab w:val="num" w:pos="720"/>
        </w:tabs>
        <w:ind w:left="720"/>
        <w:rPr>
          <w:rFonts w:ascii="Times New Roman" w:hAnsi="Times New Roman"/>
          <w:b/>
        </w:rPr>
      </w:pPr>
      <w:r w:rsidRPr="003516EE">
        <w:rPr>
          <w:rFonts w:ascii="Times New Roman" w:hAnsi="Times New Roman"/>
        </w:rPr>
        <w:t xml:space="preserve">STANAG 2828 édition </w:t>
      </w:r>
      <w:r w:rsidR="007E6DD4">
        <w:rPr>
          <w:rFonts w:ascii="Times New Roman" w:hAnsi="Times New Roman"/>
        </w:rPr>
        <w:t>7</w:t>
      </w:r>
      <w:r w:rsidR="00E86A6C" w:rsidRPr="003516EE">
        <w:rPr>
          <w:rFonts w:ascii="Times New Roman" w:hAnsi="Times New Roman"/>
        </w:rPr>
        <w:t xml:space="preserve"> du 1</w:t>
      </w:r>
      <w:r w:rsidR="007E6DD4">
        <w:rPr>
          <w:rFonts w:ascii="Times New Roman" w:hAnsi="Times New Roman"/>
        </w:rPr>
        <w:t>2</w:t>
      </w:r>
      <w:r w:rsidR="00E86A6C" w:rsidRPr="003516EE">
        <w:rPr>
          <w:rFonts w:ascii="Times New Roman" w:hAnsi="Times New Roman"/>
        </w:rPr>
        <w:t xml:space="preserve"> mars 20</w:t>
      </w:r>
      <w:r w:rsidR="007E6DD4">
        <w:rPr>
          <w:rFonts w:ascii="Times New Roman" w:hAnsi="Times New Roman"/>
        </w:rPr>
        <w:t xml:space="preserve">15 </w:t>
      </w:r>
      <w:r w:rsidRPr="003516EE">
        <w:rPr>
          <w:rFonts w:ascii="Times New Roman" w:hAnsi="Times New Roman"/>
        </w:rPr>
        <w:t>– palettes, colis et conteneurs militaires ;</w:t>
      </w:r>
    </w:p>
    <w:p w:rsidR="00BF3518" w:rsidRPr="003516EE" w:rsidRDefault="00BF3518" w:rsidP="00BF3518">
      <w:pPr>
        <w:pStyle w:val="num1"/>
        <w:tabs>
          <w:tab w:val="clear" w:pos="360"/>
          <w:tab w:val="num" w:pos="720"/>
        </w:tabs>
        <w:ind w:left="720"/>
        <w:rPr>
          <w:rFonts w:ascii="Times New Roman" w:hAnsi="Times New Roman"/>
          <w:b/>
        </w:rPr>
      </w:pPr>
      <w:r w:rsidRPr="003516EE">
        <w:rPr>
          <w:rFonts w:ascii="Times New Roman" w:hAnsi="Times New Roman"/>
        </w:rPr>
        <w:t xml:space="preserve">STANAG 3467 édition </w:t>
      </w:r>
      <w:r w:rsidR="00F256A3" w:rsidRPr="003516EE">
        <w:rPr>
          <w:rFonts w:ascii="Times New Roman" w:hAnsi="Times New Roman"/>
        </w:rPr>
        <w:t>3</w:t>
      </w:r>
      <w:r w:rsidRPr="003516EE">
        <w:rPr>
          <w:rFonts w:ascii="Times New Roman" w:hAnsi="Times New Roman"/>
        </w:rPr>
        <w:t xml:space="preserve"> du </w:t>
      </w:r>
      <w:r w:rsidR="00F256A3" w:rsidRPr="003516EE">
        <w:rPr>
          <w:rFonts w:ascii="Times New Roman" w:hAnsi="Times New Roman"/>
        </w:rPr>
        <w:t>17 mai</w:t>
      </w:r>
      <w:r w:rsidR="008F2132">
        <w:rPr>
          <w:rFonts w:ascii="Times New Roman" w:hAnsi="Times New Roman"/>
        </w:rPr>
        <w:t xml:space="preserve"> </w:t>
      </w:r>
      <w:r w:rsidR="00F256A3" w:rsidRPr="003516EE">
        <w:rPr>
          <w:rFonts w:ascii="Times New Roman" w:hAnsi="Times New Roman"/>
        </w:rPr>
        <w:t>2010</w:t>
      </w:r>
      <w:r w:rsidR="00AC594D" w:rsidRPr="003516EE">
        <w:rPr>
          <w:rFonts w:ascii="Times New Roman" w:hAnsi="Times New Roman"/>
        </w:rPr>
        <w:t xml:space="preserve"> </w:t>
      </w:r>
      <w:r w:rsidRPr="003516EE">
        <w:rPr>
          <w:rFonts w:ascii="Times New Roman" w:hAnsi="Times New Roman"/>
        </w:rPr>
        <w:t>– caractéristiques des palettes (non largables) utilisées pour le transport interne par air ;</w:t>
      </w:r>
    </w:p>
    <w:p w:rsidR="00BF3518" w:rsidRPr="003516EE" w:rsidRDefault="00BF3518" w:rsidP="00BF3518">
      <w:pPr>
        <w:pStyle w:val="num1"/>
        <w:tabs>
          <w:tab w:val="clear" w:pos="360"/>
          <w:tab w:val="num" w:pos="720"/>
        </w:tabs>
        <w:ind w:left="720"/>
        <w:rPr>
          <w:rFonts w:ascii="Times New Roman" w:hAnsi="Times New Roman"/>
          <w:b/>
        </w:rPr>
      </w:pPr>
      <w:r w:rsidRPr="003516EE">
        <w:rPr>
          <w:rFonts w:ascii="Times New Roman" w:hAnsi="Times New Roman"/>
        </w:rPr>
        <w:t xml:space="preserve">STANAG 3774 édition </w:t>
      </w:r>
      <w:r w:rsidR="00F256A3" w:rsidRPr="003516EE">
        <w:rPr>
          <w:rFonts w:ascii="Times New Roman" w:hAnsi="Times New Roman"/>
        </w:rPr>
        <w:t>4</w:t>
      </w:r>
      <w:r w:rsidRPr="003516EE">
        <w:rPr>
          <w:rFonts w:ascii="Times New Roman" w:hAnsi="Times New Roman"/>
        </w:rPr>
        <w:t xml:space="preserve"> du </w:t>
      </w:r>
      <w:r w:rsidR="00F256A3" w:rsidRPr="003516EE">
        <w:rPr>
          <w:rFonts w:ascii="Times New Roman" w:hAnsi="Times New Roman"/>
        </w:rPr>
        <w:t>7 mai 2010</w:t>
      </w:r>
      <w:r w:rsidR="00AC594D" w:rsidRPr="003516EE">
        <w:rPr>
          <w:rFonts w:ascii="Times New Roman" w:hAnsi="Times New Roman"/>
        </w:rPr>
        <w:t xml:space="preserve"> </w:t>
      </w:r>
      <w:r w:rsidRPr="003516EE">
        <w:rPr>
          <w:rFonts w:ascii="Times New Roman" w:hAnsi="Times New Roman"/>
        </w:rPr>
        <w:t>– procédures de contrôle des palettes et matériels d’arrimage connexes utilisés dans les opérations combinées de transport aérien ;</w:t>
      </w:r>
    </w:p>
    <w:p w:rsidR="00BF3518" w:rsidRPr="003516EE" w:rsidRDefault="00BF3518" w:rsidP="00BF3518">
      <w:pPr>
        <w:pStyle w:val="num1"/>
        <w:tabs>
          <w:tab w:val="clear" w:pos="360"/>
          <w:tab w:val="num" w:pos="720"/>
        </w:tabs>
        <w:ind w:left="720"/>
        <w:rPr>
          <w:rFonts w:ascii="Times New Roman" w:hAnsi="Times New Roman"/>
          <w:b/>
        </w:rPr>
      </w:pPr>
      <w:r w:rsidRPr="003516EE">
        <w:rPr>
          <w:rFonts w:ascii="Times New Roman" w:hAnsi="Times New Roman"/>
        </w:rPr>
        <w:t xml:space="preserve">STANAG 4340 édition </w:t>
      </w:r>
      <w:r w:rsidR="0002161B">
        <w:rPr>
          <w:rFonts w:ascii="Times New Roman" w:hAnsi="Times New Roman"/>
        </w:rPr>
        <w:t>2</w:t>
      </w:r>
      <w:r w:rsidRPr="003516EE">
        <w:rPr>
          <w:rFonts w:ascii="Times New Roman" w:hAnsi="Times New Roman"/>
        </w:rPr>
        <w:t xml:space="preserve"> du </w:t>
      </w:r>
      <w:r w:rsidR="0002161B">
        <w:rPr>
          <w:rFonts w:ascii="Times New Roman" w:hAnsi="Times New Roman"/>
        </w:rPr>
        <w:t>12</w:t>
      </w:r>
      <w:r w:rsidRPr="003516EE">
        <w:rPr>
          <w:rFonts w:ascii="Times New Roman" w:hAnsi="Times New Roman"/>
        </w:rPr>
        <w:t xml:space="preserve"> </w:t>
      </w:r>
      <w:r w:rsidR="0002161B">
        <w:rPr>
          <w:rFonts w:ascii="Times New Roman" w:hAnsi="Times New Roman"/>
        </w:rPr>
        <w:t>janvier 2015</w:t>
      </w:r>
      <w:r w:rsidRPr="003516EE">
        <w:rPr>
          <w:rFonts w:ascii="Times New Roman" w:hAnsi="Times New Roman"/>
        </w:rPr>
        <w:t xml:space="preserve"> – méthodes d’essais normalisés pour les emballages OTAN – AEPP-3 ;</w:t>
      </w:r>
    </w:p>
    <w:p w:rsidR="00BF3518" w:rsidRPr="003516EE" w:rsidRDefault="00BF3518" w:rsidP="00BF3518">
      <w:pPr>
        <w:pStyle w:val="num1"/>
        <w:tabs>
          <w:tab w:val="clear" w:pos="360"/>
          <w:tab w:val="num" w:pos="720"/>
        </w:tabs>
        <w:ind w:left="720"/>
        <w:rPr>
          <w:rFonts w:ascii="Times New Roman" w:hAnsi="Times New Roman"/>
          <w:b/>
        </w:rPr>
      </w:pPr>
      <w:r w:rsidRPr="003516EE">
        <w:rPr>
          <w:rFonts w:ascii="Times New Roman" w:hAnsi="Times New Roman"/>
        </w:rPr>
        <w:t>STANAG 4398</w:t>
      </w:r>
      <w:r w:rsidR="00574161">
        <w:rPr>
          <w:rStyle w:val="Appelnotedebasdep"/>
          <w:rFonts w:ascii="Times New Roman" w:hAnsi="Times New Roman"/>
        </w:rPr>
        <w:footnoteReference w:id="12"/>
      </w:r>
      <w:r w:rsidRPr="003516EE">
        <w:rPr>
          <w:rFonts w:ascii="Times New Roman" w:hAnsi="Times New Roman"/>
        </w:rPr>
        <w:t xml:space="preserve"> édition 1 du 5 juin 2001 – exigences OTAN relatives aux conteneurs réutilisables – AEPP</w:t>
      </w:r>
      <w:r w:rsidR="00384210" w:rsidRPr="003516EE">
        <w:rPr>
          <w:rFonts w:ascii="Times New Roman" w:hAnsi="Times New Roman"/>
        </w:rPr>
        <w:t xml:space="preserve"> </w:t>
      </w:r>
      <w:r w:rsidRPr="003516EE">
        <w:rPr>
          <w:rFonts w:ascii="Times New Roman" w:hAnsi="Times New Roman"/>
        </w:rPr>
        <w:t>-1</w:t>
      </w:r>
      <w:r w:rsidR="004A558B">
        <w:rPr>
          <w:rFonts w:ascii="Times New Roman" w:hAnsi="Times New Roman"/>
        </w:rPr>
        <w:t>.</w:t>
      </w:r>
    </w:p>
    <w:p w:rsidR="00CE491F" w:rsidRDefault="00CE491F" w:rsidP="00B04AAB">
      <w:pPr>
        <w:spacing w:before="240" w:after="240"/>
        <w:rPr>
          <w:rFonts w:ascii="Times New Roman" w:hAnsi="Times New Roman"/>
          <w:sz w:val="22"/>
          <w:szCs w:val="22"/>
          <w:lang w:eastAsia="ja-JP"/>
        </w:rPr>
      </w:pPr>
    </w:p>
    <w:p w:rsidR="00254085" w:rsidRPr="003516EE" w:rsidRDefault="00B95888" w:rsidP="00B04AAB">
      <w:pPr>
        <w:spacing w:before="240" w:after="240"/>
        <w:rPr>
          <w:rFonts w:ascii="Times New Roman" w:hAnsi="Times New Roman"/>
          <w:b/>
          <w:sz w:val="22"/>
          <w:szCs w:val="22"/>
          <w:lang w:eastAsia="ja-JP"/>
        </w:rPr>
      </w:pPr>
      <w:r w:rsidRPr="003516EE">
        <w:rPr>
          <w:rFonts w:ascii="Times New Roman" w:hAnsi="Times New Roman"/>
          <w:sz w:val="22"/>
          <w:szCs w:val="22"/>
          <w:lang w:eastAsia="ja-JP"/>
        </w:rPr>
        <w:lastRenderedPageBreak/>
        <w:t>A-</w:t>
      </w:r>
      <w:r w:rsidR="00254085" w:rsidRPr="003516EE">
        <w:rPr>
          <w:rFonts w:ascii="Times New Roman" w:hAnsi="Times New Roman"/>
          <w:sz w:val="22"/>
          <w:szCs w:val="22"/>
          <w:lang w:eastAsia="ja-JP"/>
        </w:rPr>
        <w:t xml:space="preserve">2- </w:t>
      </w:r>
      <w:r w:rsidR="00DE743B" w:rsidRPr="003516EE">
        <w:rPr>
          <w:rFonts w:ascii="Times New Roman" w:hAnsi="Times New Roman"/>
          <w:sz w:val="22"/>
          <w:szCs w:val="22"/>
          <w:lang w:eastAsia="ja-JP"/>
        </w:rPr>
        <w:t>Normes</w:t>
      </w:r>
      <w:r w:rsidR="00254085" w:rsidRPr="003516EE">
        <w:rPr>
          <w:rFonts w:ascii="Times New Roman" w:hAnsi="Times New Roman"/>
          <w:sz w:val="22"/>
          <w:szCs w:val="22"/>
          <w:lang w:eastAsia="ja-JP"/>
        </w:rPr>
        <w:t xml:space="preserve"> civiles </w:t>
      </w:r>
      <w:r w:rsidR="00DE743B" w:rsidRPr="003516EE">
        <w:rPr>
          <w:rFonts w:ascii="Times New Roman" w:hAnsi="Times New Roman"/>
          <w:sz w:val="22"/>
          <w:szCs w:val="22"/>
          <w:lang w:eastAsia="ja-JP"/>
        </w:rPr>
        <w:t>du domaine</w:t>
      </w:r>
    </w:p>
    <w:p w:rsidR="00254085" w:rsidRPr="003516EE" w:rsidRDefault="00B95888" w:rsidP="00254085">
      <w:pPr>
        <w:rPr>
          <w:rFonts w:ascii="Times New Roman" w:hAnsi="Times New Roman"/>
          <w:b/>
          <w:sz w:val="22"/>
          <w:szCs w:val="22"/>
          <w:lang w:eastAsia="ja-JP"/>
        </w:rPr>
      </w:pPr>
      <w:r w:rsidRPr="003516EE">
        <w:rPr>
          <w:rFonts w:ascii="Times New Roman" w:hAnsi="Times New Roman"/>
          <w:sz w:val="22"/>
          <w:szCs w:val="22"/>
          <w:lang w:eastAsia="ja-JP"/>
        </w:rPr>
        <w:t>A-</w:t>
      </w:r>
      <w:r w:rsidR="00254085" w:rsidRPr="003516EE">
        <w:rPr>
          <w:rFonts w:ascii="Times New Roman" w:hAnsi="Times New Roman"/>
          <w:sz w:val="22"/>
          <w:szCs w:val="22"/>
          <w:lang w:eastAsia="ja-JP"/>
        </w:rPr>
        <w:t xml:space="preserve">2-1- </w:t>
      </w:r>
      <w:r w:rsidR="00DE743B" w:rsidRPr="003516EE">
        <w:rPr>
          <w:rFonts w:ascii="Times New Roman" w:hAnsi="Times New Roman"/>
          <w:sz w:val="22"/>
          <w:szCs w:val="22"/>
          <w:lang w:eastAsia="ja-JP"/>
        </w:rPr>
        <w:t>Normes</w:t>
      </w:r>
      <w:r w:rsidR="00254085" w:rsidRPr="003516EE">
        <w:rPr>
          <w:rFonts w:ascii="Times New Roman" w:hAnsi="Times New Roman"/>
          <w:sz w:val="22"/>
          <w:szCs w:val="22"/>
          <w:lang w:eastAsia="ja-JP"/>
        </w:rPr>
        <w:t xml:space="preserve"> générales</w:t>
      </w:r>
    </w:p>
    <w:p w:rsidR="00254085" w:rsidRDefault="00254085" w:rsidP="00254085">
      <w:pPr>
        <w:pStyle w:val="ParagrapheModle"/>
        <w:rPr>
          <w:rFonts w:ascii="Times New Roman" w:hAnsi="Times New Roman"/>
        </w:rPr>
      </w:pPr>
      <w:r w:rsidRPr="003516EE">
        <w:rPr>
          <w:rFonts w:ascii="Times New Roman" w:hAnsi="Times New Roman"/>
        </w:rPr>
        <w:t>Les normes générales suivantes sont à consulter pour la rédaction des exigences de performances :</w:t>
      </w:r>
    </w:p>
    <w:p w:rsidR="001F6FBF" w:rsidRPr="003516EE" w:rsidRDefault="001F6FBF" w:rsidP="00254085">
      <w:pPr>
        <w:pStyle w:val="ParagrapheModle"/>
        <w:rPr>
          <w:rFonts w:ascii="Times New Roman" w:hAnsi="Times New Roman"/>
          <w:b/>
        </w:rPr>
      </w:pPr>
    </w:p>
    <w:tbl>
      <w:tblPr>
        <w:tblW w:w="9781" w:type="dxa"/>
        <w:tblInd w:w="-7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7301"/>
      </w:tblGrid>
      <w:tr w:rsidR="00F678CE" w:rsidRPr="003516EE" w:rsidTr="008A4305">
        <w:trPr>
          <w:cantSplit/>
          <w:trHeight w:val="482"/>
        </w:trPr>
        <w:tc>
          <w:tcPr>
            <w:tcW w:w="2480" w:type="dxa"/>
            <w:tcBorders>
              <w:top w:val="single" w:sz="12" w:space="0" w:color="auto"/>
              <w:bottom w:val="single" w:sz="12" w:space="0" w:color="auto"/>
            </w:tcBorders>
            <w:vAlign w:val="center"/>
          </w:tcPr>
          <w:p w:rsidR="00F678CE" w:rsidRPr="000B04D0" w:rsidRDefault="00F678CE" w:rsidP="00053DF6">
            <w:pPr>
              <w:pStyle w:val="ParagrapheModle"/>
              <w:spacing w:before="0" w:after="120" w:line="276" w:lineRule="auto"/>
              <w:jc w:val="center"/>
              <w:rPr>
                <w:rFonts w:ascii="Times New Roman" w:hAnsi="Times New Roman"/>
              </w:rPr>
            </w:pPr>
            <w:r w:rsidRPr="008051EC">
              <w:rPr>
                <w:rFonts w:ascii="Times New Roman" w:hAnsi="Times New Roman"/>
              </w:rPr>
              <w:t>Référence</w:t>
            </w:r>
          </w:p>
        </w:tc>
        <w:tc>
          <w:tcPr>
            <w:tcW w:w="7301" w:type="dxa"/>
            <w:tcBorders>
              <w:top w:val="single" w:sz="12" w:space="0" w:color="auto"/>
              <w:bottom w:val="single" w:sz="12" w:space="0" w:color="auto"/>
            </w:tcBorders>
            <w:vAlign w:val="center"/>
          </w:tcPr>
          <w:p w:rsidR="00F678CE" w:rsidRPr="000B04D0" w:rsidRDefault="00F678CE" w:rsidP="00053DF6">
            <w:pPr>
              <w:pStyle w:val="ParagrapheModle"/>
              <w:spacing w:before="0" w:after="120" w:line="276" w:lineRule="auto"/>
              <w:jc w:val="center"/>
              <w:rPr>
                <w:rFonts w:ascii="Times New Roman" w:hAnsi="Times New Roman"/>
              </w:rPr>
            </w:pPr>
            <w:r w:rsidRPr="008051EC">
              <w:rPr>
                <w:rFonts w:ascii="Times New Roman" w:hAnsi="Times New Roman"/>
              </w:rPr>
              <w:t>Intitulé</w:t>
            </w:r>
          </w:p>
        </w:tc>
      </w:tr>
      <w:tr w:rsidR="00F678CE" w:rsidRPr="003516EE" w:rsidTr="008A4305">
        <w:trPr>
          <w:cantSplit/>
          <w:trHeight w:val="482"/>
        </w:trPr>
        <w:tc>
          <w:tcPr>
            <w:tcW w:w="2480" w:type="dxa"/>
            <w:tcBorders>
              <w:top w:val="single" w:sz="12" w:space="0" w:color="auto"/>
              <w:bottom w:val="single" w:sz="12" w:space="0" w:color="auto"/>
            </w:tcBorders>
            <w:vAlign w:val="center"/>
          </w:tcPr>
          <w:p w:rsidR="00F678CE" w:rsidRDefault="00334FD9" w:rsidP="008A4305">
            <w:pPr>
              <w:jc w:val="center"/>
              <w:rPr>
                <w:rFonts w:ascii="Times New Roman" w:hAnsi="Times New Roman"/>
                <w:sz w:val="22"/>
                <w:szCs w:val="22"/>
              </w:rPr>
            </w:pPr>
            <w:hyperlink r:id="rId16" w:history="1">
              <w:r w:rsidR="00F678CE" w:rsidRPr="003516EE">
                <w:rPr>
                  <w:rFonts w:ascii="Times New Roman" w:hAnsi="Times New Roman"/>
                  <w:sz w:val="22"/>
                  <w:szCs w:val="22"/>
                </w:rPr>
                <w:t>NF EN 14182</w:t>
              </w:r>
            </w:hyperlink>
          </w:p>
          <w:p w:rsidR="00F678CE" w:rsidRPr="003516EE" w:rsidRDefault="00F678CE" w:rsidP="008A4305">
            <w:pPr>
              <w:jc w:val="center"/>
              <w:rPr>
                <w:rFonts w:ascii="Times New Roman" w:hAnsi="Times New Roman"/>
                <w:b/>
                <w:sz w:val="22"/>
                <w:szCs w:val="22"/>
              </w:rPr>
            </w:pPr>
            <w:r w:rsidRPr="003516EE">
              <w:rPr>
                <w:rFonts w:ascii="Times New Roman" w:hAnsi="Times New Roman"/>
                <w:sz w:val="22"/>
                <w:szCs w:val="22"/>
              </w:rPr>
              <w:t>mai 2003</w:t>
            </w:r>
          </w:p>
        </w:tc>
        <w:tc>
          <w:tcPr>
            <w:tcW w:w="7301" w:type="dxa"/>
            <w:tcBorders>
              <w:top w:val="single" w:sz="12" w:space="0" w:color="auto"/>
              <w:bottom w:val="single" w:sz="12" w:space="0" w:color="auto"/>
            </w:tcBorders>
            <w:vAlign w:val="center"/>
          </w:tcPr>
          <w:p w:rsidR="00F678CE" w:rsidRPr="003516EE" w:rsidRDefault="00F678CE" w:rsidP="008A4181">
            <w:pPr>
              <w:autoSpaceDE w:val="0"/>
              <w:autoSpaceDN w:val="0"/>
              <w:adjustRightInd w:val="0"/>
              <w:spacing w:before="100" w:after="100"/>
              <w:rPr>
                <w:rFonts w:ascii="Times New Roman" w:hAnsi="Times New Roman"/>
                <w:b/>
                <w:sz w:val="22"/>
                <w:szCs w:val="22"/>
              </w:rPr>
            </w:pPr>
            <w:r w:rsidRPr="003516EE">
              <w:rPr>
                <w:rFonts w:ascii="Times New Roman" w:hAnsi="Times New Roman"/>
                <w:sz w:val="22"/>
                <w:szCs w:val="22"/>
              </w:rPr>
              <w:t>Emballage - Terminologie - Termes de base et définitions</w:t>
            </w:r>
          </w:p>
          <w:p w:rsidR="00F678CE" w:rsidRPr="003516EE" w:rsidRDefault="00F678CE" w:rsidP="008A4181">
            <w:pPr>
              <w:jc w:val="both"/>
              <w:rPr>
                <w:rFonts w:ascii="Times New Roman" w:hAnsi="Times New Roman"/>
                <w:b/>
                <w:sz w:val="22"/>
                <w:szCs w:val="22"/>
              </w:rPr>
            </w:pPr>
          </w:p>
        </w:tc>
      </w:tr>
      <w:tr w:rsidR="00F678CE" w:rsidRPr="003516EE" w:rsidTr="008A4305">
        <w:trPr>
          <w:cantSplit/>
          <w:trHeight w:val="482"/>
        </w:trPr>
        <w:tc>
          <w:tcPr>
            <w:tcW w:w="2480" w:type="dxa"/>
            <w:vAlign w:val="center"/>
          </w:tcPr>
          <w:p w:rsidR="00F678CE" w:rsidRDefault="00F678CE" w:rsidP="008A4305">
            <w:pPr>
              <w:keepNext/>
              <w:autoSpaceDE w:val="0"/>
              <w:autoSpaceDN w:val="0"/>
              <w:adjustRightInd w:val="0"/>
              <w:spacing w:before="100" w:after="100"/>
              <w:jc w:val="center"/>
              <w:outlineLvl w:val="3"/>
              <w:rPr>
                <w:rFonts w:ascii="Times New Roman" w:hAnsi="Times New Roman"/>
                <w:sz w:val="22"/>
                <w:szCs w:val="22"/>
              </w:rPr>
            </w:pPr>
            <w:r w:rsidRPr="00257D56">
              <w:rPr>
                <w:rFonts w:ascii="Times New Roman" w:hAnsi="Times New Roman"/>
                <w:sz w:val="22"/>
                <w:szCs w:val="22"/>
              </w:rPr>
              <w:t>NF</w:t>
            </w:r>
            <w:r>
              <w:t xml:space="preserve"> </w:t>
            </w:r>
            <w:hyperlink r:id="rId17" w:history="1">
              <w:r w:rsidRPr="003516EE">
                <w:rPr>
                  <w:rFonts w:ascii="Times New Roman" w:hAnsi="Times New Roman"/>
                  <w:sz w:val="22"/>
                  <w:szCs w:val="22"/>
                </w:rPr>
                <w:t>H00-300</w:t>
              </w:r>
            </w:hyperlink>
          </w:p>
          <w:p w:rsidR="00F678CE" w:rsidRPr="003516EE" w:rsidRDefault="00F678CE" w:rsidP="008A4305">
            <w:pPr>
              <w:keepNext/>
              <w:autoSpaceDE w:val="0"/>
              <w:autoSpaceDN w:val="0"/>
              <w:adjustRightInd w:val="0"/>
              <w:spacing w:before="100" w:after="100"/>
              <w:jc w:val="center"/>
              <w:outlineLvl w:val="3"/>
              <w:rPr>
                <w:rFonts w:ascii="Times New Roman" w:hAnsi="Times New Roman"/>
                <w:b/>
                <w:sz w:val="22"/>
                <w:szCs w:val="22"/>
              </w:rPr>
            </w:pPr>
            <w:r w:rsidRPr="003516EE">
              <w:rPr>
                <w:rFonts w:ascii="Times New Roman" w:hAnsi="Times New Roman"/>
                <w:sz w:val="22"/>
                <w:szCs w:val="22"/>
              </w:rPr>
              <w:t>juillet 1994</w:t>
            </w:r>
          </w:p>
        </w:tc>
        <w:tc>
          <w:tcPr>
            <w:tcW w:w="7301" w:type="dxa"/>
            <w:vAlign w:val="center"/>
          </w:tcPr>
          <w:p w:rsidR="00F678CE" w:rsidRPr="003516EE" w:rsidRDefault="00F678CE" w:rsidP="00181FB3">
            <w:pPr>
              <w:autoSpaceDE w:val="0"/>
              <w:autoSpaceDN w:val="0"/>
              <w:adjustRightInd w:val="0"/>
              <w:spacing w:before="100" w:after="100"/>
              <w:rPr>
                <w:rFonts w:ascii="Times New Roman" w:hAnsi="Times New Roman"/>
                <w:b/>
                <w:sz w:val="22"/>
                <w:szCs w:val="22"/>
              </w:rPr>
            </w:pPr>
            <w:r w:rsidRPr="003516EE">
              <w:rPr>
                <w:rFonts w:ascii="Times New Roman" w:hAnsi="Times New Roman"/>
                <w:sz w:val="22"/>
                <w:szCs w:val="22"/>
              </w:rPr>
              <w:t>Emballages industriels - Recueil des informations nécessaires à la définition d'un emballage industriel</w:t>
            </w:r>
          </w:p>
        </w:tc>
      </w:tr>
    </w:tbl>
    <w:p w:rsidR="00254085" w:rsidRPr="003516EE" w:rsidRDefault="00254085" w:rsidP="00BF3518">
      <w:pPr>
        <w:rPr>
          <w:rFonts w:ascii="Times New Roman" w:hAnsi="Times New Roman"/>
          <w:b/>
          <w:sz w:val="22"/>
          <w:szCs w:val="22"/>
          <w:lang w:eastAsia="ja-JP"/>
        </w:rPr>
      </w:pPr>
    </w:p>
    <w:p w:rsidR="006B7273" w:rsidRDefault="006B7273">
      <w:pPr>
        <w:rPr>
          <w:rFonts w:ascii="Times New Roman" w:hAnsi="Times New Roman"/>
          <w:sz w:val="22"/>
          <w:szCs w:val="22"/>
          <w:lang w:eastAsia="ja-JP"/>
        </w:rPr>
      </w:pPr>
    </w:p>
    <w:p w:rsidR="00A61A7E" w:rsidRDefault="00A61A7E">
      <w:pPr>
        <w:rPr>
          <w:rFonts w:ascii="Times New Roman" w:hAnsi="Times New Roman"/>
          <w:sz w:val="22"/>
          <w:szCs w:val="22"/>
          <w:lang w:eastAsia="ja-JP"/>
        </w:rPr>
      </w:pPr>
    </w:p>
    <w:p w:rsidR="00254085" w:rsidRPr="003516EE" w:rsidRDefault="00B95888" w:rsidP="00B04AAB">
      <w:pPr>
        <w:spacing w:before="240" w:after="240"/>
        <w:rPr>
          <w:rFonts w:ascii="Times New Roman" w:hAnsi="Times New Roman"/>
          <w:b/>
          <w:sz w:val="22"/>
          <w:szCs w:val="22"/>
          <w:lang w:eastAsia="ja-JP"/>
        </w:rPr>
      </w:pPr>
      <w:r w:rsidRPr="003516EE">
        <w:rPr>
          <w:rFonts w:ascii="Times New Roman" w:hAnsi="Times New Roman"/>
          <w:sz w:val="22"/>
          <w:szCs w:val="22"/>
          <w:lang w:eastAsia="ja-JP"/>
        </w:rPr>
        <w:t>A</w:t>
      </w:r>
      <w:r w:rsidR="00254085" w:rsidRPr="003516EE">
        <w:rPr>
          <w:rFonts w:ascii="Times New Roman" w:hAnsi="Times New Roman"/>
          <w:sz w:val="22"/>
          <w:szCs w:val="22"/>
          <w:lang w:eastAsia="ja-JP"/>
        </w:rPr>
        <w:t xml:space="preserve">2-2- </w:t>
      </w:r>
      <w:r w:rsidR="00DE743B" w:rsidRPr="003516EE">
        <w:rPr>
          <w:rFonts w:ascii="Times New Roman" w:hAnsi="Times New Roman"/>
          <w:sz w:val="22"/>
          <w:szCs w:val="22"/>
          <w:lang w:eastAsia="ja-JP"/>
        </w:rPr>
        <w:t>Normes</w:t>
      </w:r>
      <w:r w:rsidR="00254085" w:rsidRPr="003516EE">
        <w:rPr>
          <w:rFonts w:ascii="Times New Roman" w:hAnsi="Times New Roman"/>
          <w:sz w:val="22"/>
          <w:szCs w:val="22"/>
          <w:lang w:eastAsia="ja-JP"/>
        </w:rPr>
        <w:t xml:space="preserve"> relatives aux produits</w:t>
      </w:r>
    </w:p>
    <w:p w:rsidR="00254085" w:rsidRDefault="00254085" w:rsidP="00254085">
      <w:pPr>
        <w:pStyle w:val="ParagrapheModle"/>
        <w:spacing w:after="120"/>
        <w:rPr>
          <w:rFonts w:ascii="Times New Roman" w:hAnsi="Times New Roman"/>
        </w:rPr>
      </w:pPr>
      <w:r w:rsidRPr="003516EE">
        <w:rPr>
          <w:rFonts w:ascii="Times New Roman" w:hAnsi="Times New Roman"/>
        </w:rPr>
        <w:t>Les normes suivantes concernant les produits sont à appliquer par les industriels ou organismes en charge des emballages et des méthodes de conditionnement :</w:t>
      </w:r>
    </w:p>
    <w:p w:rsidR="00F678CE" w:rsidRDefault="00F678CE" w:rsidP="00254085">
      <w:pPr>
        <w:pStyle w:val="ParagrapheModle"/>
        <w:spacing w:after="120"/>
        <w:rPr>
          <w:rFonts w:ascii="Times New Roman" w:hAnsi="Times New Roman"/>
        </w:rPr>
      </w:pPr>
    </w:p>
    <w:tbl>
      <w:tblPr>
        <w:tblW w:w="5000" w:type="pct"/>
        <w:tblInd w:w="-7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47"/>
        <w:gridCol w:w="7557"/>
      </w:tblGrid>
      <w:tr w:rsidR="000B04D0" w:rsidRPr="008051EC" w:rsidTr="00053DF6">
        <w:trPr>
          <w:cantSplit/>
          <w:trHeight w:val="628"/>
        </w:trPr>
        <w:tc>
          <w:tcPr>
            <w:tcW w:w="1223" w:type="pct"/>
            <w:tcBorders>
              <w:top w:val="single" w:sz="12" w:space="0" w:color="auto"/>
              <w:left w:val="single" w:sz="12" w:space="0" w:color="auto"/>
              <w:bottom w:val="single" w:sz="6" w:space="0" w:color="auto"/>
              <w:right w:val="single" w:sz="6" w:space="0" w:color="auto"/>
            </w:tcBorders>
            <w:vAlign w:val="center"/>
          </w:tcPr>
          <w:p w:rsidR="000B04D0" w:rsidRPr="000B04D0" w:rsidRDefault="000B04D0" w:rsidP="000B04D0">
            <w:pPr>
              <w:pStyle w:val="ParagrapheModle"/>
              <w:spacing w:before="0" w:after="120" w:line="276" w:lineRule="auto"/>
              <w:jc w:val="center"/>
              <w:rPr>
                <w:rFonts w:ascii="Times New Roman" w:hAnsi="Times New Roman"/>
              </w:rPr>
            </w:pPr>
            <w:r w:rsidRPr="008051EC">
              <w:rPr>
                <w:rFonts w:ascii="Times New Roman" w:hAnsi="Times New Roman"/>
              </w:rPr>
              <w:t>Référence</w:t>
            </w:r>
          </w:p>
        </w:tc>
        <w:tc>
          <w:tcPr>
            <w:tcW w:w="3777" w:type="pct"/>
            <w:tcBorders>
              <w:top w:val="single" w:sz="12" w:space="0" w:color="auto"/>
              <w:left w:val="single" w:sz="6" w:space="0" w:color="auto"/>
              <w:bottom w:val="single" w:sz="6" w:space="0" w:color="auto"/>
              <w:right w:val="single" w:sz="12" w:space="0" w:color="auto"/>
            </w:tcBorders>
            <w:vAlign w:val="center"/>
          </w:tcPr>
          <w:p w:rsidR="000B04D0" w:rsidRPr="000B04D0" w:rsidRDefault="000B04D0" w:rsidP="000B04D0">
            <w:pPr>
              <w:pStyle w:val="ParagrapheModle"/>
              <w:spacing w:before="0" w:after="120" w:line="276" w:lineRule="auto"/>
              <w:jc w:val="center"/>
              <w:rPr>
                <w:rFonts w:ascii="Times New Roman" w:hAnsi="Times New Roman"/>
              </w:rPr>
            </w:pPr>
            <w:r w:rsidRPr="008051EC">
              <w:rPr>
                <w:rFonts w:ascii="Times New Roman" w:hAnsi="Times New Roman"/>
              </w:rPr>
              <w:t>Intitulé</w:t>
            </w:r>
          </w:p>
        </w:tc>
      </w:tr>
      <w:tr w:rsidR="00EA2412" w:rsidRPr="00EA2412" w:rsidTr="00053DF6">
        <w:trPr>
          <w:cantSplit/>
          <w:trHeight w:val="1121"/>
        </w:trPr>
        <w:tc>
          <w:tcPr>
            <w:tcW w:w="1223" w:type="pct"/>
            <w:vAlign w:val="center"/>
          </w:tcPr>
          <w:p w:rsidR="000B04D0" w:rsidRPr="000B04D0" w:rsidRDefault="00EA2412" w:rsidP="00B56DC5">
            <w:pPr>
              <w:spacing w:before="120" w:after="120" w:line="276" w:lineRule="auto"/>
              <w:jc w:val="center"/>
              <w:rPr>
                <w:rFonts w:ascii="Times New Roman" w:hAnsi="Times New Roman"/>
                <w:sz w:val="22"/>
                <w:szCs w:val="22"/>
              </w:rPr>
            </w:pPr>
            <w:r w:rsidRPr="000B04D0">
              <w:rPr>
                <w:rFonts w:ascii="Times New Roman" w:hAnsi="Times New Roman"/>
                <w:sz w:val="22"/>
                <w:szCs w:val="22"/>
              </w:rPr>
              <w:t>NF EN 61340-5-3</w:t>
            </w:r>
          </w:p>
          <w:p w:rsidR="00EA2412" w:rsidRPr="00EA2412" w:rsidRDefault="00EA2412" w:rsidP="00B56DC5">
            <w:pPr>
              <w:spacing w:before="120" w:after="120" w:line="276" w:lineRule="auto"/>
              <w:jc w:val="center"/>
              <w:rPr>
                <w:rFonts w:ascii="Times New Roman" w:hAnsi="Times New Roman"/>
                <w:b/>
                <w:sz w:val="22"/>
                <w:szCs w:val="22"/>
              </w:rPr>
            </w:pPr>
            <w:r w:rsidRPr="00EA2412">
              <w:rPr>
                <w:rFonts w:ascii="Times New Roman" w:hAnsi="Times New Roman"/>
                <w:sz w:val="22"/>
                <w:szCs w:val="22"/>
              </w:rPr>
              <w:t>juillet 2010</w:t>
            </w:r>
          </w:p>
        </w:tc>
        <w:tc>
          <w:tcPr>
            <w:tcW w:w="3777" w:type="pct"/>
            <w:vAlign w:val="center"/>
          </w:tcPr>
          <w:p w:rsidR="00EA2412" w:rsidRPr="00EE1D7D" w:rsidRDefault="00EA2412" w:rsidP="005C50A8">
            <w:pPr>
              <w:spacing w:before="120" w:after="120" w:line="276" w:lineRule="auto"/>
              <w:jc w:val="both"/>
              <w:rPr>
                <w:rFonts w:ascii="Times New Roman" w:hAnsi="Times New Roman"/>
                <w:sz w:val="22"/>
                <w:szCs w:val="22"/>
              </w:rPr>
            </w:pPr>
            <w:r w:rsidRPr="00EA2412">
              <w:rPr>
                <w:rFonts w:ascii="Times New Roman" w:hAnsi="Times New Roman"/>
                <w:sz w:val="22"/>
                <w:szCs w:val="22"/>
              </w:rPr>
              <w:t>Électrostatique - Partie 5-3 : protection des dispositifs électroniques contre les phénomènes électrostatiques - Classifications des propriétés et des exigences relatives à l'emballage destiné aux dispositifs sensibles aux décharges électrostatiques</w:t>
            </w:r>
          </w:p>
        </w:tc>
      </w:tr>
      <w:tr w:rsidR="00EA2412" w:rsidRPr="00EA2412" w:rsidTr="00053DF6">
        <w:trPr>
          <w:cantSplit/>
          <w:trHeight w:val="656"/>
        </w:trPr>
        <w:tc>
          <w:tcPr>
            <w:tcW w:w="1223" w:type="pct"/>
            <w:vAlign w:val="center"/>
          </w:tcPr>
          <w:p w:rsidR="00EA2412" w:rsidRPr="00EA2412" w:rsidRDefault="00EA2412" w:rsidP="00B56DC5">
            <w:pPr>
              <w:spacing w:before="120" w:after="120" w:line="276" w:lineRule="auto"/>
              <w:jc w:val="center"/>
              <w:rPr>
                <w:rFonts w:ascii="Times New Roman" w:hAnsi="Times New Roman"/>
                <w:sz w:val="22"/>
                <w:szCs w:val="22"/>
              </w:rPr>
            </w:pPr>
            <w:r w:rsidRPr="00EA2412">
              <w:rPr>
                <w:rFonts w:ascii="Times New Roman" w:hAnsi="Times New Roman"/>
                <w:sz w:val="22"/>
                <w:szCs w:val="22"/>
              </w:rPr>
              <w:t>NF Q 12-007</w:t>
            </w:r>
          </w:p>
          <w:p w:rsidR="00EA2412" w:rsidRPr="000B04D0" w:rsidRDefault="00EA2412" w:rsidP="00B56DC5">
            <w:pPr>
              <w:spacing w:before="120" w:after="120" w:line="276" w:lineRule="auto"/>
              <w:jc w:val="center"/>
              <w:rPr>
                <w:rFonts w:ascii="Times New Roman" w:hAnsi="Times New Roman"/>
                <w:sz w:val="22"/>
                <w:szCs w:val="22"/>
              </w:rPr>
            </w:pPr>
            <w:r w:rsidRPr="00EA2412">
              <w:rPr>
                <w:rFonts w:ascii="Times New Roman" w:hAnsi="Times New Roman"/>
                <w:sz w:val="22"/>
                <w:szCs w:val="22"/>
              </w:rPr>
              <w:t>décembre 1996</w:t>
            </w:r>
          </w:p>
        </w:tc>
        <w:tc>
          <w:tcPr>
            <w:tcW w:w="3777" w:type="pct"/>
            <w:vAlign w:val="center"/>
          </w:tcPr>
          <w:p w:rsidR="00EA2412" w:rsidRPr="000B04D0" w:rsidRDefault="00EA2412" w:rsidP="005C50A8">
            <w:pPr>
              <w:pStyle w:val="ParagrapheModle"/>
              <w:spacing w:before="120" w:after="120" w:line="276" w:lineRule="auto"/>
              <w:rPr>
                <w:rFonts w:ascii="Times New Roman" w:hAnsi="Times New Roman"/>
              </w:rPr>
            </w:pPr>
            <w:r w:rsidRPr="00EA2412">
              <w:rPr>
                <w:rFonts w:ascii="Times New Roman" w:hAnsi="Times New Roman"/>
              </w:rPr>
              <w:t>Papier et cartons – papiers kraft écrus frictionnés pour emballage et conditionnement - caractéristiques</w:t>
            </w:r>
          </w:p>
        </w:tc>
      </w:tr>
      <w:tr w:rsidR="00EA2412" w:rsidRPr="00EA2412" w:rsidTr="00053DF6">
        <w:trPr>
          <w:cantSplit/>
          <w:trHeight w:val="482"/>
        </w:trPr>
        <w:tc>
          <w:tcPr>
            <w:tcW w:w="1223" w:type="pct"/>
            <w:vAlign w:val="center"/>
          </w:tcPr>
          <w:p w:rsidR="00EA2412" w:rsidRPr="000B04D0" w:rsidRDefault="00334FD9" w:rsidP="00B56DC5">
            <w:pPr>
              <w:spacing w:before="120" w:after="120" w:line="276" w:lineRule="auto"/>
              <w:jc w:val="center"/>
              <w:rPr>
                <w:rFonts w:ascii="Times New Roman" w:hAnsi="Times New Roman"/>
                <w:sz w:val="22"/>
                <w:szCs w:val="22"/>
              </w:rPr>
            </w:pPr>
            <w:hyperlink r:id="rId18" w:history="1">
              <w:r w:rsidR="00EA2412" w:rsidRPr="000B04D0">
                <w:rPr>
                  <w:rFonts w:ascii="Times New Roman" w:hAnsi="Times New Roman"/>
                  <w:sz w:val="22"/>
                  <w:szCs w:val="22"/>
                </w:rPr>
                <w:t>NF EN 14053</w:t>
              </w:r>
            </w:hyperlink>
          </w:p>
          <w:p w:rsidR="00EA2412" w:rsidRPr="000B04D0" w:rsidRDefault="00EA2412" w:rsidP="00B56DC5">
            <w:pPr>
              <w:spacing w:before="120" w:after="120" w:line="276" w:lineRule="auto"/>
              <w:jc w:val="center"/>
              <w:rPr>
                <w:rFonts w:ascii="Times New Roman" w:hAnsi="Times New Roman"/>
                <w:sz w:val="22"/>
                <w:szCs w:val="22"/>
              </w:rPr>
            </w:pPr>
            <w:r w:rsidRPr="00EA2412">
              <w:rPr>
                <w:rFonts w:ascii="Times New Roman" w:hAnsi="Times New Roman"/>
                <w:sz w:val="22"/>
                <w:szCs w:val="22"/>
              </w:rPr>
              <w:t>février 2004</w:t>
            </w:r>
          </w:p>
        </w:tc>
        <w:tc>
          <w:tcPr>
            <w:tcW w:w="3777" w:type="pct"/>
            <w:vAlign w:val="center"/>
          </w:tcPr>
          <w:p w:rsidR="00EA2412" w:rsidRPr="000B04D0" w:rsidRDefault="00EA2412" w:rsidP="005C50A8">
            <w:pPr>
              <w:spacing w:before="120" w:after="120" w:line="276" w:lineRule="auto"/>
              <w:jc w:val="both"/>
              <w:rPr>
                <w:rFonts w:ascii="Times New Roman" w:hAnsi="Times New Roman"/>
                <w:sz w:val="22"/>
                <w:szCs w:val="22"/>
              </w:rPr>
            </w:pPr>
            <w:r w:rsidRPr="00EA2412">
              <w:rPr>
                <w:rFonts w:ascii="Times New Roman" w:hAnsi="Times New Roman"/>
                <w:sz w:val="22"/>
                <w:szCs w:val="22"/>
              </w:rPr>
              <w:t>Emballage - Emballages fabriqués à partir de carton ondulé ou de carton compact - Modèles et construction</w:t>
            </w:r>
          </w:p>
        </w:tc>
      </w:tr>
      <w:tr w:rsidR="00EA2412" w:rsidRPr="00EA2412" w:rsidTr="00053DF6">
        <w:trPr>
          <w:cantSplit/>
          <w:trHeight w:val="576"/>
        </w:trPr>
        <w:tc>
          <w:tcPr>
            <w:tcW w:w="1223" w:type="pct"/>
            <w:vAlign w:val="center"/>
          </w:tcPr>
          <w:p w:rsidR="00EA2412" w:rsidRPr="00EA2412" w:rsidRDefault="00334FD9" w:rsidP="00B56DC5">
            <w:pPr>
              <w:spacing w:before="120" w:after="120" w:line="276" w:lineRule="auto"/>
              <w:jc w:val="center"/>
              <w:rPr>
                <w:rFonts w:ascii="Times New Roman" w:hAnsi="Times New Roman"/>
                <w:sz w:val="22"/>
                <w:szCs w:val="22"/>
              </w:rPr>
            </w:pPr>
            <w:hyperlink r:id="rId19" w:history="1">
              <w:r w:rsidR="00EA2412" w:rsidRPr="000B04D0">
                <w:rPr>
                  <w:rFonts w:ascii="Times New Roman" w:hAnsi="Times New Roman"/>
                  <w:sz w:val="22"/>
                  <w:szCs w:val="22"/>
                </w:rPr>
                <w:t>NF EN 14054</w:t>
              </w:r>
            </w:hyperlink>
          </w:p>
          <w:p w:rsidR="00EA2412" w:rsidRPr="000B04D0" w:rsidRDefault="00EA2412" w:rsidP="00B56DC5">
            <w:pPr>
              <w:spacing w:before="120" w:after="120" w:line="276" w:lineRule="auto"/>
              <w:jc w:val="center"/>
              <w:rPr>
                <w:rFonts w:ascii="Times New Roman" w:hAnsi="Times New Roman"/>
                <w:sz w:val="22"/>
                <w:szCs w:val="22"/>
              </w:rPr>
            </w:pPr>
            <w:r w:rsidRPr="00EA2412">
              <w:rPr>
                <w:rFonts w:ascii="Times New Roman" w:hAnsi="Times New Roman"/>
                <w:sz w:val="22"/>
                <w:szCs w:val="22"/>
              </w:rPr>
              <w:t>janvier 2004</w:t>
            </w:r>
          </w:p>
        </w:tc>
        <w:tc>
          <w:tcPr>
            <w:tcW w:w="3777" w:type="pct"/>
            <w:vAlign w:val="center"/>
          </w:tcPr>
          <w:p w:rsidR="00EA2412" w:rsidRPr="000B04D0" w:rsidRDefault="00EA2412" w:rsidP="005C50A8">
            <w:pPr>
              <w:spacing w:before="120" w:after="120" w:line="276" w:lineRule="auto"/>
              <w:jc w:val="both"/>
              <w:rPr>
                <w:rFonts w:ascii="Times New Roman" w:hAnsi="Times New Roman"/>
                <w:sz w:val="22"/>
                <w:szCs w:val="22"/>
              </w:rPr>
            </w:pPr>
            <w:r w:rsidRPr="00EA2412">
              <w:rPr>
                <w:rFonts w:ascii="Times New Roman" w:hAnsi="Times New Roman"/>
                <w:sz w:val="22"/>
                <w:szCs w:val="22"/>
              </w:rPr>
              <w:t>Emballage - Emballage papier et carton - Conception des cartons d'emballage</w:t>
            </w:r>
          </w:p>
        </w:tc>
      </w:tr>
      <w:tr w:rsidR="00EA2412" w:rsidRPr="00EA2412" w:rsidTr="00053DF6">
        <w:trPr>
          <w:cantSplit/>
          <w:trHeight w:val="482"/>
        </w:trPr>
        <w:tc>
          <w:tcPr>
            <w:tcW w:w="1223" w:type="pct"/>
            <w:tcBorders>
              <w:top w:val="single" w:sz="12" w:space="0" w:color="auto"/>
              <w:bottom w:val="single" w:sz="12" w:space="0" w:color="auto"/>
            </w:tcBorders>
            <w:vAlign w:val="center"/>
          </w:tcPr>
          <w:p w:rsidR="00EA2412" w:rsidRPr="00EA2412" w:rsidRDefault="00334FD9" w:rsidP="00B56DC5">
            <w:pPr>
              <w:spacing w:before="120" w:after="120" w:line="276" w:lineRule="auto"/>
              <w:jc w:val="center"/>
              <w:rPr>
                <w:rFonts w:ascii="Times New Roman" w:hAnsi="Times New Roman"/>
                <w:sz w:val="22"/>
                <w:szCs w:val="22"/>
              </w:rPr>
            </w:pPr>
            <w:hyperlink r:id="rId20" w:history="1">
              <w:r w:rsidR="00EA2412" w:rsidRPr="000B04D0">
                <w:rPr>
                  <w:rFonts w:ascii="Times New Roman" w:hAnsi="Times New Roman"/>
                  <w:sz w:val="22"/>
                  <w:szCs w:val="22"/>
                </w:rPr>
                <w:t>NF EN 14287</w:t>
              </w:r>
            </w:hyperlink>
          </w:p>
          <w:p w:rsidR="00EA2412" w:rsidRPr="000B04D0" w:rsidRDefault="00EA2412" w:rsidP="00B56DC5">
            <w:pPr>
              <w:spacing w:before="120" w:after="120" w:line="276" w:lineRule="auto"/>
              <w:jc w:val="center"/>
              <w:rPr>
                <w:rFonts w:ascii="Times New Roman" w:hAnsi="Times New Roman"/>
                <w:sz w:val="22"/>
                <w:szCs w:val="22"/>
              </w:rPr>
            </w:pPr>
            <w:r w:rsidRPr="00EA2412">
              <w:rPr>
                <w:rFonts w:ascii="Times New Roman" w:hAnsi="Times New Roman"/>
                <w:sz w:val="22"/>
                <w:szCs w:val="22"/>
              </w:rPr>
              <w:t>octobre 2004</w:t>
            </w:r>
          </w:p>
        </w:tc>
        <w:tc>
          <w:tcPr>
            <w:tcW w:w="3777" w:type="pct"/>
            <w:tcBorders>
              <w:top w:val="single" w:sz="12" w:space="0" w:color="auto"/>
              <w:bottom w:val="single" w:sz="12" w:space="0" w:color="auto"/>
            </w:tcBorders>
            <w:vAlign w:val="center"/>
          </w:tcPr>
          <w:p w:rsidR="00EA2412" w:rsidRPr="000B04D0" w:rsidRDefault="00EA2412" w:rsidP="005C50A8">
            <w:pPr>
              <w:spacing w:before="120" w:after="120" w:line="276" w:lineRule="auto"/>
              <w:jc w:val="both"/>
              <w:rPr>
                <w:rFonts w:ascii="Times New Roman" w:hAnsi="Times New Roman"/>
                <w:sz w:val="22"/>
                <w:szCs w:val="22"/>
              </w:rPr>
            </w:pPr>
            <w:r w:rsidRPr="00EA2412">
              <w:rPr>
                <w:rFonts w:ascii="Times New Roman" w:hAnsi="Times New Roman"/>
                <w:sz w:val="22"/>
                <w:szCs w:val="22"/>
              </w:rPr>
              <w:t>Aluminium et alliages d'aluminium - Exigences spécifiques pour la composition chimique de produits destinés à la fabrication d'emballages et de composants d'emballage</w:t>
            </w:r>
          </w:p>
        </w:tc>
      </w:tr>
      <w:tr w:rsidR="00EA2412" w:rsidRPr="00EA2412" w:rsidTr="00053DF6">
        <w:trPr>
          <w:cantSplit/>
          <w:trHeight w:val="482"/>
        </w:trPr>
        <w:tc>
          <w:tcPr>
            <w:tcW w:w="1223" w:type="pct"/>
            <w:tcBorders>
              <w:top w:val="single" w:sz="12" w:space="0" w:color="auto"/>
              <w:bottom w:val="single" w:sz="12" w:space="0" w:color="auto"/>
            </w:tcBorders>
            <w:vAlign w:val="center"/>
          </w:tcPr>
          <w:p w:rsidR="00EA2412" w:rsidRPr="00EA2412" w:rsidRDefault="00334FD9" w:rsidP="00B56DC5">
            <w:pPr>
              <w:spacing w:before="120" w:after="120" w:line="276" w:lineRule="auto"/>
              <w:jc w:val="center"/>
              <w:rPr>
                <w:rFonts w:ascii="Times New Roman" w:hAnsi="Times New Roman"/>
                <w:sz w:val="22"/>
                <w:szCs w:val="22"/>
              </w:rPr>
            </w:pPr>
            <w:hyperlink r:id="rId21" w:history="1">
              <w:r w:rsidR="00EA2412" w:rsidRPr="000B04D0">
                <w:rPr>
                  <w:rFonts w:ascii="Times New Roman" w:hAnsi="Times New Roman"/>
                  <w:sz w:val="22"/>
                  <w:szCs w:val="22"/>
                </w:rPr>
                <w:t>NF EN 14477</w:t>
              </w:r>
            </w:hyperlink>
          </w:p>
          <w:p w:rsidR="00EA2412" w:rsidRPr="000B04D0" w:rsidRDefault="00EA2412" w:rsidP="00B56DC5">
            <w:pPr>
              <w:spacing w:before="120" w:after="120" w:line="276" w:lineRule="auto"/>
              <w:jc w:val="center"/>
              <w:rPr>
                <w:rFonts w:ascii="Times New Roman" w:hAnsi="Times New Roman"/>
                <w:sz w:val="22"/>
                <w:szCs w:val="22"/>
              </w:rPr>
            </w:pPr>
            <w:r w:rsidRPr="00EA2412">
              <w:rPr>
                <w:rFonts w:ascii="Times New Roman" w:hAnsi="Times New Roman"/>
                <w:sz w:val="22"/>
                <w:szCs w:val="22"/>
              </w:rPr>
              <w:t>juin 2004</w:t>
            </w:r>
          </w:p>
        </w:tc>
        <w:tc>
          <w:tcPr>
            <w:tcW w:w="3777" w:type="pct"/>
            <w:tcBorders>
              <w:top w:val="single" w:sz="12" w:space="0" w:color="auto"/>
              <w:bottom w:val="single" w:sz="12" w:space="0" w:color="auto"/>
            </w:tcBorders>
            <w:vAlign w:val="center"/>
          </w:tcPr>
          <w:p w:rsidR="00EA2412" w:rsidRPr="000B04D0" w:rsidRDefault="00EA2412" w:rsidP="005C50A8">
            <w:pPr>
              <w:spacing w:before="120" w:after="120" w:line="276" w:lineRule="auto"/>
              <w:jc w:val="both"/>
              <w:rPr>
                <w:rFonts w:ascii="Times New Roman" w:hAnsi="Times New Roman"/>
                <w:sz w:val="22"/>
                <w:szCs w:val="22"/>
              </w:rPr>
            </w:pPr>
            <w:r w:rsidRPr="00EA2412">
              <w:rPr>
                <w:rFonts w:ascii="Times New Roman" w:hAnsi="Times New Roman"/>
                <w:sz w:val="22"/>
                <w:szCs w:val="22"/>
              </w:rPr>
              <w:t>Emballage - Matériaux d'emballage souples - Détermination de la résistance à la perforation - Méthodes d'essai</w:t>
            </w:r>
          </w:p>
        </w:tc>
      </w:tr>
      <w:tr w:rsidR="00EA2412" w:rsidRPr="00EA2412" w:rsidTr="00053DF6">
        <w:trPr>
          <w:cantSplit/>
          <w:trHeight w:val="482"/>
        </w:trPr>
        <w:tc>
          <w:tcPr>
            <w:tcW w:w="1223" w:type="pct"/>
            <w:tcBorders>
              <w:top w:val="single" w:sz="12" w:space="0" w:color="auto"/>
              <w:bottom w:val="single" w:sz="12" w:space="0" w:color="auto"/>
            </w:tcBorders>
            <w:vAlign w:val="center"/>
          </w:tcPr>
          <w:p w:rsidR="00EA2412" w:rsidRPr="000B04D0" w:rsidRDefault="00334FD9" w:rsidP="00B56DC5">
            <w:pPr>
              <w:spacing w:before="120" w:after="120" w:line="276" w:lineRule="auto"/>
              <w:jc w:val="center"/>
              <w:rPr>
                <w:rFonts w:ascii="Times New Roman" w:hAnsi="Times New Roman"/>
                <w:sz w:val="22"/>
                <w:szCs w:val="22"/>
              </w:rPr>
            </w:pPr>
            <w:hyperlink r:id="rId22" w:history="1">
              <w:r w:rsidR="00EA2412" w:rsidRPr="000B04D0">
                <w:rPr>
                  <w:rFonts w:ascii="Times New Roman" w:hAnsi="Times New Roman"/>
                  <w:sz w:val="22"/>
                  <w:szCs w:val="22"/>
                </w:rPr>
                <w:t>NF L17-103</w:t>
              </w:r>
            </w:hyperlink>
          </w:p>
          <w:p w:rsidR="00EA2412" w:rsidRPr="000B04D0" w:rsidRDefault="00EA2412" w:rsidP="00B56DC5">
            <w:pPr>
              <w:spacing w:before="120" w:after="120" w:line="276" w:lineRule="auto"/>
              <w:jc w:val="center"/>
              <w:rPr>
                <w:rFonts w:ascii="Times New Roman" w:hAnsi="Times New Roman"/>
                <w:sz w:val="22"/>
                <w:szCs w:val="22"/>
              </w:rPr>
            </w:pPr>
            <w:r w:rsidRPr="00EA2412">
              <w:rPr>
                <w:rFonts w:ascii="Times New Roman" w:hAnsi="Times New Roman"/>
                <w:sz w:val="22"/>
                <w:szCs w:val="22"/>
              </w:rPr>
              <w:t>mars 2007</w:t>
            </w:r>
          </w:p>
        </w:tc>
        <w:tc>
          <w:tcPr>
            <w:tcW w:w="3777" w:type="pct"/>
            <w:tcBorders>
              <w:top w:val="single" w:sz="12" w:space="0" w:color="auto"/>
              <w:bottom w:val="single" w:sz="12" w:space="0" w:color="auto"/>
            </w:tcBorders>
            <w:vAlign w:val="center"/>
          </w:tcPr>
          <w:p w:rsidR="00EA2412" w:rsidRPr="000B04D0" w:rsidRDefault="00EA2412" w:rsidP="005C50A8">
            <w:pPr>
              <w:spacing w:before="120" w:after="120" w:line="276" w:lineRule="auto"/>
              <w:jc w:val="both"/>
              <w:rPr>
                <w:rFonts w:ascii="Times New Roman" w:hAnsi="Times New Roman"/>
                <w:sz w:val="22"/>
                <w:szCs w:val="22"/>
              </w:rPr>
            </w:pPr>
            <w:r w:rsidRPr="00EA2412">
              <w:rPr>
                <w:rFonts w:ascii="Times New Roman" w:hAnsi="Times New Roman"/>
                <w:sz w:val="22"/>
                <w:szCs w:val="22"/>
              </w:rPr>
              <w:t>Série aérospatiale - Élastomères - Produits non montés - Conditions d'emballage et de stockage</w:t>
            </w:r>
          </w:p>
        </w:tc>
      </w:tr>
      <w:tr w:rsidR="00EA2412" w:rsidRPr="00EA2412" w:rsidTr="00053DF6">
        <w:trPr>
          <w:cantSplit/>
          <w:trHeight w:val="482"/>
        </w:trPr>
        <w:tc>
          <w:tcPr>
            <w:tcW w:w="1223" w:type="pct"/>
            <w:tcBorders>
              <w:top w:val="single" w:sz="12" w:space="0" w:color="auto"/>
              <w:bottom w:val="single" w:sz="12" w:space="0" w:color="auto"/>
            </w:tcBorders>
            <w:vAlign w:val="center"/>
          </w:tcPr>
          <w:p w:rsidR="00EA2412" w:rsidRPr="000B04D0" w:rsidRDefault="00334FD9" w:rsidP="00B56DC5">
            <w:pPr>
              <w:spacing w:before="120" w:after="120" w:line="276" w:lineRule="auto"/>
              <w:jc w:val="center"/>
              <w:rPr>
                <w:rFonts w:ascii="Times New Roman" w:hAnsi="Times New Roman"/>
                <w:sz w:val="22"/>
                <w:szCs w:val="22"/>
              </w:rPr>
            </w:pPr>
            <w:hyperlink r:id="rId23" w:history="1">
              <w:r w:rsidR="00EA2412" w:rsidRPr="000B04D0">
                <w:rPr>
                  <w:rFonts w:ascii="Times New Roman" w:hAnsi="Times New Roman"/>
                  <w:sz w:val="22"/>
                  <w:szCs w:val="22"/>
                </w:rPr>
                <w:t>NF T47-507</w:t>
              </w:r>
            </w:hyperlink>
          </w:p>
          <w:p w:rsidR="00EA2412" w:rsidRPr="000B04D0" w:rsidRDefault="00EA2412" w:rsidP="00B56DC5">
            <w:pPr>
              <w:spacing w:before="120" w:after="120" w:line="276" w:lineRule="auto"/>
              <w:jc w:val="center"/>
              <w:rPr>
                <w:rFonts w:ascii="Times New Roman" w:hAnsi="Times New Roman"/>
                <w:sz w:val="22"/>
                <w:szCs w:val="22"/>
              </w:rPr>
            </w:pPr>
            <w:r w:rsidRPr="00EA2412">
              <w:rPr>
                <w:rFonts w:ascii="Times New Roman" w:hAnsi="Times New Roman"/>
                <w:sz w:val="22"/>
                <w:szCs w:val="22"/>
              </w:rPr>
              <w:t>mars 2006</w:t>
            </w:r>
          </w:p>
        </w:tc>
        <w:tc>
          <w:tcPr>
            <w:tcW w:w="3777" w:type="pct"/>
            <w:tcBorders>
              <w:top w:val="single" w:sz="12" w:space="0" w:color="auto"/>
              <w:bottom w:val="single" w:sz="12" w:space="0" w:color="auto"/>
            </w:tcBorders>
            <w:vAlign w:val="center"/>
          </w:tcPr>
          <w:p w:rsidR="00EA2412" w:rsidRPr="000B04D0" w:rsidRDefault="00EA2412" w:rsidP="005C50A8">
            <w:pPr>
              <w:spacing w:before="120" w:after="120" w:line="276" w:lineRule="auto"/>
              <w:jc w:val="both"/>
              <w:rPr>
                <w:rFonts w:ascii="Times New Roman" w:hAnsi="Times New Roman"/>
                <w:sz w:val="22"/>
                <w:szCs w:val="22"/>
              </w:rPr>
            </w:pPr>
            <w:r w:rsidRPr="00EA2412">
              <w:rPr>
                <w:rFonts w:ascii="Times New Roman" w:hAnsi="Times New Roman"/>
                <w:sz w:val="22"/>
                <w:szCs w:val="22"/>
              </w:rPr>
              <w:t>Joints toriques en caoutchouc - Emballage, identification et stockage des joints toriques</w:t>
            </w:r>
          </w:p>
        </w:tc>
      </w:tr>
      <w:tr w:rsidR="00EA2412" w:rsidRPr="00EA2412" w:rsidTr="00053DF6">
        <w:trPr>
          <w:cantSplit/>
          <w:trHeight w:val="482"/>
        </w:trPr>
        <w:tc>
          <w:tcPr>
            <w:tcW w:w="1223" w:type="pct"/>
            <w:tcBorders>
              <w:top w:val="single" w:sz="12" w:space="0" w:color="auto"/>
              <w:bottom w:val="single" w:sz="12" w:space="0" w:color="auto"/>
            </w:tcBorders>
            <w:vAlign w:val="center"/>
          </w:tcPr>
          <w:p w:rsidR="00EA2412" w:rsidRPr="000B04D0" w:rsidRDefault="00334FD9" w:rsidP="00B56DC5">
            <w:pPr>
              <w:spacing w:before="120" w:after="120" w:line="276" w:lineRule="auto"/>
              <w:jc w:val="center"/>
              <w:rPr>
                <w:rFonts w:ascii="Times New Roman" w:hAnsi="Times New Roman"/>
                <w:sz w:val="22"/>
                <w:szCs w:val="22"/>
              </w:rPr>
            </w:pPr>
            <w:hyperlink r:id="rId24" w:history="1">
              <w:r w:rsidR="00EA2412" w:rsidRPr="000B04D0">
                <w:rPr>
                  <w:rFonts w:ascii="Times New Roman" w:hAnsi="Times New Roman"/>
                  <w:sz w:val="22"/>
                  <w:szCs w:val="22"/>
                </w:rPr>
                <w:t>NF H00-310</w:t>
              </w:r>
            </w:hyperlink>
          </w:p>
          <w:p w:rsidR="00EA2412" w:rsidRPr="000B04D0" w:rsidRDefault="00EA2412" w:rsidP="00B56DC5">
            <w:pPr>
              <w:spacing w:before="120" w:after="120" w:line="276" w:lineRule="auto"/>
              <w:jc w:val="center"/>
              <w:rPr>
                <w:rFonts w:ascii="Times New Roman" w:hAnsi="Times New Roman"/>
                <w:sz w:val="22"/>
                <w:szCs w:val="22"/>
              </w:rPr>
            </w:pPr>
            <w:r w:rsidRPr="00EA2412">
              <w:rPr>
                <w:rFonts w:ascii="Times New Roman" w:hAnsi="Times New Roman"/>
                <w:sz w:val="22"/>
                <w:szCs w:val="22"/>
              </w:rPr>
              <w:t>juin 1988</w:t>
            </w:r>
          </w:p>
        </w:tc>
        <w:tc>
          <w:tcPr>
            <w:tcW w:w="3777" w:type="pct"/>
            <w:tcBorders>
              <w:top w:val="single" w:sz="12" w:space="0" w:color="auto"/>
              <w:bottom w:val="single" w:sz="12" w:space="0" w:color="auto"/>
            </w:tcBorders>
            <w:vAlign w:val="center"/>
          </w:tcPr>
          <w:p w:rsidR="00EA2412" w:rsidRPr="000B04D0" w:rsidRDefault="00EA2412" w:rsidP="005C50A8">
            <w:pPr>
              <w:spacing w:before="120" w:after="120" w:line="276" w:lineRule="auto"/>
              <w:jc w:val="both"/>
              <w:rPr>
                <w:rFonts w:ascii="Times New Roman" w:hAnsi="Times New Roman"/>
                <w:sz w:val="22"/>
                <w:szCs w:val="22"/>
              </w:rPr>
            </w:pPr>
            <w:r w:rsidRPr="00EA2412">
              <w:rPr>
                <w:rFonts w:ascii="Times New Roman" w:hAnsi="Times New Roman"/>
                <w:sz w:val="22"/>
                <w:szCs w:val="22"/>
              </w:rPr>
              <w:t>Emballages industriels - Matériaux souples et thermo soudables à faible coefficient de transmission de la vapeur d'eau (P &lt; 0,3 g/mètre carré 24 h)</w:t>
            </w:r>
          </w:p>
        </w:tc>
      </w:tr>
      <w:tr w:rsidR="00EA2412" w:rsidRPr="00EA2412" w:rsidTr="00053DF6">
        <w:trPr>
          <w:cantSplit/>
          <w:trHeight w:val="482"/>
        </w:trPr>
        <w:tc>
          <w:tcPr>
            <w:tcW w:w="1223" w:type="pct"/>
            <w:tcBorders>
              <w:top w:val="single" w:sz="12" w:space="0" w:color="auto"/>
              <w:bottom w:val="single" w:sz="12" w:space="0" w:color="auto"/>
            </w:tcBorders>
            <w:vAlign w:val="center"/>
          </w:tcPr>
          <w:p w:rsidR="00EA2412" w:rsidRPr="000B04D0" w:rsidRDefault="00334FD9" w:rsidP="00B56DC5">
            <w:pPr>
              <w:spacing w:before="120" w:after="120" w:line="276" w:lineRule="auto"/>
              <w:jc w:val="center"/>
              <w:rPr>
                <w:rFonts w:ascii="Times New Roman" w:hAnsi="Times New Roman"/>
                <w:sz w:val="22"/>
                <w:szCs w:val="22"/>
              </w:rPr>
            </w:pPr>
            <w:hyperlink r:id="rId25" w:history="1">
              <w:r w:rsidR="00EA2412" w:rsidRPr="000B04D0">
                <w:rPr>
                  <w:rFonts w:ascii="Times New Roman" w:hAnsi="Times New Roman"/>
                  <w:sz w:val="22"/>
                  <w:szCs w:val="22"/>
                </w:rPr>
                <w:t>NF H00-311-1</w:t>
              </w:r>
            </w:hyperlink>
          </w:p>
          <w:p w:rsidR="00EA2412" w:rsidRPr="000B04D0" w:rsidRDefault="00EA2412" w:rsidP="00B56DC5">
            <w:pPr>
              <w:spacing w:before="120" w:after="120" w:line="276" w:lineRule="auto"/>
              <w:jc w:val="center"/>
              <w:rPr>
                <w:rFonts w:ascii="Times New Roman" w:hAnsi="Times New Roman"/>
                <w:sz w:val="22"/>
                <w:szCs w:val="22"/>
              </w:rPr>
            </w:pPr>
            <w:r w:rsidRPr="00EA2412">
              <w:rPr>
                <w:rFonts w:ascii="Times New Roman" w:hAnsi="Times New Roman"/>
                <w:sz w:val="22"/>
                <w:szCs w:val="22"/>
              </w:rPr>
              <w:t>décembre 1992</w:t>
            </w:r>
          </w:p>
        </w:tc>
        <w:tc>
          <w:tcPr>
            <w:tcW w:w="3777" w:type="pct"/>
            <w:tcBorders>
              <w:top w:val="single" w:sz="12" w:space="0" w:color="auto"/>
              <w:bottom w:val="single" w:sz="12" w:space="0" w:color="auto"/>
            </w:tcBorders>
            <w:vAlign w:val="center"/>
          </w:tcPr>
          <w:p w:rsidR="00EA2412" w:rsidRPr="000B04D0" w:rsidRDefault="00EA2412" w:rsidP="005C50A8">
            <w:pPr>
              <w:spacing w:before="120" w:after="120" w:line="276" w:lineRule="auto"/>
              <w:jc w:val="both"/>
              <w:rPr>
                <w:rFonts w:ascii="Times New Roman" w:hAnsi="Times New Roman"/>
                <w:sz w:val="22"/>
                <w:szCs w:val="22"/>
              </w:rPr>
            </w:pPr>
            <w:r w:rsidRPr="00EA2412">
              <w:rPr>
                <w:rFonts w:ascii="Times New Roman" w:hAnsi="Times New Roman"/>
                <w:sz w:val="22"/>
                <w:szCs w:val="22"/>
              </w:rPr>
              <w:t>Emballages industriels - Matériaux souples thermo soudables - Partie 1 : matériaux monocouches à base de polyéthylène à coefficient de transmission de la vapeur d'eau (P) compris entre 1g/mètre carré et 4 g/mètre carré par 24</w:t>
            </w:r>
          </w:p>
        </w:tc>
      </w:tr>
      <w:tr w:rsidR="00EA2412" w:rsidRPr="00EA2412" w:rsidTr="00053DF6">
        <w:trPr>
          <w:cantSplit/>
          <w:trHeight w:val="482"/>
        </w:trPr>
        <w:tc>
          <w:tcPr>
            <w:tcW w:w="1223" w:type="pct"/>
            <w:tcBorders>
              <w:top w:val="single" w:sz="12" w:space="0" w:color="auto"/>
              <w:bottom w:val="single" w:sz="12" w:space="0" w:color="auto"/>
            </w:tcBorders>
            <w:vAlign w:val="center"/>
          </w:tcPr>
          <w:p w:rsidR="00EA2412" w:rsidRPr="000B04D0" w:rsidRDefault="00334FD9" w:rsidP="00B56DC5">
            <w:pPr>
              <w:spacing w:before="120" w:after="120" w:line="276" w:lineRule="auto"/>
              <w:jc w:val="center"/>
              <w:rPr>
                <w:rFonts w:ascii="Times New Roman" w:hAnsi="Times New Roman"/>
                <w:sz w:val="22"/>
                <w:szCs w:val="22"/>
              </w:rPr>
            </w:pPr>
            <w:hyperlink r:id="rId26" w:history="1">
              <w:r w:rsidR="00EA2412" w:rsidRPr="000B04D0">
                <w:rPr>
                  <w:rFonts w:ascii="Times New Roman" w:hAnsi="Times New Roman"/>
                  <w:sz w:val="22"/>
                  <w:szCs w:val="22"/>
                </w:rPr>
                <w:t>NF H00-312</w:t>
              </w:r>
            </w:hyperlink>
          </w:p>
          <w:p w:rsidR="00EA2412" w:rsidRPr="000B04D0" w:rsidRDefault="00EA2412" w:rsidP="00B56DC5">
            <w:pPr>
              <w:spacing w:before="120" w:after="120" w:line="276" w:lineRule="auto"/>
              <w:jc w:val="center"/>
              <w:rPr>
                <w:rFonts w:ascii="Times New Roman" w:hAnsi="Times New Roman"/>
                <w:sz w:val="22"/>
                <w:szCs w:val="22"/>
              </w:rPr>
            </w:pPr>
            <w:r w:rsidRPr="00EA2412">
              <w:rPr>
                <w:rFonts w:ascii="Times New Roman" w:hAnsi="Times New Roman"/>
                <w:sz w:val="22"/>
                <w:szCs w:val="22"/>
              </w:rPr>
              <w:t>décembre 1987</w:t>
            </w:r>
          </w:p>
        </w:tc>
        <w:tc>
          <w:tcPr>
            <w:tcW w:w="3777" w:type="pct"/>
            <w:tcBorders>
              <w:top w:val="single" w:sz="12" w:space="0" w:color="auto"/>
              <w:bottom w:val="single" w:sz="12" w:space="0" w:color="auto"/>
            </w:tcBorders>
            <w:vAlign w:val="center"/>
          </w:tcPr>
          <w:p w:rsidR="00EA2412" w:rsidRPr="000B04D0" w:rsidRDefault="00EA2412" w:rsidP="005C50A8">
            <w:pPr>
              <w:spacing w:before="120" w:after="120" w:line="276" w:lineRule="auto"/>
              <w:jc w:val="both"/>
              <w:rPr>
                <w:rFonts w:ascii="Times New Roman" w:hAnsi="Times New Roman"/>
                <w:sz w:val="22"/>
                <w:szCs w:val="22"/>
              </w:rPr>
            </w:pPr>
            <w:r w:rsidRPr="00EA2412">
              <w:rPr>
                <w:rFonts w:ascii="Times New Roman" w:hAnsi="Times New Roman"/>
                <w:sz w:val="22"/>
                <w:szCs w:val="22"/>
              </w:rPr>
              <w:t>Emballages industriels - Matériaux de protection souples et auto adhérents imperméables à l'eau et à la graisse - Spécifications et essais</w:t>
            </w:r>
          </w:p>
        </w:tc>
      </w:tr>
      <w:tr w:rsidR="00EA2412" w:rsidRPr="00EA2412" w:rsidTr="00053DF6">
        <w:trPr>
          <w:cantSplit/>
          <w:trHeight w:val="482"/>
        </w:trPr>
        <w:tc>
          <w:tcPr>
            <w:tcW w:w="1223" w:type="pct"/>
            <w:tcBorders>
              <w:top w:val="single" w:sz="12" w:space="0" w:color="auto"/>
              <w:bottom w:val="single" w:sz="12" w:space="0" w:color="auto"/>
            </w:tcBorders>
            <w:vAlign w:val="center"/>
          </w:tcPr>
          <w:p w:rsidR="00EA2412" w:rsidRPr="00EA2412" w:rsidRDefault="00EA2412" w:rsidP="00B56DC5">
            <w:pPr>
              <w:spacing w:before="120" w:after="120" w:line="276" w:lineRule="auto"/>
              <w:jc w:val="center"/>
              <w:rPr>
                <w:rFonts w:ascii="Times New Roman" w:hAnsi="Times New Roman"/>
                <w:sz w:val="22"/>
                <w:szCs w:val="22"/>
              </w:rPr>
            </w:pPr>
            <w:r w:rsidRPr="00EA2412">
              <w:rPr>
                <w:rFonts w:ascii="Times New Roman" w:hAnsi="Times New Roman"/>
                <w:sz w:val="22"/>
                <w:szCs w:val="22"/>
              </w:rPr>
              <w:t>NF H00-313</w:t>
            </w:r>
          </w:p>
          <w:p w:rsidR="00EA2412" w:rsidRPr="00EA2412" w:rsidRDefault="00EA2412" w:rsidP="00B56DC5">
            <w:pPr>
              <w:spacing w:before="120" w:after="120" w:line="276" w:lineRule="auto"/>
              <w:jc w:val="center"/>
              <w:rPr>
                <w:rFonts w:ascii="Times New Roman" w:hAnsi="Times New Roman"/>
                <w:sz w:val="22"/>
                <w:szCs w:val="22"/>
              </w:rPr>
            </w:pPr>
            <w:r w:rsidRPr="00EA2412">
              <w:rPr>
                <w:rFonts w:ascii="Times New Roman" w:hAnsi="Times New Roman"/>
                <w:sz w:val="22"/>
                <w:szCs w:val="22"/>
              </w:rPr>
              <w:t>mars 2014</w:t>
            </w:r>
          </w:p>
        </w:tc>
        <w:tc>
          <w:tcPr>
            <w:tcW w:w="3777" w:type="pct"/>
            <w:tcBorders>
              <w:top w:val="single" w:sz="12" w:space="0" w:color="auto"/>
              <w:bottom w:val="single" w:sz="12" w:space="0" w:color="auto"/>
            </w:tcBorders>
            <w:vAlign w:val="center"/>
          </w:tcPr>
          <w:p w:rsidR="00EA2412" w:rsidRPr="00EA2412" w:rsidRDefault="00EA2412" w:rsidP="005C50A8">
            <w:pPr>
              <w:spacing w:before="120" w:after="120" w:line="276" w:lineRule="auto"/>
              <w:jc w:val="both"/>
              <w:rPr>
                <w:rFonts w:ascii="Times New Roman" w:hAnsi="Times New Roman"/>
                <w:sz w:val="22"/>
                <w:szCs w:val="22"/>
              </w:rPr>
            </w:pPr>
            <w:r w:rsidRPr="00EA2412">
              <w:rPr>
                <w:rFonts w:ascii="Times New Roman" w:hAnsi="Times New Roman"/>
                <w:sz w:val="22"/>
                <w:szCs w:val="22"/>
              </w:rPr>
              <w:t>Emballage souple de protection des objets contre les décharges électrostatiques et les champs électromagnétiques - Caractéristiques et méthodes d'essai</w:t>
            </w:r>
          </w:p>
        </w:tc>
      </w:tr>
      <w:tr w:rsidR="00EA2412" w:rsidRPr="00EA2412" w:rsidTr="00053DF6">
        <w:trPr>
          <w:cantSplit/>
          <w:trHeight w:val="482"/>
        </w:trPr>
        <w:tc>
          <w:tcPr>
            <w:tcW w:w="1223" w:type="pct"/>
            <w:tcBorders>
              <w:top w:val="single" w:sz="12" w:space="0" w:color="auto"/>
              <w:bottom w:val="single" w:sz="12" w:space="0" w:color="auto"/>
            </w:tcBorders>
            <w:vAlign w:val="center"/>
          </w:tcPr>
          <w:p w:rsidR="00EA2412" w:rsidRPr="000B04D0" w:rsidRDefault="00334FD9" w:rsidP="00B56DC5">
            <w:pPr>
              <w:spacing w:before="120" w:after="120" w:line="276" w:lineRule="auto"/>
              <w:jc w:val="center"/>
              <w:rPr>
                <w:rFonts w:ascii="Times New Roman" w:hAnsi="Times New Roman"/>
                <w:sz w:val="22"/>
                <w:szCs w:val="22"/>
              </w:rPr>
            </w:pPr>
            <w:hyperlink r:id="rId27" w:history="1">
              <w:r w:rsidR="00EA2412" w:rsidRPr="000B04D0">
                <w:rPr>
                  <w:rFonts w:ascii="Times New Roman" w:hAnsi="Times New Roman"/>
                  <w:sz w:val="22"/>
                  <w:szCs w:val="22"/>
                </w:rPr>
                <w:t>NF H00-320</w:t>
              </w:r>
            </w:hyperlink>
          </w:p>
          <w:p w:rsidR="00EA2412" w:rsidRPr="000B04D0" w:rsidRDefault="00EA2412" w:rsidP="00B56DC5">
            <w:pPr>
              <w:spacing w:before="120" w:after="120" w:line="276" w:lineRule="auto"/>
              <w:jc w:val="center"/>
              <w:rPr>
                <w:rFonts w:ascii="Times New Roman" w:hAnsi="Times New Roman"/>
                <w:sz w:val="22"/>
                <w:szCs w:val="22"/>
              </w:rPr>
            </w:pPr>
            <w:r w:rsidRPr="00EA2412">
              <w:rPr>
                <w:rFonts w:ascii="Times New Roman" w:hAnsi="Times New Roman"/>
                <w:sz w:val="22"/>
                <w:szCs w:val="22"/>
              </w:rPr>
              <w:t>septembre 1988</w:t>
            </w:r>
          </w:p>
        </w:tc>
        <w:tc>
          <w:tcPr>
            <w:tcW w:w="3777" w:type="pct"/>
            <w:tcBorders>
              <w:top w:val="single" w:sz="12" w:space="0" w:color="auto"/>
              <w:bottom w:val="single" w:sz="12" w:space="0" w:color="auto"/>
            </w:tcBorders>
            <w:vAlign w:val="center"/>
          </w:tcPr>
          <w:p w:rsidR="00EA2412" w:rsidRPr="000B04D0" w:rsidRDefault="00EA2412" w:rsidP="005C50A8">
            <w:pPr>
              <w:spacing w:before="120" w:after="120" w:line="276" w:lineRule="auto"/>
              <w:jc w:val="both"/>
              <w:rPr>
                <w:rFonts w:ascii="Times New Roman" w:hAnsi="Times New Roman"/>
                <w:sz w:val="22"/>
                <w:szCs w:val="22"/>
              </w:rPr>
            </w:pPr>
            <w:r w:rsidRPr="00EA2412">
              <w:rPr>
                <w:rFonts w:ascii="Times New Roman" w:hAnsi="Times New Roman"/>
                <w:sz w:val="22"/>
                <w:szCs w:val="22"/>
              </w:rPr>
              <w:t>Emballages - Produits déshydratants - Spécifications et essais</w:t>
            </w:r>
          </w:p>
        </w:tc>
      </w:tr>
      <w:tr w:rsidR="00EA2412" w:rsidRPr="00EA2412" w:rsidTr="00053DF6">
        <w:trPr>
          <w:cantSplit/>
          <w:trHeight w:val="482"/>
        </w:trPr>
        <w:tc>
          <w:tcPr>
            <w:tcW w:w="1223" w:type="pct"/>
            <w:tcBorders>
              <w:top w:val="single" w:sz="12" w:space="0" w:color="auto"/>
              <w:bottom w:val="single" w:sz="12" w:space="0" w:color="auto"/>
            </w:tcBorders>
            <w:vAlign w:val="center"/>
          </w:tcPr>
          <w:p w:rsidR="00EA2412" w:rsidRPr="000B04D0" w:rsidRDefault="00334FD9" w:rsidP="00B56DC5">
            <w:pPr>
              <w:spacing w:before="120" w:after="120" w:line="276" w:lineRule="auto"/>
              <w:jc w:val="center"/>
              <w:rPr>
                <w:rFonts w:ascii="Times New Roman" w:hAnsi="Times New Roman"/>
                <w:sz w:val="22"/>
                <w:szCs w:val="22"/>
              </w:rPr>
            </w:pPr>
            <w:hyperlink r:id="rId28" w:history="1">
              <w:r w:rsidR="00EA2412" w:rsidRPr="000B04D0">
                <w:rPr>
                  <w:rFonts w:ascii="Times New Roman" w:hAnsi="Times New Roman"/>
                  <w:sz w:val="22"/>
                  <w:szCs w:val="22"/>
                </w:rPr>
                <w:t>NF H03-001</w:t>
              </w:r>
            </w:hyperlink>
          </w:p>
          <w:p w:rsidR="00EA2412" w:rsidRPr="000B04D0" w:rsidRDefault="00EA2412" w:rsidP="00B56DC5">
            <w:pPr>
              <w:spacing w:before="120" w:after="120" w:line="276" w:lineRule="auto"/>
              <w:jc w:val="center"/>
              <w:rPr>
                <w:rFonts w:ascii="Times New Roman" w:hAnsi="Times New Roman"/>
                <w:sz w:val="22"/>
                <w:szCs w:val="22"/>
              </w:rPr>
            </w:pPr>
            <w:r w:rsidRPr="00EA2412">
              <w:rPr>
                <w:rFonts w:ascii="Times New Roman" w:hAnsi="Times New Roman"/>
                <w:sz w:val="22"/>
                <w:szCs w:val="22"/>
              </w:rPr>
              <w:t>août 2013</w:t>
            </w:r>
          </w:p>
        </w:tc>
        <w:tc>
          <w:tcPr>
            <w:tcW w:w="3777" w:type="pct"/>
            <w:tcBorders>
              <w:top w:val="single" w:sz="12" w:space="0" w:color="auto"/>
              <w:bottom w:val="single" w:sz="12" w:space="0" w:color="auto"/>
            </w:tcBorders>
            <w:vAlign w:val="center"/>
          </w:tcPr>
          <w:p w:rsidR="00EA2412" w:rsidRPr="000B04D0" w:rsidRDefault="00EA2412" w:rsidP="005C50A8">
            <w:pPr>
              <w:spacing w:before="120" w:after="120" w:line="276" w:lineRule="auto"/>
              <w:jc w:val="both"/>
              <w:rPr>
                <w:rFonts w:ascii="Times New Roman" w:hAnsi="Times New Roman"/>
                <w:sz w:val="22"/>
                <w:szCs w:val="22"/>
              </w:rPr>
            </w:pPr>
            <w:r w:rsidRPr="00EA2412">
              <w:rPr>
                <w:rFonts w:ascii="Times New Roman" w:hAnsi="Times New Roman"/>
                <w:sz w:val="22"/>
                <w:szCs w:val="22"/>
              </w:rPr>
              <w:t xml:space="preserve">Emballages en bois </w:t>
            </w:r>
            <w:r w:rsidR="00EE1D7D">
              <w:rPr>
                <w:rFonts w:ascii="Times New Roman" w:hAnsi="Times New Roman"/>
                <w:sz w:val="22"/>
                <w:szCs w:val="22"/>
              </w:rPr>
              <w:t>–</w:t>
            </w:r>
            <w:r w:rsidRPr="00EA2412">
              <w:rPr>
                <w:rFonts w:ascii="Times New Roman" w:hAnsi="Times New Roman"/>
                <w:sz w:val="22"/>
                <w:szCs w:val="22"/>
              </w:rPr>
              <w:t xml:space="preserve"> Vocabulaire</w:t>
            </w:r>
          </w:p>
        </w:tc>
      </w:tr>
      <w:tr w:rsidR="00EA2412" w:rsidRPr="00EA2412" w:rsidTr="00053DF6">
        <w:trPr>
          <w:cantSplit/>
          <w:trHeight w:val="482"/>
        </w:trPr>
        <w:tc>
          <w:tcPr>
            <w:tcW w:w="1223" w:type="pct"/>
            <w:tcBorders>
              <w:top w:val="single" w:sz="12" w:space="0" w:color="auto"/>
              <w:bottom w:val="single" w:sz="12" w:space="0" w:color="auto"/>
            </w:tcBorders>
            <w:vAlign w:val="center"/>
          </w:tcPr>
          <w:p w:rsidR="00EA2412" w:rsidRPr="000B04D0" w:rsidRDefault="00334FD9" w:rsidP="00B56DC5">
            <w:pPr>
              <w:spacing w:before="120" w:after="120" w:line="276" w:lineRule="auto"/>
              <w:jc w:val="center"/>
              <w:rPr>
                <w:rFonts w:ascii="Times New Roman" w:hAnsi="Times New Roman"/>
                <w:sz w:val="22"/>
                <w:szCs w:val="22"/>
              </w:rPr>
            </w:pPr>
            <w:hyperlink r:id="rId29" w:history="1">
              <w:r w:rsidR="00EA2412" w:rsidRPr="000B04D0">
                <w:rPr>
                  <w:rFonts w:ascii="Times New Roman" w:hAnsi="Times New Roman"/>
                  <w:sz w:val="22"/>
                  <w:szCs w:val="22"/>
                </w:rPr>
                <w:t>NF H13-000</w:t>
              </w:r>
            </w:hyperlink>
          </w:p>
          <w:p w:rsidR="00EA2412" w:rsidRPr="000B04D0" w:rsidRDefault="00EA2412" w:rsidP="00B56DC5">
            <w:pPr>
              <w:spacing w:before="120" w:after="120" w:line="276" w:lineRule="auto"/>
              <w:jc w:val="center"/>
              <w:rPr>
                <w:rFonts w:ascii="Times New Roman" w:hAnsi="Times New Roman"/>
                <w:sz w:val="22"/>
                <w:szCs w:val="22"/>
              </w:rPr>
            </w:pPr>
            <w:r w:rsidRPr="00EA2412">
              <w:rPr>
                <w:rFonts w:ascii="Times New Roman" w:hAnsi="Times New Roman"/>
                <w:sz w:val="22"/>
                <w:szCs w:val="22"/>
              </w:rPr>
              <w:t>mars 2014</w:t>
            </w:r>
          </w:p>
        </w:tc>
        <w:tc>
          <w:tcPr>
            <w:tcW w:w="3777" w:type="pct"/>
            <w:tcBorders>
              <w:top w:val="single" w:sz="12" w:space="0" w:color="auto"/>
              <w:bottom w:val="single" w:sz="12" w:space="0" w:color="auto"/>
            </w:tcBorders>
            <w:vAlign w:val="center"/>
          </w:tcPr>
          <w:p w:rsidR="00EA2412" w:rsidRPr="000B04D0" w:rsidRDefault="00EA2412" w:rsidP="005C50A8">
            <w:pPr>
              <w:spacing w:before="120" w:after="120" w:line="276" w:lineRule="auto"/>
              <w:jc w:val="both"/>
              <w:rPr>
                <w:rFonts w:ascii="Times New Roman" w:hAnsi="Times New Roman"/>
                <w:sz w:val="22"/>
                <w:szCs w:val="22"/>
              </w:rPr>
            </w:pPr>
            <w:r w:rsidRPr="00EA2412">
              <w:rPr>
                <w:rFonts w:ascii="Times New Roman" w:hAnsi="Times New Roman"/>
                <w:sz w:val="22"/>
                <w:szCs w:val="22"/>
              </w:rPr>
              <w:t xml:space="preserve">Emballages en carton ondulé et carton compact </w:t>
            </w:r>
            <w:r w:rsidR="00EE1D7D">
              <w:rPr>
                <w:rFonts w:ascii="Times New Roman" w:hAnsi="Times New Roman"/>
                <w:sz w:val="22"/>
                <w:szCs w:val="22"/>
              </w:rPr>
              <w:t>–</w:t>
            </w:r>
            <w:r w:rsidRPr="00EA2412">
              <w:rPr>
                <w:rFonts w:ascii="Times New Roman" w:hAnsi="Times New Roman"/>
                <w:sz w:val="22"/>
                <w:szCs w:val="22"/>
              </w:rPr>
              <w:t xml:space="preserve"> Vocabulaire</w:t>
            </w:r>
          </w:p>
        </w:tc>
      </w:tr>
      <w:tr w:rsidR="00EA2412" w:rsidRPr="00EA2412" w:rsidTr="00053DF6">
        <w:trPr>
          <w:cantSplit/>
          <w:trHeight w:val="482"/>
        </w:trPr>
        <w:tc>
          <w:tcPr>
            <w:tcW w:w="1223" w:type="pct"/>
            <w:tcBorders>
              <w:top w:val="single" w:sz="12" w:space="0" w:color="auto"/>
              <w:bottom w:val="single" w:sz="12" w:space="0" w:color="auto"/>
            </w:tcBorders>
            <w:vAlign w:val="center"/>
          </w:tcPr>
          <w:p w:rsidR="00EA2412" w:rsidRPr="000B04D0" w:rsidRDefault="00334FD9" w:rsidP="00B56DC5">
            <w:pPr>
              <w:spacing w:before="120" w:after="120" w:line="276" w:lineRule="auto"/>
              <w:jc w:val="center"/>
              <w:rPr>
                <w:rFonts w:ascii="Times New Roman" w:hAnsi="Times New Roman"/>
                <w:sz w:val="22"/>
                <w:szCs w:val="22"/>
              </w:rPr>
            </w:pPr>
            <w:hyperlink r:id="rId30" w:history="1">
              <w:r w:rsidR="00EA2412" w:rsidRPr="000B04D0">
                <w:rPr>
                  <w:rFonts w:ascii="Times New Roman" w:hAnsi="Times New Roman"/>
                  <w:sz w:val="22"/>
                  <w:szCs w:val="22"/>
                </w:rPr>
                <w:t>NF H13-045</w:t>
              </w:r>
            </w:hyperlink>
          </w:p>
          <w:p w:rsidR="00EA2412" w:rsidRPr="000B04D0" w:rsidRDefault="00EA2412" w:rsidP="00B56DC5">
            <w:pPr>
              <w:spacing w:before="120" w:after="120" w:line="276" w:lineRule="auto"/>
              <w:jc w:val="center"/>
              <w:rPr>
                <w:rFonts w:ascii="Times New Roman" w:hAnsi="Times New Roman"/>
                <w:sz w:val="22"/>
                <w:szCs w:val="22"/>
              </w:rPr>
            </w:pPr>
            <w:r w:rsidRPr="00EA2412">
              <w:rPr>
                <w:rFonts w:ascii="Times New Roman" w:hAnsi="Times New Roman"/>
                <w:sz w:val="22"/>
                <w:szCs w:val="22"/>
              </w:rPr>
              <w:t>janvier 1980</w:t>
            </w:r>
          </w:p>
        </w:tc>
        <w:tc>
          <w:tcPr>
            <w:tcW w:w="3777" w:type="pct"/>
            <w:tcBorders>
              <w:top w:val="single" w:sz="12" w:space="0" w:color="auto"/>
              <w:bottom w:val="single" w:sz="12" w:space="0" w:color="auto"/>
            </w:tcBorders>
            <w:vAlign w:val="center"/>
          </w:tcPr>
          <w:p w:rsidR="00EA2412" w:rsidRPr="000B04D0" w:rsidRDefault="00EA2412" w:rsidP="005C50A8">
            <w:pPr>
              <w:spacing w:before="120" w:after="120" w:line="276" w:lineRule="auto"/>
              <w:jc w:val="both"/>
              <w:rPr>
                <w:rFonts w:ascii="Times New Roman" w:hAnsi="Times New Roman"/>
                <w:sz w:val="22"/>
                <w:szCs w:val="22"/>
              </w:rPr>
            </w:pPr>
            <w:r w:rsidRPr="00EA2412">
              <w:rPr>
                <w:rFonts w:ascii="Times New Roman" w:hAnsi="Times New Roman"/>
                <w:sz w:val="22"/>
                <w:szCs w:val="22"/>
              </w:rPr>
              <w:t>Guide pour l'établissement de cahiers des charges d'emballages à base de carton ondulé</w:t>
            </w:r>
          </w:p>
        </w:tc>
      </w:tr>
      <w:tr w:rsidR="00EA2412" w:rsidRPr="00EA2412" w:rsidTr="00053DF6">
        <w:trPr>
          <w:cantSplit/>
          <w:trHeight w:val="482"/>
        </w:trPr>
        <w:tc>
          <w:tcPr>
            <w:tcW w:w="1223" w:type="pct"/>
            <w:tcBorders>
              <w:top w:val="single" w:sz="12" w:space="0" w:color="auto"/>
              <w:bottom w:val="single" w:sz="12" w:space="0" w:color="auto"/>
            </w:tcBorders>
            <w:vAlign w:val="center"/>
          </w:tcPr>
          <w:p w:rsidR="00EA2412" w:rsidRPr="000B04D0" w:rsidRDefault="00334FD9" w:rsidP="00B56DC5">
            <w:pPr>
              <w:spacing w:before="120" w:after="120" w:line="276" w:lineRule="auto"/>
              <w:jc w:val="center"/>
              <w:rPr>
                <w:rFonts w:ascii="Times New Roman" w:hAnsi="Times New Roman"/>
                <w:sz w:val="22"/>
                <w:szCs w:val="22"/>
              </w:rPr>
            </w:pPr>
            <w:hyperlink r:id="rId31" w:history="1">
              <w:r w:rsidR="00EA2412" w:rsidRPr="000B04D0">
                <w:rPr>
                  <w:rFonts w:ascii="Times New Roman" w:hAnsi="Times New Roman"/>
                  <w:sz w:val="22"/>
                  <w:szCs w:val="22"/>
                </w:rPr>
                <w:t>NF H13-046</w:t>
              </w:r>
            </w:hyperlink>
          </w:p>
          <w:p w:rsidR="00EA2412" w:rsidRPr="000B04D0" w:rsidRDefault="00EA2412" w:rsidP="00B56DC5">
            <w:pPr>
              <w:spacing w:before="120" w:after="120" w:line="276" w:lineRule="auto"/>
              <w:jc w:val="center"/>
              <w:rPr>
                <w:rFonts w:ascii="Times New Roman" w:hAnsi="Times New Roman"/>
                <w:sz w:val="22"/>
                <w:szCs w:val="22"/>
              </w:rPr>
            </w:pPr>
            <w:r w:rsidRPr="00EA2412">
              <w:rPr>
                <w:rFonts w:ascii="Times New Roman" w:hAnsi="Times New Roman"/>
                <w:sz w:val="22"/>
                <w:szCs w:val="22"/>
              </w:rPr>
              <w:t>juin 1980</w:t>
            </w:r>
          </w:p>
        </w:tc>
        <w:tc>
          <w:tcPr>
            <w:tcW w:w="3777" w:type="pct"/>
            <w:tcBorders>
              <w:top w:val="single" w:sz="12" w:space="0" w:color="auto"/>
              <w:bottom w:val="single" w:sz="12" w:space="0" w:color="auto"/>
            </w:tcBorders>
            <w:vAlign w:val="center"/>
          </w:tcPr>
          <w:p w:rsidR="00EA2412" w:rsidRPr="000B04D0" w:rsidRDefault="00EA2412" w:rsidP="005C50A8">
            <w:pPr>
              <w:spacing w:before="120" w:after="120" w:line="276" w:lineRule="auto"/>
              <w:jc w:val="both"/>
              <w:rPr>
                <w:rFonts w:ascii="Times New Roman" w:hAnsi="Times New Roman"/>
                <w:sz w:val="22"/>
                <w:szCs w:val="22"/>
              </w:rPr>
            </w:pPr>
            <w:r w:rsidRPr="00EA2412">
              <w:rPr>
                <w:rFonts w:ascii="Times New Roman" w:hAnsi="Times New Roman"/>
                <w:sz w:val="22"/>
                <w:szCs w:val="22"/>
              </w:rPr>
              <w:t>Fermeture et ouverture des emballages en carton ondulé</w:t>
            </w:r>
          </w:p>
        </w:tc>
      </w:tr>
      <w:tr w:rsidR="00EA2412" w:rsidRPr="00EA2412" w:rsidTr="00053DF6">
        <w:trPr>
          <w:cantSplit/>
          <w:trHeight w:val="482"/>
        </w:trPr>
        <w:tc>
          <w:tcPr>
            <w:tcW w:w="1223" w:type="pct"/>
            <w:tcBorders>
              <w:top w:val="single" w:sz="12" w:space="0" w:color="auto"/>
              <w:bottom w:val="single" w:sz="12" w:space="0" w:color="auto"/>
            </w:tcBorders>
            <w:vAlign w:val="center"/>
          </w:tcPr>
          <w:p w:rsidR="00EA2412" w:rsidRPr="000B04D0" w:rsidRDefault="00334FD9" w:rsidP="00B56DC5">
            <w:pPr>
              <w:spacing w:before="120" w:after="120" w:line="276" w:lineRule="auto"/>
              <w:jc w:val="center"/>
              <w:rPr>
                <w:rFonts w:ascii="Times New Roman" w:hAnsi="Times New Roman"/>
                <w:sz w:val="22"/>
                <w:szCs w:val="22"/>
              </w:rPr>
            </w:pPr>
            <w:hyperlink r:id="rId32" w:history="1">
              <w:r w:rsidR="00EA2412" w:rsidRPr="000B04D0">
                <w:rPr>
                  <w:rFonts w:ascii="Times New Roman" w:hAnsi="Times New Roman"/>
                  <w:sz w:val="22"/>
                  <w:szCs w:val="22"/>
                </w:rPr>
                <w:t>NF H20-008</w:t>
              </w:r>
            </w:hyperlink>
          </w:p>
          <w:p w:rsidR="00EA2412" w:rsidRPr="000B04D0" w:rsidRDefault="00EA2412" w:rsidP="00B56DC5">
            <w:pPr>
              <w:spacing w:before="120" w:after="120" w:line="276" w:lineRule="auto"/>
              <w:jc w:val="center"/>
              <w:rPr>
                <w:rFonts w:ascii="Times New Roman" w:hAnsi="Times New Roman"/>
                <w:sz w:val="22"/>
                <w:szCs w:val="22"/>
              </w:rPr>
            </w:pPr>
            <w:r w:rsidRPr="00EA2412">
              <w:rPr>
                <w:rFonts w:ascii="Times New Roman" w:hAnsi="Times New Roman"/>
                <w:sz w:val="22"/>
                <w:szCs w:val="22"/>
              </w:rPr>
              <w:t>mai 1980</w:t>
            </w:r>
          </w:p>
        </w:tc>
        <w:tc>
          <w:tcPr>
            <w:tcW w:w="3777" w:type="pct"/>
            <w:tcBorders>
              <w:top w:val="single" w:sz="12" w:space="0" w:color="auto"/>
              <w:bottom w:val="single" w:sz="12" w:space="0" w:color="auto"/>
            </w:tcBorders>
            <w:vAlign w:val="center"/>
          </w:tcPr>
          <w:p w:rsidR="00EA2412" w:rsidRPr="000B04D0" w:rsidRDefault="00EA2412" w:rsidP="005C50A8">
            <w:pPr>
              <w:spacing w:before="120" w:after="120" w:line="276" w:lineRule="auto"/>
              <w:jc w:val="both"/>
              <w:rPr>
                <w:rFonts w:ascii="Times New Roman" w:hAnsi="Times New Roman"/>
                <w:sz w:val="22"/>
                <w:szCs w:val="22"/>
              </w:rPr>
            </w:pPr>
            <w:r w:rsidRPr="00EA2412">
              <w:rPr>
                <w:rFonts w:ascii="Times New Roman" w:hAnsi="Times New Roman"/>
                <w:sz w:val="22"/>
                <w:szCs w:val="22"/>
              </w:rPr>
              <w:t>Dispositifs de préhension des emballages d'expédition manutentionnés individuellement</w:t>
            </w:r>
          </w:p>
        </w:tc>
      </w:tr>
      <w:tr w:rsidR="00EA2412" w:rsidRPr="00EA2412" w:rsidTr="00053DF6">
        <w:trPr>
          <w:cantSplit/>
          <w:trHeight w:val="482"/>
        </w:trPr>
        <w:tc>
          <w:tcPr>
            <w:tcW w:w="1223" w:type="pct"/>
            <w:tcBorders>
              <w:top w:val="single" w:sz="12" w:space="0" w:color="auto"/>
              <w:bottom w:val="single" w:sz="12" w:space="0" w:color="auto"/>
            </w:tcBorders>
            <w:vAlign w:val="center"/>
          </w:tcPr>
          <w:p w:rsidR="00EA2412" w:rsidRPr="000B04D0" w:rsidRDefault="00334FD9" w:rsidP="00B56DC5">
            <w:pPr>
              <w:spacing w:before="120" w:after="120" w:line="276" w:lineRule="auto"/>
              <w:jc w:val="center"/>
              <w:rPr>
                <w:rFonts w:ascii="Times New Roman" w:hAnsi="Times New Roman"/>
                <w:sz w:val="22"/>
                <w:szCs w:val="22"/>
              </w:rPr>
            </w:pPr>
            <w:hyperlink r:id="rId33" w:history="1">
              <w:r w:rsidR="00EA2412" w:rsidRPr="000B04D0">
                <w:rPr>
                  <w:rFonts w:ascii="Times New Roman" w:hAnsi="Times New Roman"/>
                  <w:sz w:val="22"/>
                  <w:szCs w:val="22"/>
                </w:rPr>
                <w:t>XP H50-014</w:t>
              </w:r>
            </w:hyperlink>
          </w:p>
          <w:p w:rsidR="00EA2412" w:rsidRPr="000B04D0" w:rsidRDefault="00EA2412" w:rsidP="00B56DC5">
            <w:pPr>
              <w:spacing w:before="120" w:after="120" w:line="276" w:lineRule="auto"/>
              <w:jc w:val="center"/>
              <w:rPr>
                <w:rFonts w:ascii="Times New Roman" w:hAnsi="Times New Roman"/>
                <w:sz w:val="22"/>
                <w:szCs w:val="22"/>
              </w:rPr>
            </w:pPr>
            <w:r w:rsidRPr="00EA2412">
              <w:rPr>
                <w:rFonts w:ascii="Times New Roman" w:hAnsi="Times New Roman"/>
                <w:sz w:val="22"/>
                <w:szCs w:val="22"/>
              </w:rPr>
              <w:t>septembre 2014</w:t>
            </w:r>
          </w:p>
        </w:tc>
        <w:tc>
          <w:tcPr>
            <w:tcW w:w="3777" w:type="pct"/>
            <w:tcBorders>
              <w:top w:val="single" w:sz="12" w:space="0" w:color="auto"/>
              <w:bottom w:val="single" w:sz="12" w:space="0" w:color="auto"/>
            </w:tcBorders>
            <w:vAlign w:val="center"/>
          </w:tcPr>
          <w:p w:rsidR="00EA2412" w:rsidRPr="000B04D0" w:rsidRDefault="00EA2412" w:rsidP="005C50A8">
            <w:pPr>
              <w:spacing w:before="120" w:after="120" w:line="276" w:lineRule="auto"/>
              <w:jc w:val="both"/>
              <w:rPr>
                <w:rFonts w:ascii="Times New Roman" w:hAnsi="Times New Roman"/>
                <w:sz w:val="22"/>
                <w:szCs w:val="22"/>
              </w:rPr>
            </w:pPr>
            <w:r w:rsidRPr="00EA2412">
              <w:rPr>
                <w:rFonts w:ascii="Times New Roman" w:hAnsi="Times New Roman"/>
                <w:sz w:val="22"/>
                <w:szCs w:val="22"/>
              </w:rPr>
              <w:t>Emballages - Caisses palettes de type réutilisable - Spécifications et programme d'essais</w:t>
            </w:r>
          </w:p>
        </w:tc>
      </w:tr>
      <w:tr w:rsidR="00EA2412" w:rsidRPr="00EA2412" w:rsidTr="00053DF6">
        <w:trPr>
          <w:cantSplit/>
          <w:trHeight w:val="482"/>
        </w:trPr>
        <w:tc>
          <w:tcPr>
            <w:tcW w:w="1223" w:type="pct"/>
            <w:tcBorders>
              <w:top w:val="single" w:sz="12" w:space="0" w:color="auto"/>
              <w:bottom w:val="single" w:sz="12" w:space="0" w:color="auto"/>
            </w:tcBorders>
            <w:vAlign w:val="center"/>
          </w:tcPr>
          <w:p w:rsidR="00EA2412" w:rsidRPr="000B04D0" w:rsidRDefault="00334FD9" w:rsidP="00B56DC5">
            <w:pPr>
              <w:spacing w:before="120" w:after="120" w:line="276" w:lineRule="auto"/>
              <w:jc w:val="center"/>
              <w:rPr>
                <w:rFonts w:ascii="Times New Roman" w:hAnsi="Times New Roman"/>
                <w:sz w:val="22"/>
                <w:szCs w:val="22"/>
              </w:rPr>
            </w:pPr>
            <w:hyperlink r:id="rId34" w:history="1">
              <w:r w:rsidR="00EA2412" w:rsidRPr="000B04D0">
                <w:rPr>
                  <w:rFonts w:ascii="Times New Roman" w:hAnsi="Times New Roman"/>
                  <w:sz w:val="22"/>
                  <w:szCs w:val="22"/>
                </w:rPr>
                <w:t>NF EN 12246</w:t>
              </w:r>
            </w:hyperlink>
          </w:p>
          <w:p w:rsidR="00EA2412" w:rsidRPr="000B04D0" w:rsidRDefault="00EA2412" w:rsidP="00B56DC5">
            <w:pPr>
              <w:spacing w:before="120" w:after="120" w:line="276" w:lineRule="auto"/>
              <w:jc w:val="center"/>
              <w:rPr>
                <w:rFonts w:ascii="Times New Roman" w:hAnsi="Times New Roman"/>
                <w:sz w:val="22"/>
                <w:szCs w:val="22"/>
              </w:rPr>
            </w:pPr>
            <w:r w:rsidRPr="00EA2412">
              <w:rPr>
                <w:rFonts w:ascii="Times New Roman" w:hAnsi="Times New Roman"/>
                <w:sz w:val="22"/>
                <w:szCs w:val="22"/>
              </w:rPr>
              <w:t>septembre 1999</w:t>
            </w:r>
          </w:p>
        </w:tc>
        <w:tc>
          <w:tcPr>
            <w:tcW w:w="3777" w:type="pct"/>
            <w:tcBorders>
              <w:top w:val="single" w:sz="12" w:space="0" w:color="auto"/>
              <w:bottom w:val="single" w:sz="12" w:space="0" w:color="auto"/>
            </w:tcBorders>
            <w:vAlign w:val="center"/>
          </w:tcPr>
          <w:p w:rsidR="00EA2412" w:rsidRPr="000B04D0" w:rsidRDefault="00EA2412" w:rsidP="005C50A8">
            <w:pPr>
              <w:spacing w:before="120" w:after="120" w:line="276" w:lineRule="auto"/>
              <w:jc w:val="both"/>
              <w:rPr>
                <w:rFonts w:ascii="Times New Roman" w:hAnsi="Times New Roman"/>
                <w:sz w:val="22"/>
                <w:szCs w:val="22"/>
              </w:rPr>
            </w:pPr>
            <w:r w:rsidRPr="00EA2412">
              <w:rPr>
                <w:rFonts w:ascii="Times New Roman" w:hAnsi="Times New Roman"/>
                <w:sz w:val="22"/>
                <w:szCs w:val="22"/>
              </w:rPr>
              <w:t>Classes de qualité du bois utilisé dans les palettes et les emballages</w:t>
            </w:r>
          </w:p>
        </w:tc>
      </w:tr>
      <w:tr w:rsidR="00EA2412" w:rsidRPr="00EA2412" w:rsidTr="00053DF6">
        <w:trPr>
          <w:cantSplit/>
          <w:trHeight w:val="987"/>
        </w:trPr>
        <w:tc>
          <w:tcPr>
            <w:tcW w:w="1223" w:type="pct"/>
            <w:tcBorders>
              <w:top w:val="single" w:sz="12" w:space="0" w:color="auto"/>
              <w:bottom w:val="single" w:sz="12" w:space="0" w:color="auto"/>
            </w:tcBorders>
            <w:vAlign w:val="center"/>
          </w:tcPr>
          <w:p w:rsidR="00EA2412" w:rsidRPr="000B04D0" w:rsidRDefault="00334FD9" w:rsidP="00B56DC5">
            <w:pPr>
              <w:spacing w:before="120" w:after="120" w:line="276" w:lineRule="auto"/>
              <w:jc w:val="center"/>
              <w:rPr>
                <w:rFonts w:ascii="Times New Roman" w:hAnsi="Times New Roman"/>
                <w:sz w:val="22"/>
                <w:szCs w:val="22"/>
              </w:rPr>
            </w:pPr>
            <w:hyperlink r:id="rId35" w:history="1">
              <w:r w:rsidR="00EA2412" w:rsidRPr="000B04D0">
                <w:rPr>
                  <w:rFonts w:ascii="Times New Roman" w:hAnsi="Times New Roman"/>
                  <w:sz w:val="22"/>
                  <w:szCs w:val="22"/>
                </w:rPr>
                <w:t>NF EN 13011</w:t>
              </w:r>
            </w:hyperlink>
          </w:p>
          <w:p w:rsidR="00EA2412" w:rsidRPr="000B04D0" w:rsidRDefault="00EA2412" w:rsidP="00B56DC5">
            <w:pPr>
              <w:spacing w:before="120" w:after="120" w:line="276" w:lineRule="auto"/>
              <w:jc w:val="center"/>
              <w:rPr>
                <w:rFonts w:ascii="Times New Roman" w:hAnsi="Times New Roman"/>
                <w:sz w:val="22"/>
                <w:szCs w:val="22"/>
              </w:rPr>
            </w:pPr>
            <w:r w:rsidRPr="00EA2412">
              <w:rPr>
                <w:rFonts w:ascii="Times New Roman" w:hAnsi="Times New Roman"/>
                <w:sz w:val="22"/>
                <w:szCs w:val="22"/>
              </w:rPr>
              <w:t>décembre 2000</w:t>
            </w:r>
          </w:p>
        </w:tc>
        <w:tc>
          <w:tcPr>
            <w:tcW w:w="3777" w:type="pct"/>
            <w:tcBorders>
              <w:top w:val="single" w:sz="12" w:space="0" w:color="auto"/>
              <w:bottom w:val="single" w:sz="12" w:space="0" w:color="auto"/>
            </w:tcBorders>
            <w:vAlign w:val="center"/>
          </w:tcPr>
          <w:p w:rsidR="00EA2412" w:rsidRPr="000B04D0" w:rsidRDefault="00EA2412" w:rsidP="005C50A8">
            <w:pPr>
              <w:spacing w:before="120" w:after="120" w:line="276" w:lineRule="auto"/>
              <w:jc w:val="both"/>
              <w:rPr>
                <w:rFonts w:ascii="Times New Roman" w:hAnsi="Times New Roman"/>
                <w:sz w:val="22"/>
                <w:szCs w:val="22"/>
              </w:rPr>
            </w:pPr>
            <w:r w:rsidRPr="00EA2412">
              <w:rPr>
                <w:rFonts w:ascii="Times New Roman" w:hAnsi="Times New Roman"/>
                <w:sz w:val="22"/>
                <w:szCs w:val="22"/>
              </w:rPr>
              <w:t>Services de transport - Chaînes de transport des marchandises - Système de déclaration des conditions de performances</w:t>
            </w:r>
          </w:p>
        </w:tc>
      </w:tr>
      <w:tr w:rsidR="00EA2412" w:rsidRPr="00EA2412" w:rsidTr="00053DF6">
        <w:trPr>
          <w:cantSplit/>
          <w:trHeight w:val="987"/>
        </w:trPr>
        <w:tc>
          <w:tcPr>
            <w:tcW w:w="1223" w:type="pct"/>
            <w:tcBorders>
              <w:top w:val="single" w:sz="12" w:space="0" w:color="auto"/>
              <w:bottom w:val="single" w:sz="12" w:space="0" w:color="auto"/>
            </w:tcBorders>
            <w:vAlign w:val="center"/>
          </w:tcPr>
          <w:p w:rsidR="00EA2412" w:rsidRPr="00EA2412" w:rsidRDefault="00EA2412" w:rsidP="00B56DC5">
            <w:pPr>
              <w:spacing w:before="120" w:after="120" w:line="276" w:lineRule="auto"/>
              <w:jc w:val="center"/>
              <w:rPr>
                <w:rFonts w:ascii="Times New Roman" w:hAnsi="Times New Roman"/>
                <w:sz w:val="22"/>
                <w:szCs w:val="22"/>
              </w:rPr>
            </w:pPr>
            <w:r w:rsidRPr="00EA2412">
              <w:rPr>
                <w:rFonts w:ascii="Times New Roman" w:hAnsi="Times New Roman"/>
                <w:sz w:val="22"/>
                <w:szCs w:val="22"/>
              </w:rPr>
              <w:lastRenderedPageBreak/>
              <w:t>NF B54-115, NF EN 300</w:t>
            </w:r>
          </w:p>
          <w:p w:rsidR="00EA2412" w:rsidRPr="000B04D0" w:rsidRDefault="00EA2412" w:rsidP="00B56DC5">
            <w:pPr>
              <w:spacing w:before="120" w:after="120" w:line="276" w:lineRule="auto"/>
              <w:jc w:val="center"/>
              <w:rPr>
                <w:rFonts w:ascii="Times New Roman" w:hAnsi="Times New Roman"/>
                <w:sz w:val="22"/>
                <w:szCs w:val="22"/>
              </w:rPr>
            </w:pPr>
            <w:r w:rsidRPr="00EA2412">
              <w:rPr>
                <w:rFonts w:ascii="Times New Roman" w:hAnsi="Times New Roman"/>
                <w:sz w:val="22"/>
                <w:szCs w:val="22"/>
              </w:rPr>
              <w:t>octobre 2006</w:t>
            </w:r>
          </w:p>
        </w:tc>
        <w:tc>
          <w:tcPr>
            <w:tcW w:w="3777" w:type="pct"/>
            <w:tcBorders>
              <w:top w:val="single" w:sz="12" w:space="0" w:color="auto"/>
              <w:bottom w:val="single" w:sz="12" w:space="0" w:color="auto"/>
            </w:tcBorders>
            <w:vAlign w:val="center"/>
          </w:tcPr>
          <w:p w:rsidR="00EA2412" w:rsidRPr="000B04D0" w:rsidRDefault="00EA2412" w:rsidP="005C50A8">
            <w:pPr>
              <w:spacing w:before="120" w:after="120" w:line="276" w:lineRule="auto"/>
              <w:jc w:val="both"/>
              <w:rPr>
                <w:rFonts w:ascii="Times New Roman" w:hAnsi="Times New Roman"/>
                <w:sz w:val="22"/>
                <w:szCs w:val="22"/>
              </w:rPr>
            </w:pPr>
            <w:r w:rsidRPr="00EA2412">
              <w:rPr>
                <w:rFonts w:ascii="Times New Roman" w:hAnsi="Times New Roman"/>
                <w:sz w:val="22"/>
                <w:szCs w:val="22"/>
              </w:rPr>
              <w:t>Panneaux de lamelles minces, longues et orientées (OSB) – définitions, classification et exigences</w:t>
            </w:r>
          </w:p>
        </w:tc>
      </w:tr>
    </w:tbl>
    <w:p w:rsidR="00053DF6" w:rsidRDefault="00053DF6" w:rsidP="0057272D">
      <w:pPr>
        <w:spacing w:before="240" w:after="240"/>
        <w:rPr>
          <w:rFonts w:ascii="Times New Roman" w:hAnsi="Times New Roman"/>
          <w:sz w:val="22"/>
          <w:szCs w:val="22"/>
          <w:lang w:eastAsia="ja-JP"/>
        </w:rPr>
      </w:pPr>
    </w:p>
    <w:p w:rsidR="008A4181" w:rsidRPr="003516EE" w:rsidRDefault="00B95888" w:rsidP="0057272D">
      <w:pPr>
        <w:spacing w:before="240" w:after="240"/>
        <w:rPr>
          <w:rFonts w:ascii="Times New Roman" w:hAnsi="Times New Roman"/>
          <w:b/>
          <w:sz w:val="22"/>
          <w:szCs w:val="22"/>
          <w:lang w:eastAsia="ja-JP"/>
        </w:rPr>
      </w:pPr>
      <w:r w:rsidRPr="003516EE">
        <w:rPr>
          <w:rFonts w:ascii="Times New Roman" w:hAnsi="Times New Roman"/>
          <w:sz w:val="22"/>
          <w:szCs w:val="22"/>
          <w:lang w:eastAsia="ja-JP"/>
        </w:rPr>
        <w:t>A</w:t>
      </w:r>
      <w:r w:rsidR="008A4181" w:rsidRPr="003516EE">
        <w:rPr>
          <w:rFonts w:ascii="Times New Roman" w:hAnsi="Times New Roman"/>
          <w:sz w:val="22"/>
          <w:szCs w:val="22"/>
          <w:lang w:eastAsia="ja-JP"/>
        </w:rPr>
        <w:t xml:space="preserve">2-3- </w:t>
      </w:r>
      <w:r w:rsidR="00DE743B" w:rsidRPr="003516EE">
        <w:rPr>
          <w:rFonts w:ascii="Times New Roman" w:hAnsi="Times New Roman"/>
          <w:sz w:val="22"/>
          <w:szCs w:val="22"/>
          <w:lang w:eastAsia="ja-JP"/>
        </w:rPr>
        <w:t>Normes</w:t>
      </w:r>
      <w:r w:rsidR="008A4181" w:rsidRPr="003516EE">
        <w:rPr>
          <w:rFonts w:ascii="Times New Roman" w:hAnsi="Times New Roman"/>
          <w:sz w:val="22"/>
          <w:szCs w:val="22"/>
          <w:lang w:eastAsia="ja-JP"/>
        </w:rPr>
        <w:t xml:space="preserve"> </w:t>
      </w:r>
      <w:r w:rsidR="00086E5E" w:rsidRPr="003516EE">
        <w:rPr>
          <w:rFonts w:ascii="Times New Roman" w:hAnsi="Times New Roman"/>
          <w:sz w:val="22"/>
          <w:szCs w:val="22"/>
          <w:lang w:eastAsia="ja-JP"/>
        </w:rPr>
        <w:t xml:space="preserve">et autres documents normatifs, </w:t>
      </w:r>
      <w:r w:rsidR="008A4181" w:rsidRPr="003516EE">
        <w:rPr>
          <w:rFonts w:ascii="Times New Roman" w:hAnsi="Times New Roman"/>
          <w:sz w:val="22"/>
          <w:szCs w:val="22"/>
          <w:lang w:eastAsia="ja-JP"/>
        </w:rPr>
        <w:t>relati</w:t>
      </w:r>
      <w:r w:rsidR="00086E5E" w:rsidRPr="003516EE">
        <w:rPr>
          <w:rFonts w:ascii="Times New Roman" w:hAnsi="Times New Roman"/>
          <w:sz w:val="22"/>
          <w:szCs w:val="22"/>
          <w:lang w:eastAsia="ja-JP"/>
        </w:rPr>
        <w:t>fs</w:t>
      </w:r>
      <w:r w:rsidR="008A4181" w:rsidRPr="003516EE">
        <w:rPr>
          <w:rFonts w:ascii="Times New Roman" w:hAnsi="Times New Roman"/>
          <w:sz w:val="22"/>
          <w:szCs w:val="22"/>
          <w:lang w:eastAsia="ja-JP"/>
        </w:rPr>
        <w:t xml:space="preserve"> aux emballages</w:t>
      </w:r>
    </w:p>
    <w:p w:rsidR="008A4181" w:rsidRDefault="008A4181" w:rsidP="002C1C89">
      <w:pPr>
        <w:pStyle w:val="ParagrapheModle"/>
        <w:spacing w:before="0"/>
        <w:rPr>
          <w:rFonts w:ascii="Times New Roman" w:hAnsi="Times New Roman"/>
        </w:rPr>
      </w:pPr>
      <w:r w:rsidRPr="003516EE">
        <w:rPr>
          <w:rFonts w:ascii="Times New Roman" w:hAnsi="Times New Roman"/>
        </w:rPr>
        <w:t xml:space="preserve">Les normes suivantes concernant </w:t>
      </w:r>
      <w:r w:rsidR="00953B2B">
        <w:rPr>
          <w:rFonts w:ascii="Times New Roman" w:hAnsi="Times New Roman"/>
        </w:rPr>
        <w:t>d</w:t>
      </w:r>
      <w:r w:rsidRPr="003516EE">
        <w:rPr>
          <w:rFonts w:ascii="Times New Roman" w:hAnsi="Times New Roman"/>
        </w:rPr>
        <w:t xml:space="preserve">es </w:t>
      </w:r>
      <w:r w:rsidR="001F6FBF" w:rsidRPr="003516EE">
        <w:rPr>
          <w:rFonts w:ascii="Times New Roman" w:hAnsi="Times New Roman"/>
        </w:rPr>
        <w:t>exigences</w:t>
      </w:r>
      <w:r w:rsidRPr="003516EE">
        <w:rPr>
          <w:rFonts w:ascii="Times New Roman" w:hAnsi="Times New Roman"/>
        </w:rPr>
        <w:t xml:space="preserve"> particulières pour l’emballage sont à appliquer :</w:t>
      </w:r>
      <w:r w:rsidR="002C1C89">
        <w:rPr>
          <w:rFonts w:ascii="Times New Roman" w:hAnsi="Times New Roman"/>
        </w:rPr>
        <w:t xml:space="preserve"> </w:t>
      </w:r>
    </w:p>
    <w:p w:rsidR="00B56DC5" w:rsidRDefault="00B56DC5" w:rsidP="002C1C89">
      <w:pPr>
        <w:pStyle w:val="ParagrapheModle"/>
        <w:spacing w:before="0"/>
        <w:rPr>
          <w:rFonts w:ascii="Times New Roman" w:hAnsi="Times New Roman"/>
        </w:rPr>
      </w:pPr>
    </w:p>
    <w:p w:rsidR="00B56DC5" w:rsidRDefault="00B56DC5" w:rsidP="002C1C89">
      <w:pPr>
        <w:pStyle w:val="ParagrapheModle"/>
        <w:spacing w:before="0"/>
        <w:rPr>
          <w:rFonts w:ascii="Times New Roman" w:hAnsi="Times New Roman"/>
        </w:rPr>
      </w:pPr>
    </w:p>
    <w:tbl>
      <w:tblPr>
        <w:tblW w:w="985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80"/>
        <w:gridCol w:w="7371"/>
      </w:tblGrid>
      <w:tr w:rsidR="008A4305" w:rsidRPr="00F678CE" w:rsidTr="008A4305">
        <w:trPr>
          <w:trHeight w:val="20"/>
        </w:trPr>
        <w:tc>
          <w:tcPr>
            <w:tcW w:w="2480" w:type="dxa"/>
            <w:tcBorders>
              <w:top w:val="single" w:sz="12" w:space="0" w:color="auto"/>
              <w:bottom w:val="double" w:sz="4" w:space="0" w:color="auto"/>
            </w:tcBorders>
            <w:vAlign w:val="center"/>
          </w:tcPr>
          <w:p w:rsidR="005A2861" w:rsidRPr="002C1C89" w:rsidRDefault="005A2861" w:rsidP="00B56DC5">
            <w:pPr>
              <w:pStyle w:val="ParagrapheModle"/>
              <w:spacing w:before="0" w:after="120" w:line="276" w:lineRule="auto"/>
              <w:jc w:val="center"/>
              <w:rPr>
                <w:rFonts w:ascii="Times New Roman" w:hAnsi="Times New Roman"/>
              </w:rPr>
            </w:pPr>
            <w:r w:rsidRPr="005A2861">
              <w:rPr>
                <w:rFonts w:ascii="Times New Roman" w:hAnsi="Times New Roman"/>
              </w:rPr>
              <w:t>Ré</w:t>
            </w:r>
            <w:r w:rsidRPr="002C1C89">
              <w:rPr>
                <w:rFonts w:ascii="Times New Roman" w:hAnsi="Times New Roman"/>
              </w:rPr>
              <w:t>férence</w:t>
            </w:r>
          </w:p>
        </w:tc>
        <w:tc>
          <w:tcPr>
            <w:tcW w:w="7371" w:type="dxa"/>
            <w:tcBorders>
              <w:top w:val="single" w:sz="12" w:space="0" w:color="auto"/>
              <w:bottom w:val="double" w:sz="4" w:space="0" w:color="auto"/>
            </w:tcBorders>
            <w:vAlign w:val="center"/>
          </w:tcPr>
          <w:p w:rsidR="005A2861" w:rsidRPr="002C1C89" w:rsidRDefault="005A2861" w:rsidP="00B56DC5">
            <w:pPr>
              <w:pStyle w:val="ParagrapheModle"/>
              <w:spacing w:before="0" w:after="120" w:line="276" w:lineRule="auto"/>
              <w:jc w:val="center"/>
              <w:rPr>
                <w:rFonts w:ascii="Times New Roman" w:hAnsi="Times New Roman"/>
              </w:rPr>
            </w:pPr>
            <w:r w:rsidRPr="002C1C89">
              <w:rPr>
                <w:rFonts w:ascii="Times New Roman" w:hAnsi="Times New Roman"/>
              </w:rPr>
              <w:t>Intitulé</w:t>
            </w:r>
          </w:p>
        </w:tc>
      </w:tr>
      <w:tr w:rsidR="008A4305" w:rsidRPr="00F678CE" w:rsidTr="008A4305">
        <w:trPr>
          <w:trHeight w:val="20"/>
        </w:trPr>
        <w:tc>
          <w:tcPr>
            <w:tcW w:w="2480" w:type="dxa"/>
            <w:vAlign w:val="center"/>
          </w:tcPr>
          <w:p w:rsidR="005A2861" w:rsidRPr="002C1C89" w:rsidRDefault="00334FD9" w:rsidP="00B56DC5">
            <w:pPr>
              <w:pStyle w:val="ParagrapheModle"/>
              <w:spacing w:before="0" w:after="120" w:line="276" w:lineRule="auto"/>
              <w:jc w:val="center"/>
              <w:rPr>
                <w:rFonts w:ascii="Times New Roman" w:hAnsi="Times New Roman"/>
              </w:rPr>
            </w:pPr>
            <w:hyperlink r:id="rId36" w:history="1">
              <w:r w:rsidR="005A2861" w:rsidRPr="002C1C89">
                <w:rPr>
                  <w:rFonts w:ascii="Times New Roman" w:hAnsi="Times New Roman"/>
                </w:rPr>
                <w:t>NF EN 13626</w:t>
              </w:r>
            </w:hyperlink>
          </w:p>
          <w:p w:rsidR="005A2861" w:rsidRPr="002C1C89" w:rsidRDefault="005A2861" w:rsidP="00B56DC5">
            <w:pPr>
              <w:pStyle w:val="ParagrapheModle"/>
              <w:spacing w:before="0" w:after="120" w:line="276" w:lineRule="auto"/>
              <w:jc w:val="center"/>
              <w:rPr>
                <w:rFonts w:ascii="Times New Roman" w:hAnsi="Times New Roman"/>
              </w:rPr>
            </w:pPr>
            <w:r w:rsidRPr="002C1C89">
              <w:rPr>
                <w:rFonts w:ascii="Times New Roman" w:hAnsi="Times New Roman"/>
              </w:rPr>
              <w:t>octobre 2003</w:t>
            </w:r>
          </w:p>
        </w:tc>
        <w:tc>
          <w:tcPr>
            <w:tcW w:w="7371" w:type="dxa"/>
            <w:vAlign w:val="center"/>
          </w:tcPr>
          <w:p w:rsidR="005A2861" w:rsidRPr="002C1C89" w:rsidRDefault="005A2861" w:rsidP="005C50A8">
            <w:pPr>
              <w:pStyle w:val="ParagrapheModle"/>
              <w:spacing w:before="0" w:after="120" w:line="276" w:lineRule="auto"/>
              <w:rPr>
                <w:rFonts w:ascii="Times New Roman" w:hAnsi="Times New Roman"/>
              </w:rPr>
            </w:pPr>
            <w:r w:rsidRPr="002C1C89">
              <w:rPr>
                <w:rFonts w:ascii="Times New Roman" w:hAnsi="Times New Roman"/>
              </w:rPr>
              <w:t>Emballage - Caisses palettes - Exigences générales et méthodes d'essai</w:t>
            </w:r>
          </w:p>
        </w:tc>
      </w:tr>
      <w:tr w:rsidR="008A4305" w:rsidRPr="00F678CE" w:rsidTr="008A4305">
        <w:trPr>
          <w:trHeight w:val="20"/>
        </w:trPr>
        <w:tc>
          <w:tcPr>
            <w:tcW w:w="2480" w:type="dxa"/>
            <w:vAlign w:val="center"/>
          </w:tcPr>
          <w:p w:rsidR="005A2861" w:rsidRPr="002C1C89" w:rsidRDefault="00334FD9" w:rsidP="00B56DC5">
            <w:pPr>
              <w:pStyle w:val="ParagrapheModle"/>
              <w:spacing w:before="0" w:after="120" w:line="276" w:lineRule="auto"/>
              <w:jc w:val="center"/>
              <w:rPr>
                <w:rFonts w:ascii="Times New Roman" w:hAnsi="Times New Roman"/>
              </w:rPr>
            </w:pPr>
            <w:hyperlink r:id="rId37" w:history="1">
              <w:r w:rsidR="005A2861" w:rsidRPr="002C1C89">
                <w:rPr>
                  <w:rFonts w:ascii="Times New Roman" w:hAnsi="Times New Roman"/>
                </w:rPr>
                <w:t>NF EN 29454-1</w:t>
              </w:r>
            </w:hyperlink>
            <w:r w:rsidR="005A2861" w:rsidRPr="002C1C89">
              <w:rPr>
                <w:rFonts w:ascii="Times New Roman" w:hAnsi="Times New Roman"/>
              </w:rPr>
              <w:t xml:space="preserve"> </w:t>
            </w:r>
          </w:p>
          <w:p w:rsidR="005A2861" w:rsidRPr="002C1C89" w:rsidRDefault="005A2861" w:rsidP="00B56DC5">
            <w:pPr>
              <w:pStyle w:val="ParagrapheModle"/>
              <w:spacing w:before="0" w:after="120" w:line="276" w:lineRule="auto"/>
              <w:jc w:val="center"/>
              <w:rPr>
                <w:rFonts w:ascii="Times New Roman" w:hAnsi="Times New Roman"/>
              </w:rPr>
            </w:pPr>
            <w:r w:rsidRPr="002C1C89">
              <w:rPr>
                <w:rFonts w:ascii="Times New Roman" w:hAnsi="Times New Roman"/>
              </w:rPr>
              <w:t>février 1994</w:t>
            </w:r>
          </w:p>
        </w:tc>
        <w:tc>
          <w:tcPr>
            <w:tcW w:w="7371" w:type="dxa"/>
            <w:vAlign w:val="center"/>
          </w:tcPr>
          <w:p w:rsidR="005A2861" w:rsidRPr="002C1C89" w:rsidRDefault="005A2861" w:rsidP="005C50A8">
            <w:pPr>
              <w:pStyle w:val="ParagrapheModle"/>
              <w:spacing w:before="0" w:after="120" w:line="276" w:lineRule="auto"/>
              <w:rPr>
                <w:rFonts w:ascii="Times New Roman" w:hAnsi="Times New Roman"/>
              </w:rPr>
            </w:pPr>
            <w:r w:rsidRPr="002C1C89">
              <w:rPr>
                <w:rFonts w:ascii="Times New Roman" w:hAnsi="Times New Roman"/>
              </w:rPr>
              <w:t>Flux de brasage tendre - Classification et caractéristiques - Partie 1 : classification, marquage et emballage</w:t>
            </w:r>
          </w:p>
        </w:tc>
      </w:tr>
      <w:tr w:rsidR="008A4305" w:rsidRPr="00F678CE" w:rsidTr="008A4305">
        <w:trPr>
          <w:trHeight w:val="20"/>
        </w:trPr>
        <w:tc>
          <w:tcPr>
            <w:tcW w:w="2480" w:type="dxa"/>
            <w:vAlign w:val="center"/>
          </w:tcPr>
          <w:p w:rsidR="005A2861" w:rsidRPr="002C1C89" w:rsidRDefault="00334FD9" w:rsidP="00B56DC5">
            <w:pPr>
              <w:pStyle w:val="ParagrapheModle"/>
              <w:spacing w:before="0" w:after="120" w:line="276" w:lineRule="auto"/>
              <w:jc w:val="center"/>
              <w:rPr>
                <w:rFonts w:ascii="Times New Roman" w:hAnsi="Times New Roman"/>
              </w:rPr>
            </w:pPr>
            <w:hyperlink r:id="rId38" w:history="1">
              <w:r w:rsidR="005A2861" w:rsidRPr="002C1C89">
                <w:rPr>
                  <w:rFonts w:ascii="Times New Roman" w:hAnsi="Times New Roman"/>
                </w:rPr>
                <w:t>XP CEN/TS 15945</w:t>
              </w:r>
            </w:hyperlink>
          </w:p>
          <w:p w:rsidR="005A2861" w:rsidRPr="002C1C89" w:rsidRDefault="005A2861" w:rsidP="00B56DC5">
            <w:pPr>
              <w:pStyle w:val="ParagrapheModle"/>
              <w:spacing w:before="0" w:after="120" w:line="276" w:lineRule="auto"/>
              <w:jc w:val="center"/>
              <w:rPr>
                <w:rFonts w:ascii="Times New Roman" w:hAnsi="Times New Roman"/>
              </w:rPr>
            </w:pPr>
            <w:r w:rsidRPr="002C1C89">
              <w:rPr>
                <w:rFonts w:ascii="Times New Roman" w:hAnsi="Times New Roman"/>
              </w:rPr>
              <w:t>avril 2011</w:t>
            </w:r>
          </w:p>
        </w:tc>
        <w:tc>
          <w:tcPr>
            <w:tcW w:w="7371" w:type="dxa"/>
            <w:vAlign w:val="center"/>
          </w:tcPr>
          <w:p w:rsidR="005A2861" w:rsidRPr="002C1C89" w:rsidRDefault="005A2861" w:rsidP="005C50A8">
            <w:pPr>
              <w:pStyle w:val="ParagrapheModle"/>
              <w:spacing w:before="0" w:after="120" w:line="276" w:lineRule="auto"/>
              <w:rPr>
                <w:rFonts w:ascii="Times New Roman" w:hAnsi="Times New Roman"/>
              </w:rPr>
            </w:pPr>
            <w:r w:rsidRPr="002C1C89">
              <w:rPr>
                <w:rFonts w:ascii="Times New Roman" w:hAnsi="Times New Roman"/>
              </w:rPr>
              <w:t>Emballage - Facilité d'ouverture - Critères et méthode d'essai pour évaluer un emballage destiné aux consommateurs</w:t>
            </w:r>
          </w:p>
        </w:tc>
      </w:tr>
      <w:tr w:rsidR="008A4305" w:rsidRPr="00F678CE" w:rsidTr="008A4305">
        <w:trPr>
          <w:trHeight w:val="20"/>
        </w:trPr>
        <w:tc>
          <w:tcPr>
            <w:tcW w:w="2480" w:type="dxa"/>
            <w:vAlign w:val="center"/>
          </w:tcPr>
          <w:p w:rsidR="005A2861" w:rsidRPr="002C1C89" w:rsidRDefault="005A2861" w:rsidP="00B56DC5">
            <w:pPr>
              <w:pStyle w:val="ParagrapheModle"/>
              <w:spacing w:before="0" w:after="120" w:line="276" w:lineRule="auto"/>
              <w:jc w:val="center"/>
              <w:rPr>
                <w:rFonts w:ascii="Times New Roman" w:hAnsi="Times New Roman"/>
              </w:rPr>
            </w:pPr>
            <w:r w:rsidRPr="002C1C89">
              <w:rPr>
                <w:rFonts w:ascii="Times New Roman" w:hAnsi="Times New Roman"/>
              </w:rPr>
              <w:t xml:space="preserve">NF </w:t>
            </w:r>
            <w:hyperlink r:id="rId39" w:history="1">
              <w:r w:rsidRPr="002C1C89">
                <w:rPr>
                  <w:rFonts w:ascii="Times New Roman" w:hAnsi="Times New Roman"/>
                </w:rPr>
                <w:t>H00-082</w:t>
              </w:r>
            </w:hyperlink>
          </w:p>
          <w:p w:rsidR="005A2861" w:rsidRPr="002C1C89" w:rsidRDefault="005A2861" w:rsidP="00B56DC5">
            <w:pPr>
              <w:pStyle w:val="ParagrapheModle"/>
              <w:spacing w:before="0" w:after="120" w:line="276" w:lineRule="auto"/>
              <w:jc w:val="center"/>
              <w:rPr>
                <w:rFonts w:ascii="Times New Roman" w:hAnsi="Times New Roman"/>
              </w:rPr>
            </w:pPr>
            <w:r w:rsidRPr="002C1C89">
              <w:rPr>
                <w:rFonts w:ascii="Times New Roman" w:hAnsi="Times New Roman"/>
              </w:rPr>
              <w:t>juillet 1991</w:t>
            </w:r>
          </w:p>
        </w:tc>
        <w:tc>
          <w:tcPr>
            <w:tcW w:w="7371" w:type="dxa"/>
            <w:vAlign w:val="center"/>
          </w:tcPr>
          <w:p w:rsidR="005A2861" w:rsidRPr="002C1C89" w:rsidRDefault="005A2861" w:rsidP="005C50A8">
            <w:pPr>
              <w:pStyle w:val="ParagrapheModle"/>
              <w:spacing w:before="0" w:after="120" w:line="276" w:lineRule="auto"/>
              <w:rPr>
                <w:rFonts w:ascii="Times New Roman" w:hAnsi="Times New Roman"/>
              </w:rPr>
            </w:pPr>
            <w:r w:rsidRPr="002C1C89">
              <w:rPr>
                <w:rFonts w:ascii="Times New Roman" w:hAnsi="Times New Roman"/>
              </w:rPr>
              <w:t>Emballages - Emballages d'expédition complets et pleins - Essai de choc horizontal programmé.</w:t>
            </w:r>
          </w:p>
        </w:tc>
      </w:tr>
      <w:tr w:rsidR="008A4305" w:rsidRPr="00F678CE" w:rsidTr="008A4305">
        <w:trPr>
          <w:trHeight w:val="20"/>
        </w:trPr>
        <w:tc>
          <w:tcPr>
            <w:tcW w:w="2480" w:type="dxa"/>
            <w:vAlign w:val="center"/>
          </w:tcPr>
          <w:p w:rsidR="005A2861" w:rsidRPr="002C1C89" w:rsidRDefault="00334FD9" w:rsidP="00B56DC5">
            <w:pPr>
              <w:pStyle w:val="ParagrapheModle"/>
              <w:spacing w:before="0" w:after="120" w:line="276" w:lineRule="auto"/>
              <w:jc w:val="center"/>
              <w:rPr>
                <w:rFonts w:ascii="Times New Roman" w:hAnsi="Times New Roman"/>
              </w:rPr>
            </w:pPr>
            <w:hyperlink r:id="rId40" w:history="1">
              <w:r w:rsidR="005A2861" w:rsidRPr="002C1C89">
                <w:rPr>
                  <w:rFonts w:ascii="Times New Roman" w:hAnsi="Times New Roman"/>
                </w:rPr>
                <w:t>NF EN 14149</w:t>
              </w:r>
            </w:hyperlink>
          </w:p>
          <w:p w:rsidR="005A2861" w:rsidRPr="002C1C89" w:rsidRDefault="005A2861" w:rsidP="00B56DC5">
            <w:pPr>
              <w:pStyle w:val="ParagrapheModle"/>
              <w:spacing w:before="0" w:after="120" w:line="276" w:lineRule="auto"/>
              <w:jc w:val="center"/>
              <w:rPr>
                <w:rFonts w:ascii="Times New Roman" w:hAnsi="Times New Roman"/>
              </w:rPr>
            </w:pPr>
            <w:r w:rsidRPr="002C1C89">
              <w:rPr>
                <w:rFonts w:ascii="Times New Roman" w:hAnsi="Times New Roman"/>
              </w:rPr>
              <w:t>janvier 2004</w:t>
            </w:r>
          </w:p>
        </w:tc>
        <w:tc>
          <w:tcPr>
            <w:tcW w:w="7371" w:type="dxa"/>
            <w:vAlign w:val="center"/>
          </w:tcPr>
          <w:p w:rsidR="005A2861" w:rsidRPr="002C1C89" w:rsidRDefault="005A2861" w:rsidP="005C50A8">
            <w:pPr>
              <w:pStyle w:val="ParagrapheModle"/>
              <w:spacing w:before="0" w:after="120" w:line="276" w:lineRule="auto"/>
              <w:rPr>
                <w:rFonts w:ascii="Times New Roman" w:hAnsi="Times New Roman"/>
              </w:rPr>
            </w:pPr>
            <w:r w:rsidRPr="002C1C89">
              <w:rPr>
                <w:rFonts w:ascii="Times New Roman" w:hAnsi="Times New Roman"/>
              </w:rPr>
              <w:t>Emballages - Emballages d'expédition et charges unitaires complets et pleins - Essai de choc par chute par basculement</w:t>
            </w:r>
          </w:p>
        </w:tc>
      </w:tr>
      <w:tr w:rsidR="008A4305" w:rsidRPr="00F678CE" w:rsidTr="008A4305">
        <w:trPr>
          <w:trHeight w:val="20"/>
        </w:trPr>
        <w:tc>
          <w:tcPr>
            <w:tcW w:w="2480" w:type="dxa"/>
            <w:vAlign w:val="center"/>
          </w:tcPr>
          <w:p w:rsidR="005A2861" w:rsidRPr="002C1C89" w:rsidRDefault="00334FD9" w:rsidP="00B56DC5">
            <w:pPr>
              <w:pStyle w:val="ParagrapheModle"/>
              <w:spacing w:before="0" w:after="120" w:line="276" w:lineRule="auto"/>
              <w:jc w:val="center"/>
              <w:rPr>
                <w:rFonts w:ascii="Times New Roman" w:hAnsi="Times New Roman"/>
              </w:rPr>
            </w:pPr>
            <w:hyperlink r:id="rId41" w:history="1">
              <w:r w:rsidR="005A2861" w:rsidRPr="002C1C89">
                <w:rPr>
                  <w:rFonts w:ascii="Times New Roman" w:hAnsi="Times New Roman"/>
                </w:rPr>
                <w:t>NF EN 15552</w:t>
              </w:r>
            </w:hyperlink>
          </w:p>
          <w:p w:rsidR="005A2861" w:rsidRPr="002C1C89" w:rsidRDefault="005A2861" w:rsidP="00B56DC5">
            <w:pPr>
              <w:pStyle w:val="ParagrapheModle"/>
              <w:spacing w:before="0" w:after="120" w:line="276" w:lineRule="auto"/>
              <w:jc w:val="center"/>
              <w:rPr>
                <w:rFonts w:ascii="Times New Roman" w:hAnsi="Times New Roman"/>
              </w:rPr>
            </w:pPr>
            <w:r w:rsidRPr="002C1C89">
              <w:rPr>
                <w:rFonts w:ascii="Times New Roman" w:hAnsi="Times New Roman"/>
              </w:rPr>
              <w:t>août 2008</w:t>
            </w:r>
          </w:p>
        </w:tc>
        <w:tc>
          <w:tcPr>
            <w:tcW w:w="7371" w:type="dxa"/>
            <w:vAlign w:val="center"/>
          </w:tcPr>
          <w:p w:rsidR="005A2861" w:rsidRPr="002C1C89" w:rsidRDefault="005A2861" w:rsidP="005C50A8">
            <w:pPr>
              <w:pStyle w:val="ParagrapheModle"/>
              <w:spacing w:before="0" w:after="120" w:line="276" w:lineRule="auto"/>
              <w:rPr>
                <w:rFonts w:ascii="Times New Roman" w:hAnsi="Times New Roman"/>
              </w:rPr>
            </w:pPr>
            <w:r w:rsidRPr="002C1C89">
              <w:rPr>
                <w:rFonts w:ascii="Times New Roman" w:hAnsi="Times New Roman"/>
              </w:rPr>
              <w:t>Emballages - Emballages d'expédition complets et pleins et charges unitaires - Programmes d'essai de performance pour circuits de distribution courants</w:t>
            </w:r>
          </w:p>
        </w:tc>
      </w:tr>
      <w:tr w:rsidR="008A4305" w:rsidRPr="00F678CE" w:rsidTr="008A4305">
        <w:trPr>
          <w:trHeight w:val="20"/>
        </w:trPr>
        <w:tc>
          <w:tcPr>
            <w:tcW w:w="2480" w:type="dxa"/>
            <w:vAlign w:val="center"/>
          </w:tcPr>
          <w:p w:rsidR="005A2861" w:rsidRPr="002C1C89" w:rsidRDefault="00334FD9" w:rsidP="00B56DC5">
            <w:pPr>
              <w:pStyle w:val="ParagrapheModle"/>
              <w:spacing w:before="0" w:after="120" w:line="276" w:lineRule="auto"/>
              <w:jc w:val="center"/>
              <w:rPr>
                <w:rFonts w:ascii="Times New Roman" w:hAnsi="Times New Roman"/>
              </w:rPr>
            </w:pPr>
            <w:hyperlink r:id="rId42" w:history="1">
              <w:r w:rsidR="005A2861" w:rsidRPr="002C1C89">
                <w:rPr>
                  <w:rFonts w:ascii="Times New Roman" w:hAnsi="Times New Roman"/>
                </w:rPr>
                <w:t>NF EN 22248</w:t>
              </w:r>
            </w:hyperlink>
          </w:p>
          <w:p w:rsidR="005A2861" w:rsidRPr="002C1C89" w:rsidRDefault="005A2861" w:rsidP="00B56DC5">
            <w:pPr>
              <w:pStyle w:val="ParagrapheModle"/>
              <w:spacing w:before="0" w:after="120" w:line="276" w:lineRule="auto"/>
              <w:jc w:val="center"/>
              <w:rPr>
                <w:rFonts w:ascii="Times New Roman" w:hAnsi="Times New Roman"/>
              </w:rPr>
            </w:pPr>
            <w:r w:rsidRPr="002C1C89">
              <w:rPr>
                <w:rFonts w:ascii="Times New Roman" w:hAnsi="Times New Roman"/>
              </w:rPr>
              <w:t>janvier 1993</w:t>
            </w:r>
          </w:p>
        </w:tc>
        <w:tc>
          <w:tcPr>
            <w:tcW w:w="7371" w:type="dxa"/>
            <w:vAlign w:val="center"/>
          </w:tcPr>
          <w:p w:rsidR="005A2861" w:rsidRPr="002C1C89" w:rsidRDefault="005A2861" w:rsidP="005C50A8">
            <w:pPr>
              <w:pStyle w:val="ParagrapheModle"/>
              <w:spacing w:before="0" w:after="120" w:line="276" w:lineRule="auto"/>
              <w:rPr>
                <w:rFonts w:ascii="Times New Roman" w:hAnsi="Times New Roman"/>
              </w:rPr>
            </w:pPr>
            <w:r w:rsidRPr="002C1C89">
              <w:rPr>
                <w:rFonts w:ascii="Times New Roman" w:hAnsi="Times New Roman"/>
              </w:rPr>
              <w:t>Emballages - Emballages d'expédition complets et pleins - Essai de choc vertical par chute libre</w:t>
            </w:r>
          </w:p>
        </w:tc>
      </w:tr>
      <w:tr w:rsidR="008A4305" w:rsidRPr="00F678CE" w:rsidTr="008A4305">
        <w:trPr>
          <w:trHeight w:val="20"/>
        </w:trPr>
        <w:tc>
          <w:tcPr>
            <w:tcW w:w="2480" w:type="dxa"/>
            <w:vAlign w:val="center"/>
          </w:tcPr>
          <w:p w:rsidR="005A2861" w:rsidRPr="002C1C89" w:rsidRDefault="00334FD9" w:rsidP="00B56DC5">
            <w:pPr>
              <w:pStyle w:val="ParagrapheModle"/>
              <w:spacing w:before="0" w:after="120" w:line="276" w:lineRule="auto"/>
              <w:jc w:val="center"/>
              <w:rPr>
                <w:rFonts w:ascii="Times New Roman" w:hAnsi="Times New Roman"/>
              </w:rPr>
            </w:pPr>
            <w:hyperlink r:id="rId43" w:history="1">
              <w:r w:rsidR="005A2861" w:rsidRPr="002C1C89">
                <w:rPr>
                  <w:rFonts w:ascii="Times New Roman" w:hAnsi="Times New Roman"/>
                </w:rPr>
                <w:t>NF EN 22876</w:t>
              </w:r>
            </w:hyperlink>
          </w:p>
          <w:p w:rsidR="005A2861" w:rsidRPr="002C1C89" w:rsidRDefault="005A2861" w:rsidP="00B56DC5">
            <w:pPr>
              <w:pStyle w:val="ParagrapheModle"/>
              <w:spacing w:before="0" w:after="120" w:line="276" w:lineRule="auto"/>
              <w:jc w:val="center"/>
              <w:rPr>
                <w:rFonts w:ascii="Times New Roman" w:hAnsi="Times New Roman"/>
              </w:rPr>
            </w:pPr>
            <w:r w:rsidRPr="002C1C89">
              <w:rPr>
                <w:rFonts w:ascii="Times New Roman" w:hAnsi="Times New Roman"/>
              </w:rPr>
              <w:t>janvier 1993</w:t>
            </w:r>
          </w:p>
        </w:tc>
        <w:tc>
          <w:tcPr>
            <w:tcW w:w="7371" w:type="dxa"/>
            <w:vAlign w:val="center"/>
          </w:tcPr>
          <w:p w:rsidR="005A2861" w:rsidRPr="002C1C89" w:rsidRDefault="005A2861" w:rsidP="005C50A8">
            <w:pPr>
              <w:pStyle w:val="ParagrapheModle"/>
              <w:spacing w:before="0" w:after="120" w:line="276" w:lineRule="auto"/>
              <w:rPr>
                <w:rFonts w:ascii="Times New Roman" w:hAnsi="Times New Roman"/>
              </w:rPr>
            </w:pPr>
            <w:r w:rsidRPr="002C1C89">
              <w:rPr>
                <w:rFonts w:ascii="Times New Roman" w:hAnsi="Times New Roman"/>
              </w:rPr>
              <w:t>Emballages - Emballages d'expédition complets et pleins - Essai de roulement</w:t>
            </w:r>
          </w:p>
          <w:p w:rsidR="005A2861" w:rsidRPr="002C1C89" w:rsidRDefault="005A2861" w:rsidP="005C50A8">
            <w:pPr>
              <w:pStyle w:val="ParagrapheModle"/>
              <w:spacing w:before="0" w:after="120" w:line="276" w:lineRule="auto"/>
              <w:rPr>
                <w:rFonts w:ascii="Times New Roman" w:hAnsi="Times New Roman"/>
              </w:rPr>
            </w:pPr>
          </w:p>
        </w:tc>
      </w:tr>
      <w:tr w:rsidR="008A4305" w:rsidRPr="00F678CE" w:rsidTr="008A4305">
        <w:trPr>
          <w:trHeight w:val="20"/>
        </w:trPr>
        <w:tc>
          <w:tcPr>
            <w:tcW w:w="2480" w:type="dxa"/>
            <w:vAlign w:val="center"/>
          </w:tcPr>
          <w:p w:rsidR="005A2861" w:rsidRPr="002C1C89" w:rsidRDefault="00334FD9" w:rsidP="00B56DC5">
            <w:pPr>
              <w:pStyle w:val="ParagrapheModle"/>
              <w:spacing w:before="0" w:after="120" w:line="276" w:lineRule="auto"/>
              <w:jc w:val="center"/>
              <w:rPr>
                <w:rFonts w:ascii="Times New Roman" w:hAnsi="Times New Roman"/>
              </w:rPr>
            </w:pPr>
            <w:hyperlink r:id="rId44" w:history="1">
              <w:r w:rsidR="005A2861" w:rsidRPr="002C1C89">
                <w:rPr>
                  <w:rFonts w:ascii="Times New Roman" w:hAnsi="Times New Roman"/>
                </w:rPr>
                <w:t>NF EN 28474</w:t>
              </w:r>
            </w:hyperlink>
          </w:p>
          <w:p w:rsidR="005A2861" w:rsidRPr="002C1C89" w:rsidRDefault="005A2861" w:rsidP="00B56DC5">
            <w:pPr>
              <w:pStyle w:val="ParagrapheModle"/>
              <w:spacing w:before="0" w:after="120" w:line="276" w:lineRule="auto"/>
              <w:jc w:val="center"/>
              <w:rPr>
                <w:rFonts w:ascii="Times New Roman" w:hAnsi="Times New Roman"/>
              </w:rPr>
            </w:pPr>
            <w:r w:rsidRPr="002C1C89">
              <w:rPr>
                <w:rFonts w:ascii="Times New Roman" w:hAnsi="Times New Roman"/>
              </w:rPr>
              <w:t>janvier 1993</w:t>
            </w:r>
          </w:p>
        </w:tc>
        <w:tc>
          <w:tcPr>
            <w:tcW w:w="7371" w:type="dxa"/>
            <w:vAlign w:val="center"/>
          </w:tcPr>
          <w:p w:rsidR="005A2861" w:rsidRPr="002C1C89" w:rsidRDefault="005A2861" w:rsidP="005C50A8">
            <w:pPr>
              <w:pStyle w:val="ParagrapheModle"/>
              <w:spacing w:before="0" w:after="120" w:line="276" w:lineRule="auto"/>
              <w:rPr>
                <w:rFonts w:ascii="Times New Roman" w:hAnsi="Times New Roman"/>
              </w:rPr>
            </w:pPr>
            <w:r w:rsidRPr="002C1C89">
              <w:rPr>
                <w:rFonts w:ascii="Times New Roman" w:hAnsi="Times New Roman"/>
              </w:rPr>
              <w:t>Emballages - Emballages d'expédition complets et pleins - Essai d'immersion dans l'eau</w:t>
            </w:r>
          </w:p>
        </w:tc>
      </w:tr>
      <w:tr w:rsidR="008A4305" w:rsidRPr="00F678CE" w:rsidTr="008A4305">
        <w:trPr>
          <w:trHeight w:val="20"/>
        </w:trPr>
        <w:tc>
          <w:tcPr>
            <w:tcW w:w="2480" w:type="dxa"/>
            <w:vAlign w:val="center"/>
          </w:tcPr>
          <w:p w:rsidR="005A2861" w:rsidRPr="002C1C89" w:rsidRDefault="00334FD9" w:rsidP="00B56DC5">
            <w:pPr>
              <w:pStyle w:val="ParagrapheModle"/>
              <w:spacing w:before="0" w:after="120" w:line="276" w:lineRule="auto"/>
              <w:jc w:val="center"/>
              <w:rPr>
                <w:rFonts w:ascii="Times New Roman" w:hAnsi="Times New Roman"/>
              </w:rPr>
            </w:pPr>
            <w:hyperlink r:id="rId45" w:history="1">
              <w:r w:rsidR="005A2861" w:rsidRPr="002C1C89">
                <w:rPr>
                  <w:rFonts w:ascii="Times New Roman" w:hAnsi="Times New Roman"/>
                </w:rPr>
                <w:t>NF EN 28768</w:t>
              </w:r>
            </w:hyperlink>
          </w:p>
          <w:p w:rsidR="005A2861" w:rsidRPr="002C1C89" w:rsidRDefault="005A2861" w:rsidP="00B56DC5">
            <w:pPr>
              <w:pStyle w:val="ParagrapheModle"/>
              <w:spacing w:before="0" w:after="120" w:line="276" w:lineRule="auto"/>
              <w:jc w:val="center"/>
              <w:rPr>
                <w:rFonts w:ascii="Times New Roman" w:hAnsi="Times New Roman"/>
              </w:rPr>
            </w:pPr>
            <w:r w:rsidRPr="002C1C89">
              <w:rPr>
                <w:rFonts w:ascii="Times New Roman" w:hAnsi="Times New Roman"/>
              </w:rPr>
              <w:t>janvier 1993</w:t>
            </w:r>
          </w:p>
        </w:tc>
        <w:tc>
          <w:tcPr>
            <w:tcW w:w="7371" w:type="dxa"/>
            <w:vAlign w:val="center"/>
          </w:tcPr>
          <w:p w:rsidR="005A2861" w:rsidRPr="002C1C89" w:rsidRDefault="005A2861" w:rsidP="005C50A8">
            <w:pPr>
              <w:pStyle w:val="ParagrapheModle"/>
              <w:spacing w:before="0" w:after="120" w:line="276" w:lineRule="auto"/>
              <w:rPr>
                <w:rFonts w:ascii="Times New Roman" w:hAnsi="Times New Roman"/>
              </w:rPr>
            </w:pPr>
            <w:r w:rsidRPr="002C1C89">
              <w:rPr>
                <w:rFonts w:ascii="Times New Roman" w:hAnsi="Times New Roman"/>
              </w:rPr>
              <w:t>Emballages - Emballages d'expédition complets et pleins - Essai de basculement</w:t>
            </w:r>
          </w:p>
          <w:p w:rsidR="005A2861" w:rsidRPr="002C1C89" w:rsidRDefault="005A2861" w:rsidP="005C50A8">
            <w:pPr>
              <w:pStyle w:val="ParagrapheModle"/>
              <w:spacing w:before="0" w:after="120" w:line="276" w:lineRule="auto"/>
              <w:rPr>
                <w:rFonts w:ascii="Times New Roman" w:hAnsi="Times New Roman"/>
              </w:rPr>
            </w:pPr>
          </w:p>
        </w:tc>
      </w:tr>
      <w:tr w:rsidR="008A4305" w:rsidRPr="00F678CE" w:rsidTr="008A4305">
        <w:trPr>
          <w:trHeight w:val="20"/>
        </w:trPr>
        <w:tc>
          <w:tcPr>
            <w:tcW w:w="2480" w:type="dxa"/>
            <w:vAlign w:val="center"/>
          </w:tcPr>
          <w:p w:rsidR="005A2861" w:rsidRPr="002C1C89" w:rsidRDefault="00334FD9" w:rsidP="00B56DC5">
            <w:pPr>
              <w:pStyle w:val="ParagrapheModle"/>
              <w:spacing w:before="0" w:after="120" w:line="276" w:lineRule="auto"/>
              <w:jc w:val="center"/>
              <w:rPr>
                <w:rFonts w:ascii="Times New Roman" w:hAnsi="Times New Roman"/>
              </w:rPr>
            </w:pPr>
            <w:hyperlink r:id="rId46" w:history="1">
              <w:r w:rsidR="005A2861" w:rsidRPr="002C1C89">
                <w:rPr>
                  <w:rFonts w:ascii="Times New Roman" w:hAnsi="Times New Roman"/>
                </w:rPr>
                <w:t>NF EN ISO 12048</w:t>
              </w:r>
            </w:hyperlink>
          </w:p>
          <w:p w:rsidR="005A2861" w:rsidRPr="002C1C89" w:rsidRDefault="005A2861" w:rsidP="00B56DC5">
            <w:pPr>
              <w:pStyle w:val="ParagrapheModle"/>
              <w:spacing w:before="0" w:after="120" w:line="276" w:lineRule="auto"/>
              <w:jc w:val="center"/>
              <w:rPr>
                <w:rFonts w:ascii="Times New Roman" w:hAnsi="Times New Roman"/>
              </w:rPr>
            </w:pPr>
            <w:r w:rsidRPr="002C1C89">
              <w:rPr>
                <w:rFonts w:ascii="Times New Roman" w:hAnsi="Times New Roman"/>
              </w:rPr>
              <w:t>avril 2001</w:t>
            </w:r>
          </w:p>
        </w:tc>
        <w:tc>
          <w:tcPr>
            <w:tcW w:w="7371" w:type="dxa"/>
            <w:vAlign w:val="center"/>
          </w:tcPr>
          <w:p w:rsidR="005A2861" w:rsidRPr="002C1C89" w:rsidRDefault="005A2861" w:rsidP="005C50A8">
            <w:pPr>
              <w:pStyle w:val="ParagrapheModle"/>
              <w:spacing w:before="0" w:after="120" w:line="276" w:lineRule="auto"/>
              <w:rPr>
                <w:rFonts w:ascii="Times New Roman" w:hAnsi="Times New Roman"/>
              </w:rPr>
            </w:pPr>
            <w:r w:rsidRPr="002C1C89">
              <w:rPr>
                <w:rFonts w:ascii="Times New Roman" w:hAnsi="Times New Roman"/>
              </w:rPr>
              <w:t>Emballages - Emballages d'expédition complets et pleins - Essais de compression et de gerbage à l'aide d'une machine d'essai de compression</w:t>
            </w:r>
          </w:p>
        </w:tc>
      </w:tr>
      <w:tr w:rsidR="008A4305" w:rsidRPr="00F678CE" w:rsidTr="008A4305">
        <w:trPr>
          <w:trHeight w:val="20"/>
        </w:trPr>
        <w:tc>
          <w:tcPr>
            <w:tcW w:w="2480" w:type="dxa"/>
            <w:vAlign w:val="center"/>
          </w:tcPr>
          <w:p w:rsidR="005A2861" w:rsidRPr="002C1C89" w:rsidRDefault="00334FD9" w:rsidP="00B56DC5">
            <w:pPr>
              <w:pStyle w:val="ParagrapheModle"/>
              <w:spacing w:before="0" w:after="120" w:line="276" w:lineRule="auto"/>
              <w:jc w:val="center"/>
              <w:rPr>
                <w:rFonts w:ascii="Times New Roman" w:hAnsi="Times New Roman"/>
              </w:rPr>
            </w:pPr>
            <w:hyperlink r:id="rId47" w:history="1">
              <w:r w:rsidR="005A2861" w:rsidRPr="002C1C89">
                <w:rPr>
                  <w:rFonts w:ascii="Times New Roman" w:hAnsi="Times New Roman"/>
                </w:rPr>
                <w:t>NF EN ISO 13355</w:t>
              </w:r>
            </w:hyperlink>
          </w:p>
          <w:p w:rsidR="005A2861" w:rsidRPr="002C1C89" w:rsidRDefault="005A2861" w:rsidP="00B56DC5">
            <w:pPr>
              <w:pStyle w:val="ParagrapheModle"/>
              <w:spacing w:before="0" w:after="120" w:line="276" w:lineRule="auto"/>
              <w:jc w:val="center"/>
              <w:rPr>
                <w:rFonts w:ascii="Times New Roman" w:hAnsi="Times New Roman"/>
              </w:rPr>
            </w:pPr>
            <w:r w:rsidRPr="002C1C89">
              <w:rPr>
                <w:rFonts w:ascii="Times New Roman" w:hAnsi="Times New Roman"/>
              </w:rPr>
              <w:t>septembre 2003</w:t>
            </w:r>
          </w:p>
        </w:tc>
        <w:tc>
          <w:tcPr>
            <w:tcW w:w="7371" w:type="dxa"/>
            <w:vAlign w:val="center"/>
          </w:tcPr>
          <w:p w:rsidR="005A2861" w:rsidRPr="002C1C89" w:rsidRDefault="005A2861" w:rsidP="005C50A8">
            <w:pPr>
              <w:pStyle w:val="ParagrapheModle"/>
              <w:spacing w:before="0" w:after="120" w:line="276" w:lineRule="auto"/>
              <w:rPr>
                <w:rFonts w:ascii="Times New Roman" w:hAnsi="Times New Roman"/>
              </w:rPr>
            </w:pPr>
            <w:r w:rsidRPr="002C1C89">
              <w:rPr>
                <w:rFonts w:ascii="Times New Roman" w:hAnsi="Times New Roman"/>
              </w:rPr>
              <w:t>Emballages - Emballages d'expédition complets et pleins et charges unitaires - Essais de vibration verticale aléatoire</w:t>
            </w:r>
          </w:p>
        </w:tc>
      </w:tr>
      <w:tr w:rsidR="008A4305" w:rsidRPr="00F678CE" w:rsidTr="008A4305">
        <w:trPr>
          <w:trHeight w:val="20"/>
        </w:trPr>
        <w:tc>
          <w:tcPr>
            <w:tcW w:w="2480" w:type="dxa"/>
            <w:vAlign w:val="center"/>
          </w:tcPr>
          <w:p w:rsidR="005A2861" w:rsidRPr="002C1C89" w:rsidRDefault="00334FD9" w:rsidP="00B56DC5">
            <w:pPr>
              <w:pStyle w:val="ParagrapheModle"/>
              <w:spacing w:before="0" w:after="120" w:line="276" w:lineRule="auto"/>
              <w:jc w:val="center"/>
              <w:rPr>
                <w:rFonts w:ascii="Times New Roman" w:hAnsi="Times New Roman"/>
              </w:rPr>
            </w:pPr>
            <w:hyperlink r:id="rId48" w:history="1">
              <w:r w:rsidR="005A2861" w:rsidRPr="002C1C89">
                <w:rPr>
                  <w:rFonts w:ascii="Times New Roman" w:hAnsi="Times New Roman"/>
                </w:rPr>
                <w:t>NF EN ISO 2234</w:t>
              </w:r>
            </w:hyperlink>
          </w:p>
          <w:p w:rsidR="005A2861" w:rsidRPr="002C1C89" w:rsidRDefault="005A2861" w:rsidP="00B56DC5">
            <w:pPr>
              <w:pStyle w:val="ParagrapheModle"/>
              <w:spacing w:before="0" w:after="120" w:line="276" w:lineRule="auto"/>
              <w:jc w:val="center"/>
              <w:rPr>
                <w:rFonts w:ascii="Times New Roman" w:hAnsi="Times New Roman"/>
              </w:rPr>
            </w:pPr>
            <w:r w:rsidRPr="002C1C89">
              <w:rPr>
                <w:rFonts w:ascii="Times New Roman" w:hAnsi="Times New Roman"/>
              </w:rPr>
              <w:t>février 2003</w:t>
            </w:r>
          </w:p>
        </w:tc>
        <w:tc>
          <w:tcPr>
            <w:tcW w:w="7371" w:type="dxa"/>
            <w:vAlign w:val="center"/>
          </w:tcPr>
          <w:p w:rsidR="005A2861" w:rsidRPr="002C1C89" w:rsidRDefault="005A2861" w:rsidP="005C50A8">
            <w:pPr>
              <w:pStyle w:val="ParagrapheModle"/>
              <w:spacing w:before="0" w:after="120" w:line="276" w:lineRule="auto"/>
              <w:rPr>
                <w:rFonts w:ascii="Times New Roman" w:hAnsi="Times New Roman"/>
              </w:rPr>
            </w:pPr>
            <w:r w:rsidRPr="002C1C89">
              <w:rPr>
                <w:rFonts w:ascii="Times New Roman" w:hAnsi="Times New Roman"/>
              </w:rPr>
              <w:t>Emballages - Emballages d'expédition complets et pleins et charges unitaires - Essais de gerbage utilisant une charge statique</w:t>
            </w:r>
          </w:p>
        </w:tc>
      </w:tr>
      <w:tr w:rsidR="008A4305" w:rsidRPr="00F678CE" w:rsidTr="008A4305">
        <w:trPr>
          <w:trHeight w:val="20"/>
        </w:trPr>
        <w:tc>
          <w:tcPr>
            <w:tcW w:w="2480" w:type="dxa"/>
            <w:vAlign w:val="center"/>
          </w:tcPr>
          <w:p w:rsidR="005A2861" w:rsidRPr="002C1C89" w:rsidRDefault="00334FD9" w:rsidP="00B56DC5">
            <w:pPr>
              <w:pStyle w:val="ParagrapheModle"/>
              <w:spacing w:before="0" w:after="120" w:line="276" w:lineRule="auto"/>
              <w:jc w:val="center"/>
              <w:rPr>
                <w:rFonts w:ascii="Times New Roman" w:hAnsi="Times New Roman"/>
              </w:rPr>
            </w:pPr>
            <w:hyperlink r:id="rId49" w:history="1">
              <w:r w:rsidR="005A2861" w:rsidRPr="002C1C89">
                <w:rPr>
                  <w:rFonts w:ascii="Times New Roman" w:hAnsi="Times New Roman"/>
                </w:rPr>
                <w:t>NF EN ISO 2244</w:t>
              </w:r>
            </w:hyperlink>
          </w:p>
          <w:p w:rsidR="005A2861" w:rsidRPr="002C1C89" w:rsidRDefault="005A2861" w:rsidP="00B56DC5">
            <w:pPr>
              <w:pStyle w:val="ParagrapheModle"/>
              <w:spacing w:before="0" w:after="120" w:line="276" w:lineRule="auto"/>
              <w:jc w:val="center"/>
              <w:rPr>
                <w:rFonts w:ascii="Times New Roman" w:hAnsi="Times New Roman"/>
              </w:rPr>
            </w:pPr>
            <w:r w:rsidRPr="002C1C89">
              <w:rPr>
                <w:rFonts w:ascii="Times New Roman" w:hAnsi="Times New Roman"/>
              </w:rPr>
              <w:t>janvier 2003</w:t>
            </w:r>
          </w:p>
        </w:tc>
        <w:tc>
          <w:tcPr>
            <w:tcW w:w="7371" w:type="dxa"/>
            <w:vAlign w:val="center"/>
          </w:tcPr>
          <w:p w:rsidR="005A2861" w:rsidRPr="002C1C89" w:rsidRDefault="005A2861" w:rsidP="005C50A8">
            <w:pPr>
              <w:pStyle w:val="ParagrapheModle"/>
              <w:spacing w:before="0" w:after="120" w:line="276" w:lineRule="auto"/>
              <w:rPr>
                <w:rFonts w:ascii="Times New Roman" w:hAnsi="Times New Roman"/>
              </w:rPr>
            </w:pPr>
            <w:r w:rsidRPr="002C1C89">
              <w:rPr>
                <w:rFonts w:ascii="Times New Roman" w:hAnsi="Times New Roman"/>
              </w:rPr>
              <w:t>Emballages - Emballages d'expédition complets et pleins et charges unitaires - Essais de choc horizontal</w:t>
            </w:r>
          </w:p>
        </w:tc>
      </w:tr>
      <w:tr w:rsidR="008A4305" w:rsidRPr="00F678CE" w:rsidTr="008A4305">
        <w:trPr>
          <w:trHeight w:val="20"/>
        </w:trPr>
        <w:tc>
          <w:tcPr>
            <w:tcW w:w="2480" w:type="dxa"/>
            <w:vAlign w:val="center"/>
          </w:tcPr>
          <w:p w:rsidR="005A2861" w:rsidRPr="002C1C89" w:rsidRDefault="00334FD9" w:rsidP="00B56DC5">
            <w:pPr>
              <w:pStyle w:val="ParagrapheModle"/>
              <w:spacing w:before="0" w:after="120" w:line="276" w:lineRule="auto"/>
              <w:jc w:val="center"/>
              <w:rPr>
                <w:rFonts w:ascii="Times New Roman" w:hAnsi="Times New Roman"/>
              </w:rPr>
            </w:pPr>
            <w:hyperlink r:id="rId50" w:history="1">
              <w:r w:rsidR="005A2861" w:rsidRPr="002C1C89">
                <w:rPr>
                  <w:rFonts w:ascii="Times New Roman" w:hAnsi="Times New Roman"/>
                </w:rPr>
                <w:t>NF EN ISO 2247</w:t>
              </w:r>
            </w:hyperlink>
          </w:p>
          <w:p w:rsidR="005A2861" w:rsidRPr="002C1C89" w:rsidRDefault="005A2861" w:rsidP="00B56DC5">
            <w:pPr>
              <w:pStyle w:val="ParagrapheModle"/>
              <w:spacing w:before="0" w:after="120" w:line="276" w:lineRule="auto"/>
              <w:jc w:val="center"/>
              <w:rPr>
                <w:rFonts w:ascii="Times New Roman" w:hAnsi="Times New Roman"/>
              </w:rPr>
            </w:pPr>
            <w:r w:rsidRPr="002C1C89">
              <w:rPr>
                <w:rFonts w:ascii="Times New Roman" w:hAnsi="Times New Roman"/>
              </w:rPr>
              <w:t>janvier 2003</w:t>
            </w:r>
          </w:p>
        </w:tc>
        <w:tc>
          <w:tcPr>
            <w:tcW w:w="7371" w:type="dxa"/>
            <w:vAlign w:val="center"/>
          </w:tcPr>
          <w:p w:rsidR="005A2861" w:rsidRPr="002C1C89" w:rsidRDefault="005A2861" w:rsidP="005C50A8">
            <w:pPr>
              <w:pStyle w:val="ParagrapheModle"/>
              <w:spacing w:before="0" w:after="120" w:line="276" w:lineRule="auto"/>
              <w:rPr>
                <w:rFonts w:ascii="Times New Roman" w:hAnsi="Times New Roman"/>
              </w:rPr>
            </w:pPr>
            <w:r w:rsidRPr="002C1C89">
              <w:rPr>
                <w:rFonts w:ascii="Times New Roman" w:hAnsi="Times New Roman"/>
              </w:rPr>
              <w:t>Emballages - Emballages d'expédition complets et pleins et charges unitaires - Essais de vibration à basse fréquence fixe</w:t>
            </w:r>
          </w:p>
        </w:tc>
      </w:tr>
      <w:tr w:rsidR="008A4305" w:rsidRPr="00F678CE" w:rsidTr="008A4305">
        <w:trPr>
          <w:trHeight w:val="20"/>
        </w:trPr>
        <w:tc>
          <w:tcPr>
            <w:tcW w:w="2480" w:type="dxa"/>
            <w:vAlign w:val="center"/>
          </w:tcPr>
          <w:p w:rsidR="005A2861" w:rsidRPr="002C1C89" w:rsidRDefault="00334FD9" w:rsidP="00B56DC5">
            <w:pPr>
              <w:pStyle w:val="ParagrapheModle"/>
              <w:spacing w:before="0" w:after="120" w:line="276" w:lineRule="auto"/>
              <w:jc w:val="center"/>
              <w:rPr>
                <w:rFonts w:ascii="Times New Roman" w:hAnsi="Times New Roman"/>
              </w:rPr>
            </w:pPr>
            <w:hyperlink r:id="rId51" w:history="1">
              <w:r w:rsidR="005A2861" w:rsidRPr="002C1C89">
                <w:rPr>
                  <w:rFonts w:ascii="Times New Roman" w:hAnsi="Times New Roman"/>
                </w:rPr>
                <w:t>NF EN ISO 2875</w:t>
              </w:r>
            </w:hyperlink>
          </w:p>
          <w:p w:rsidR="005A2861" w:rsidRPr="002C1C89" w:rsidRDefault="005A2861" w:rsidP="00B56DC5">
            <w:pPr>
              <w:pStyle w:val="ParagrapheModle"/>
              <w:spacing w:before="0" w:after="120" w:line="276" w:lineRule="auto"/>
              <w:jc w:val="center"/>
              <w:rPr>
                <w:rFonts w:ascii="Times New Roman" w:hAnsi="Times New Roman"/>
              </w:rPr>
            </w:pPr>
            <w:r w:rsidRPr="002C1C89">
              <w:rPr>
                <w:rFonts w:ascii="Times New Roman" w:hAnsi="Times New Roman"/>
              </w:rPr>
              <w:t>décembre 2002</w:t>
            </w:r>
          </w:p>
        </w:tc>
        <w:tc>
          <w:tcPr>
            <w:tcW w:w="7371" w:type="dxa"/>
            <w:vAlign w:val="center"/>
          </w:tcPr>
          <w:p w:rsidR="005A2861" w:rsidRPr="002C1C89" w:rsidRDefault="005A2861" w:rsidP="005C50A8">
            <w:pPr>
              <w:pStyle w:val="ParagrapheModle"/>
              <w:spacing w:before="0" w:after="120" w:line="276" w:lineRule="auto"/>
              <w:rPr>
                <w:rFonts w:ascii="Times New Roman" w:hAnsi="Times New Roman"/>
              </w:rPr>
            </w:pPr>
            <w:r w:rsidRPr="002C1C89">
              <w:rPr>
                <w:rFonts w:ascii="Times New Roman" w:hAnsi="Times New Roman"/>
              </w:rPr>
              <w:t>Emballages - Emballages d'expédition complets et pleins et charges unitaires - Essai de résistance aux projections d'eau</w:t>
            </w:r>
          </w:p>
        </w:tc>
      </w:tr>
      <w:tr w:rsidR="005A2861" w:rsidRPr="00F678CE" w:rsidTr="008A4305">
        <w:trPr>
          <w:trHeight w:val="20"/>
        </w:trPr>
        <w:tc>
          <w:tcPr>
            <w:tcW w:w="2480" w:type="dxa"/>
            <w:vAlign w:val="center"/>
          </w:tcPr>
          <w:p w:rsidR="005A2861" w:rsidRPr="00B56DC5" w:rsidRDefault="00334FD9" w:rsidP="00B56DC5">
            <w:pPr>
              <w:pStyle w:val="ParagrapheModle"/>
              <w:spacing w:before="0" w:after="120" w:line="276" w:lineRule="auto"/>
              <w:jc w:val="center"/>
              <w:rPr>
                <w:rFonts w:ascii="Times New Roman" w:hAnsi="Times New Roman"/>
              </w:rPr>
            </w:pPr>
            <w:hyperlink r:id="rId52" w:history="1">
              <w:r w:rsidR="005A2861" w:rsidRPr="008051EC">
                <w:rPr>
                  <w:rFonts w:ascii="Times New Roman" w:hAnsi="Times New Roman"/>
                </w:rPr>
                <w:t>NF EN ISO 4180</w:t>
              </w:r>
            </w:hyperlink>
          </w:p>
          <w:p w:rsidR="005A2861" w:rsidRPr="00B56DC5" w:rsidRDefault="005A2861" w:rsidP="00B56DC5">
            <w:pPr>
              <w:pStyle w:val="ParagrapheModle"/>
              <w:spacing w:before="0" w:after="120" w:line="276" w:lineRule="auto"/>
              <w:jc w:val="center"/>
              <w:rPr>
                <w:rFonts w:ascii="Times New Roman" w:hAnsi="Times New Roman"/>
              </w:rPr>
            </w:pPr>
            <w:r>
              <w:rPr>
                <w:rFonts w:ascii="Times New Roman" w:hAnsi="Times New Roman"/>
              </w:rPr>
              <w:t>n</w:t>
            </w:r>
            <w:r w:rsidRPr="008051EC">
              <w:rPr>
                <w:rFonts w:ascii="Times New Roman" w:hAnsi="Times New Roman"/>
              </w:rPr>
              <w:t>ovembre 2010</w:t>
            </w:r>
          </w:p>
        </w:tc>
        <w:tc>
          <w:tcPr>
            <w:tcW w:w="7371" w:type="dxa"/>
            <w:vAlign w:val="center"/>
          </w:tcPr>
          <w:p w:rsidR="005A2861" w:rsidRPr="00B56DC5" w:rsidRDefault="005A2861" w:rsidP="005C50A8">
            <w:pPr>
              <w:pStyle w:val="ParagrapheModle"/>
              <w:spacing w:before="0" w:after="120" w:line="276" w:lineRule="auto"/>
              <w:rPr>
                <w:rFonts w:ascii="Times New Roman" w:hAnsi="Times New Roman"/>
              </w:rPr>
            </w:pPr>
            <w:r w:rsidRPr="008051EC">
              <w:rPr>
                <w:rFonts w:ascii="Times New Roman" w:hAnsi="Times New Roman"/>
              </w:rPr>
              <w:t>Emballages - Emballages d'expédition complets et pleins - Règles générales pour l'établissement de programmes d'essais de performance</w:t>
            </w:r>
          </w:p>
        </w:tc>
      </w:tr>
      <w:tr w:rsidR="005A2861" w:rsidRPr="00F678CE" w:rsidTr="008A4305">
        <w:trPr>
          <w:trHeight w:val="20"/>
        </w:trPr>
        <w:tc>
          <w:tcPr>
            <w:tcW w:w="2480" w:type="dxa"/>
            <w:vAlign w:val="center"/>
          </w:tcPr>
          <w:p w:rsidR="005A2861" w:rsidRPr="00B56DC5" w:rsidRDefault="00334FD9" w:rsidP="00B56DC5">
            <w:pPr>
              <w:pStyle w:val="ParagrapheModle"/>
              <w:spacing w:before="0" w:after="120" w:line="276" w:lineRule="auto"/>
              <w:jc w:val="center"/>
              <w:rPr>
                <w:rFonts w:ascii="Times New Roman" w:hAnsi="Times New Roman"/>
              </w:rPr>
            </w:pPr>
            <w:hyperlink r:id="rId53" w:history="1">
              <w:r w:rsidR="005A2861" w:rsidRPr="008051EC">
                <w:rPr>
                  <w:rFonts w:ascii="Times New Roman" w:hAnsi="Times New Roman"/>
                </w:rPr>
                <w:t>NF EN ISO 8318</w:t>
              </w:r>
            </w:hyperlink>
          </w:p>
          <w:p w:rsidR="005A2861" w:rsidRPr="00B56DC5" w:rsidRDefault="005A2861" w:rsidP="00B56DC5">
            <w:pPr>
              <w:pStyle w:val="ParagrapheModle"/>
              <w:spacing w:before="0" w:after="120" w:line="276" w:lineRule="auto"/>
              <w:jc w:val="center"/>
              <w:rPr>
                <w:rFonts w:ascii="Times New Roman" w:hAnsi="Times New Roman"/>
              </w:rPr>
            </w:pPr>
            <w:r>
              <w:rPr>
                <w:rFonts w:ascii="Times New Roman" w:hAnsi="Times New Roman"/>
              </w:rPr>
              <w:t>d</w:t>
            </w:r>
            <w:r w:rsidRPr="008051EC">
              <w:rPr>
                <w:rFonts w:ascii="Times New Roman" w:hAnsi="Times New Roman"/>
              </w:rPr>
              <w:t>écembre 2002</w:t>
            </w:r>
          </w:p>
        </w:tc>
        <w:tc>
          <w:tcPr>
            <w:tcW w:w="7371" w:type="dxa"/>
            <w:vAlign w:val="center"/>
          </w:tcPr>
          <w:p w:rsidR="005A2861" w:rsidRPr="00B56DC5" w:rsidRDefault="005A2861" w:rsidP="005C50A8">
            <w:pPr>
              <w:pStyle w:val="ParagrapheModle"/>
              <w:spacing w:before="0" w:after="120" w:line="276" w:lineRule="auto"/>
              <w:rPr>
                <w:rFonts w:ascii="Times New Roman" w:hAnsi="Times New Roman"/>
              </w:rPr>
            </w:pPr>
            <w:r w:rsidRPr="008051EC">
              <w:rPr>
                <w:rFonts w:ascii="Times New Roman" w:hAnsi="Times New Roman"/>
              </w:rPr>
              <w:t>Emballages - Emballages d'expédition complets et pleins et charges unitaires - Essais de vibration sinusoïdale à fréquence variable</w:t>
            </w:r>
          </w:p>
        </w:tc>
      </w:tr>
      <w:tr w:rsidR="005A2861" w:rsidRPr="00F678CE" w:rsidTr="008A4305">
        <w:trPr>
          <w:trHeight w:val="20"/>
        </w:trPr>
        <w:tc>
          <w:tcPr>
            <w:tcW w:w="2480" w:type="dxa"/>
            <w:vAlign w:val="center"/>
          </w:tcPr>
          <w:p w:rsidR="005A2861" w:rsidRPr="00B56DC5" w:rsidRDefault="00334FD9" w:rsidP="00B56DC5">
            <w:pPr>
              <w:pStyle w:val="ParagrapheModle"/>
              <w:spacing w:before="0" w:after="120" w:line="276" w:lineRule="auto"/>
              <w:jc w:val="center"/>
              <w:rPr>
                <w:rFonts w:ascii="Times New Roman" w:hAnsi="Times New Roman"/>
              </w:rPr>
            </w:pPr>
            <w:hyperlink r:id="rId54" w:history="1">
              <w:r w:rsidR="005A2861" w:rsidRPr="008051EC">
                <w:rPr>
                  <w:rFonts w:ascii="Times New Roman" w:hAnsi="Times New Roman"/>
                </w:rPr>
                <w:t>NF H00-057</w:t>
              </w:r>
            </w:hyperlink>
          </w:p>
          <w:p w:rsidR="005A2861" w:rsidRPr="00B56DC5" w:rsidRDefault="005A2861" w:rsidP="00B56DC5">
            <w:pPr>
              <w:pStyle w:val="ParagrapheModle"/>
              <w:spacing w:before="0" w:after="120" w:line="276" w:lineRule="auto"/>
              <w:jc w:val="center"/>
              <w:rPr>
                <w:rFonts w:ascii="Times New Roman" w:hAnsi="Times New Roman"/>
              </w:rPr>
            </w:pPr>
            <w:r>
              <w:rPr>
                <w:rFonts w:ascii="Times New Roman" w:hAnsi="Times New Roman"/>
              </w:rPr>
              <w:t>d</w:t>
            </w:r>
            <w:r w:rsidRPr="008051EC">
              <w:rPr>
                <w:rFonts w:ascii="Times New Roman" w:hAnsi="Times New Roman"/>
              </w:rPr>
              <w:t>écembre 1990</w:t>
            </w:r>
          </w:p>
        </w:tc>
        <w:tc>
          <w:tcPr>
            <w:tcW w:w="7371" w:type="dxa"/>
            <w:vAlign w:val="center"/>
          </w:tcPr>
          <w:p w:rsidR="005A2861" w:rsidRPr="00B56DC5" w:rsidRDefault="005A2861" w:rsidP="005C50A8">
            <w:pPr>
              <w:pStyle w:val="ParagrapheModle"/>
              <w:spacing w:before="0" w:after="120" w:line="276" w:lineRule="auto"/>
              <w:rPr>
                <w:rFonts w:ascii="Times New Roman" w:hAnsi="Times New Roman"/>
              </w:rPr>
            </w:pPr>
            <w:r w:rsidRPr="008051EC">
              <w:rPr>
                <w:rFonts w:ascii="Times New Roman" w:hAnsi="Times New Roman"/>
              </w:rPr>
              <w:t>Emballages - Emballages d'expédition complets et pleins - Essai au tambour culbuteur</w:t>
            </w:r>
          </w:p>
        </w:tc>
      </w:tr>
      <w:tr w:rsidR="005A2861" w:rsidRPr="00F678CE" w:rsidTr="008A4305">
        <w:trPr>
          <w:trHeight w:val="20"/>
        </w:trPr>
        <w:tc>
          <w:tcPr>
            <w:tcW w:w="2480" w:type="dxa"/>
            <w:vAlign w:val="center"/>
          </w:tcPr>
          <w:p w:rsidR="005A2861" w:rsidRPr="00B56DC5" w:rsidRDefault="00334FD9" w:rsidP="00B56DC5">
            <w:pPr>
              <w:pStyle w:val="ParagrapheModle"/>
              <w:spacing w:before="0" w:after="120" w:line="276" w:lineRule="auto"/>
              <w:jc w:val="center"/>
              <w:rPr>
                <w:rFonts w:ascii="Times New Roman" w:hAnsi="Times New Roman"/>
              </w:rPr>
            </w:pPr>
            <w:hyperlink r:id="rId55" w:history="1">
              <w:r w:rsidR="005A2861" w:rsidRPr="008051EC">
                <w:rPr>
                  <w:rFonts w:ascii="Times New Roman" w:hAnsi="Times New Roman"/>
                </w:rPr>
                <w:t>NF H00-058</w:t>
              </w:r>
            </w:hyperlink>
          </w:p>
          <w:p w:rsidR="005A2861" w:rsidRPr="00B56DC5" w:rsidRDefault="005A2861" w:rsidP="00B56DC5">
            <w:pPr>
              <w:pStyle w:val="ParagrapheModle"/>
              <w:spacing w:before="0" w:after="120" w:line="276" w:lineRule="auto"/>
              <w:jc w:val="center"/>
              <w:rPr>
                <w:rFonts w:ascii="Times New Roman" w:hAnsi="Times New Roman"/>
              </w:rPr>
            </w:pPr>
            <w:r>
              <w:rPr>
                <w:rFonts w:ascii="Times New Roman" w:hAnsi="Times New Roman"/>
              </w:rPr>
              <w:t>d</w:t>
            </w:r>
            <w:r w:rsidRPr="008051EC">
              <w:rPr>
                <w:rFonts w:ascii="Times New Roman" w:hAnsi="Times New Roman"/>
              </w:rPr>
              <w:t>écembre 1990</w:t>
            </w:r>
          </w:p>
        </w:tc>
        <w:tc>
          <w:tcPr>
            <w:tcW w:w="7371" w:type="dxa"/>
            <w:vAlign w:val="center"/>
          </w:tcPr>
          <w:p w:rsidR="005A2861" w:rsidRPr="00B56DC5" w:rsidRDefault="005A2861" w:rsidP="005C50A8">
            <w:pPr>
              <w:pStyle w:val="ParagrapheModle"/>
              <w:spacing w:before="0" w:after="120" w:line="276" w:lineRule="auto"/>
              <w:rPr>
                <w:rFonts w:ascii="Times New Roman" w:hAnsi="Times New Roman"/>
              </w:rPr>
            </w:pPr>
            <w:r w:rsidRPr="008051EC">
              <w:rPr>
                <w:rFonts w:ascii="Times New Roman" w:hAnsi="Times New Roman"/>
              </w:rPr>
              <w:t>Emballages - Emballages d'expédition complets et pleins - Essai de compression localisée</w:t>
            </w:r>
          </w:p>
        </w:tc>
      </w:tr>
      <w:tr w:rsidR="005A2861" w:rsidRPr="00F678CE" w:rsidTr="008A4305">
        <w:trPr>
          <w:trHeight w:val="20"/>
        </w:trPr>
        <w:tc>
          <w:tcPr>
            <w:tcW w:w="2480" w:type="dxa"/>
            <w:vAlign w:val="center"/>
          </w:tcPr>
          <w:p w:rsidR="005A2861" w:rsidRPr="00B56DC5" w:rsidRDefault="00334FD9" w:rsidP="00B56DC5">
            <w:pPr>
              <w:pStyle w:val="ParagrapheModle"/>
              <w:spacing w:before="0" w:after="120" w:line="276" w:lineRule="auto"/>
              <w:jc w:val="center"/>
              <w:rPr>
                <w:rFonts w:ascii="Times New Roman" w:hAnsi="Times New Roman"/>
              </w:rPr>
            </w:pPr>
            <w:hyperlink r:id="rId56" w:history="1">
              <w:r w:rsidR="005A2861" w:rsidRPr="008051EC">
                <w:rPr>
                  <w:rFonts w:ascii="Times New Roman" w:hAnsi="Times New Roman"/>
                </w:rPr>
                <w:t>NF H00-060</w:t>
              </w:r>
            </w:hyperlink>
          </w:p>
          <w:p w:rsidR="005A2861" w:rsidRPr="00B56DC5" w:rsidRDefault="005A2861" w:rsidP="00B56DC5">
            <w:pPr>
              <w:pStyle w:val="ParagrapheModle"/>
              <w:spacing w:before="0" w:after="120" w:line="276" w:lineRule="auto"/>
              <w:jc w:val="center"/>
              <w:rPr>
                <w:rFonts w:ascii="Times New Roman" w:hAnsi="Times New Roman"/>
              </w:rPr>
            </w:pPr>
            <w:r>
              <w:rPr>
                <w:rFonts w:ascii="Times New Roman" w:hAnsi="Times New Roman"/>
              </w:rPr>
              <w:t>j</w:t>
            </w:r>
            <w:r w:rsidRPr="008051EC">
              <w:rPr>
                <w:rFonts w:ascii="Times New Roman" w:hAnsi="Times New Roman"/>
              </w:rPr>
              <w:t>uin 1991</w:t>
            </w:r>
          </w:p>
        </w:tc>
        <w:tc>
          <w:tcPr>
            <w:tcW w:w="7371" w:type="dxa"/>
            <w:vAlign w:val="center"/>
          </w:tcPr>
          <w:p w:rsidR="005A2861" w:rsidRPr="00B56DC5" w:rsidRDefault="005A2861" w:rsidP="005C50A8">
            <w:pPr>
              <w:pStyle w:val="ParagrapheModle"/>
              <w:spacing w:before="0" w:after="120" w:line="276" w:lineRule="auto"/>
              <w:rPr>
                <w:rFonts w:ascii="Times New Roman" w:hAnsi="Times New Roman"/>
              </w:rPr>
            </w:pPr>
            <w:r w:rsidRPr="008051EC">
              <w:rPr>
                <w:rFonts w:ascii="Times New Roman" w:hAnsi="Times New Roman"/>
              </w:rPr>
              <w:t>Emballages - Emballages d'expédition complets et pleins - Programmes d'essais</w:t>
            </w:r>
          </w:p>
          <w:p w:rsidR="005A2861" w:rsidRPr="00B56DC5" w:rsidRDefault="005A2861" w:rsidP="005C50A8">
            <w:pPr>
              <w:pStyle w:val="ParagrapheModle"/>
              <w:spacing w:before="0" w:after="120" w:line="276" w:lineRule="auto"/>
              <w:rPr>
                <w:rFonts w:ascii="Times New Roman" w:hAnsi="Times New Roman"/>
              </w:rPr>
            </w:pPr>
          </w:p>
        </w:tc>
      </w:tr>
      <w:tr w:rsidR="005A2861" w:rsidRPr="00F678CE" w:rsidTr="008A4305">
        <w:trPr>
          <w:trHeight w:val="20"/>
        </w:trPr>
        <w:tc>
          <w:tcPr>
            <w:tcW w:w="2480" w:type="dxa"/>
            <w:vAlign w:val="center"/>
          </w:tcPr>
          <w:p w:rsidR="005A2861" w:rsidRPr="00B56DC5" w:rsidRDefault="00334FD9" w:rsidP="00B56DC5">
            <w:pPr>
              <w:pStyle w:val="ParagrapheModle"/>
              <w:spacing w:before="0" w:after="120" w:line="276" w:lineRule="auto"/>
              <w:jc w:val="center"/>
              <w:rPr>
                <w:rFonts w:ascii="Times New Roman" w:hAnsi="Times New Roman"/>
              </w:rPr>
            </w:pPr>
            <w:hyperlink r:id="rId57" w:history="1">
              <w:r w:rsidR="005A2861" w:rsidRPr="008051EC">
                <w:rPr>
                  <w:rFonts w:ascii="Times New Roman" w:hAnsi="Times New Roman"/>
                </w:rPr>
                <w:t>NF H00-080</w:t>
              </w:r>
            </w:hyperlink>
          </w:p>
          <w:p w:rsidR="005A2861" w:rsidRPr="00B56DC5" w:rsidRDefault="005A2861" w:rsidP="00B56DC5">
            <w:pPr>
              <w:pStyle w:val="ParagrapheModle"/>
              <w:spacing w:before="0" w:after="120" w:line="276" w:lineRule="auto"/>
              <w:jc w:val="center"/>
              <w:rPr>
                <w:rFonts w:ascii="Times New Roman" w:hAnsi="Times New Roman"/>
              </w:rPr>
            </w:pPr>
            <w:r>
              <w:rPr>
                <w:rFonts w:ascii="Times New Roman" w:hAnsi="Times New Roman"/>
              </w:rPr>
              <w:t>a</w:t>
            </w:r>
            <w:r w:rsidRPr="008051EC">
              <w:rPr>
                <w:rFonts w:ascii="Times New Roman" w:hAnsi="Times New Roman"/>
              </w:rPr>
              <w:t>vril 2009</w:t>
            </w:r>
          </w:p>
        </w:tc>
        <w:tc>
          <w:tcPr>
            <w:tcW w:w="7371" w:type="dxa"/>
            <w:vAlign w:val="center"/>
          </w:tcPr>
          <w:p w:rsidR="005A2861" w:rsidRPr="00B56DC5" w:rsidRDefault="005A2861" w:rsidP="005C50A8">
            <w:pPr>
              <w:pStyle w:val="ParagrapheModle"/>
              <w:spacing w:before="0" w:after="120" w:line="276" w:lineRule="auto"/>
              <w:rPr>
                <w:rFonts w:ascii="Times New Roman" w:hAnsi="Times New Roman"/>
              </w:rPr>
            </w:pPr>
            <w:r w:rsidRPr="008051EC">
              <w:rPr>
                <w:rFonts w:ascii="Times New Roman" w:hAnsi="Times New Roman"/>
              </w:rPr>
              <w:t>Emballages - Emballages d'expédition complets et pleins - Essai de gerbage avec charge statique et sollicitation mécanique latérale</w:t>
            </w:r>
          </w:p>
        </w:tc>
      </w:tr>
      <w:tr w:rsidR="005A2861" w:rsidRPr="00F678CE" w:rsidTr="008A4305">
        <w:trPr>
          <w:trHeight w:val="20"/>
        </w:trPr>
        <w:tc>
          <w:tcPr>
            <w:tcW w:w="2480" w:type="dxa"/>
            <w:vAlign w:val="center"/>
          </w:tcPr>
          <w:p w:rsidR="005A2861" w:rsidRPr="00B56DC5" w:rsidRDefault="005A2861" w:rsidP="00B56DC5">
            <w:pPr>
              <w:pStyle w:val="ParagrapheModle"/>
              <w:spacing w:before="0" w:after="120" w:line="276" w:lineRule="auto"/>
              <w:jc w:val="center"/>
              <w:rPr>
                <w:rFonts w:ascii="Times New Roman" w:hAnsi="Times New Roman"/>
              </w:rPr>
            </w:pPr>
            <w:r w:rsidRPr="008051EC">
              <w:rPr>
                <w:rFonts w:ascii="Times New Roman" w:hAnsi="Times New Roman"/>
              </w:rPr>
              <w:t>NIMP n°15</w:t>
            </w:r>
          </w:p>
          <w:p w:rsidR="005A2861" w:rsidRPr="00B56DC5" w:rsidRDefault="005A2861" w:rsidP="00B56DC5">
            <w:pPr>
              <w:pStyle w:val="ParagrapheModle"/>
              <w:spacing w:before="0" w:after="120" w:line="276" w:lineRule="auto"/>
              <w:jc w:val="center"/>
              <w:rPr>
                <w:rFonts w:ascii="Times New Roman" w:hAnsi="Times New Roman"/>
              </w:rPr>
            </w:pPr>
            <w:r w:rsidRPr="008051EC">
              <w:rPr>
                <w:rFonts w:ascii="Times New Roman" w:hAnsi="Times New Roman"/>
              </w:rPr>
              <w:t>2009</w:t>
            </w:r>
          </w:p>
        </w:tc>
        <w:tc>
          <w:tcPr>
            <w:tcW w:w="7371" w:type="dxa"/>
            <w:vAlign w:val="center"/>
          </w:tcPr>
          <w:p w:rsidR="005A2861" w:rsidRPr="00B56DC5" w:rsidRDefault="005A2861" w:rsidP="005C50A8">
            <w:pPr>
              <w:pStyle w:val="ParagrapheModle"/>
              <w:spacing w:before="0" w:after="120" w:line="276" w:lineRule="auto"/>
              <w:rPr>
                <w:rFonts w:ascii="Times New Roman" w:hAnsi="Times New Roman"/>
              </w:rPr>
            </w:pPr>
            <w:r w:rsidRPr="008051EC">
              <w:rPr>
                <w:rFonts w:ascii="Times New Roman" w:hAnsi="Times New Roman"/>
              </w:rPr>
              <w:t>Normes internationales pour les mesures phytosanitaires</w:t>
            </w:r>
          </w:p>
          <w:p w:rsidR="005A2861" w:rsidRPr="00B56DC5" w:rsidRDefault="005A2861" w:rsidP="005C50A8">
            <w:pPr>
              <w:pStyle w:val="ParagrapheModle"/>
              <w:spacing w:before="0" w:after="120" w:line="276" w:lineRule="auto"/>
              <w:rPr>
                <w:rFonts w:ascii="Times New Roman" w:hAnsi="Times New Roman"/>
              </w:rPr>
            </w:pPr>
            <w:r w:rsidRPr="008051EC">
              <w:rPr>
                <w:rFonts w:ascii="Times New Roman" w:hAnsi="Times New Roman"/>
              </w:rPr>
              <w:t>Réglementation des matériaux d’emballage en bois utilisés dans le commerce international</w:t>
            </w:r>
          </w:p>
        </w:tc>
      </w:tr>
    </w:tbl>
    <w:p w:rsidR="005A2861" w:rsidRDefault="005A2861" w:rsidP="002C1C89">
      <w:pPr>
        <w:pStyle w:val="ParagrapheModle"/>
        <w:spacing w:before="0"/>
        <w:rPr>
          <w:rFonts w:ascii="Times New Roman" w:hAnsi="Times New Roman"/>
        </w:rPr>
      </w:pPr>
    </w:p>
    <w:p w:rsidR="00734298" w:rsidRDefault="00B95888" w:rsidP="0057272D">
      <w:pPr>
        <w:spacing w:before="240" w:after="240"/>
        <w:rPr>
          <w:rFonts w:ascii="Times New Roman" w:hAnsi="Times New Roman"/>
          <w:sz w:val="22"/>
          <w:szCs w:val="22"/>
          <w:lang w:eastAsia="ja-JP"/>
        </w:rPr>
      </w:pPr>
      <w:r w:rsidRPr="003516EE">
        <w:rPr>
          <w:rFonts w:ascii="Times New Roman" w:hAnsi="Times New Roman"/>
          <w:sz w:val="22"/>
          <w:szCs w:val="22"/>
          <w:lang w:eastAsia="ja-JP"/>
        </w:rPr>
        <w:t>A</w:t>
      </w:r>
      <w:r w:rsidR="00734298" w:rsidRPr="003516EE">
        <w:rPr>
          <w:rFonts w:ascii="Times New Roman" w:hAnsi="Times New Roman"/>
          <w:sz w:val="22"/>
          <w:szCs w:val="22"/>
          <w:lang w:eastAsia="ja-JP"/>
        </w:rPr>
        <w:t xml:space="preserve">2-4- </w:t>
      </w:r>
      <w:r w:rsidR="00667335" w:rsidRPr="003516EE">
        <w:rPr>
          <w:rFonts w:ascii="Times New Roman" w:hAnsi="Times New Roman"/>
          <w:sz w:val="22"/>
          <w:szCs w:val="22"/>
          <w:lang w:eastAsia="ja-JP"/>
        </w:rPr>
        <w:t xml:space="preserve">Documents normatifs relatifs </w:t>
      </w:r>
      <w:r w:rsidR="00734298" w:rsidRPr="003516EE">
        <w:rPr>
          <w:rFonts w:ascii="Times New Roman" w:hAnsi="Times New Roman"/>
          <w:sz w:val="22"/>
          <w:szCs w:val="22"/>
          <w:lang w:eastAsia="ja-JP"/>
        </w:rPr>
        <w:t>aux exigences environnementales</w:t>
      </w:r>
    </w:p>
    <w:p w:rsidR="003E672E" w:rsidRDefault="003E672E" w:rsidP="003E672E">
      <w:pPr>
        <w:pStyle w:val="ParagrapheModle"/>
        <w:rPr>
          <w:rFonts w:ascii="Times New Roman" w:hAnsi="Times New Roman"/>
        </w:rPr>
      </w:pPr>
      <w:r w:rsidRPr="003516EE">
        <w:rPr>
          <w:rFonts w:ascii="Times New Roman" w:hAnsi="Times New Roman"/>
        </w:rPr>
        <w:t xml:space="preserve">Les normes suivantes sont </w:t>
      </w:r>
      <w:r>
        <w:rPr>
          <w:rFonts w:ascii="Times New Roman" w:hAnsi="Times New Roman"/>
        </w:rPr>
        <w:t xml:space="preserve">selon le cas à appliquer ou de référence </w:t>
      </w:r>
      <w:r w:rsidRPr="003516EE">
        <w:rPr>
          <w:rFonts w:ascii="Times New Roman" w:hAnsi="Times New Roman"/>
        </w:rPr>
        <w:t>:</w:t>
      </w:r>
    </w:p>
    <w:p w:rsidR="003E672E" w:rsidRDefault="003E672E" w:rsidP="003E672E">
      <w:pPr>
        <w:pStyle w:val="ParagrapheModle"/>
        <w:rPr>
          <w:rFonts w:ascii="Times New Roman" w:hAnsi="Times New Roman"/>
          <w:lang w:eastAsia="ja-JP"/>
        </w:rPr>
      </w:pPr>
    </w:p>
    <w:tbl>
      <w:tblPr>
        <w:tblW w:w="985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80"/>
        <w:gridCol w:w="7371"/>
      </w:tblGrid>
      <w:tr w:rsidR="00734298" w:rsidRPr="003516EE" w:rsidTr="00053DF6">
        <w:trPr>
          <w:cantSplit/>
          <w:trHeight w:hRule="exact" w:val="480"/>
        </w:trPr>
        <w:tc>
          <w:tcPr>
            <w:tcW w:w="2480" w:type="dxa"/>
            <w:tcBorders>
              <w:top w:val="single" w:sz="12" w:space="0" w:color="auto"/>
              <w:bottom w:val="double" w:sz="4" w:space="0" w:color="auto"/>
            </w:tcBorders>
            <w:vAlign w:val="center"/>
          </w:tcPr>
          <w:p w:rsidR="00734298" w:rsidRPr="008A4305" w:rsidRDefault="00734298" w:rsidP="008A4305">
            <w:pPr>
              <w:pStyle w:val="ParagrapheModle"/>
              <w:spacing w:before="0" w:after="120" w:line="276" w:lineRule="auto"/>
              <w:jc w:val="center"/>
              <w:rPr>
                <w:rFonts w:ascii="Times New Roman" w:hAnsi="Times New Roman"/>
              </w:rPr>
            </w:pPr>
            <w:r w:rsidRPr="008051EC">
              <w:rPr>
                <w:rFonts w:ascii="Times New Roman" w:hAnsi="Times New Roman"/>
              </w:rPr>
              <w:t>Référence</w:t>
            </w:r>
          </w:p>
          <w:p w:rsidR="001F6FBF" w:rsidRPr="008A4305" w:rsidRDefault="001F6FBF" w:rsidP="008A4305">
            <w:pPr>
              <w:pStyle w:val="ParagrapheModle"/>
              <w:spacing w:before="0" w:after="120" w:line="276" w:lineRule="auto"/>
              <w:jc w:val="center"/>
              <w:rPr>
                <w:rFonts w:ascii="Times New Roman" w:hAnsi="Times New Roman"/>
              </w:rPr>
            </w:pPr>
          </w:p>
        </w:tc>
        <w:tc>
          <w:tcPr>
            <w:tcW w:w="7371" w:type="dxa"/>
            <w:tcBorders>
              <w:top w:val="single" w:sz="12" w:space="0" w:color="auto"/>
              <w:bottom w:val="double" w:sz="4" w:space="0" w:color="auto"/>
            </w:tcBorders>
            <w:vAlign w:val="center"/>
          </w:tcPr>
          <w:p w:rsidR="00734298" w:rsidRPr="008A4305" w:rsidRDefault="00734298" w:rsidP="008A4305">
            <w:pPr>
              <w:pStyle w:val="ParagrapheModle"/>
              <w:spacing w:before="0" w:after="120" w:line="276" w:lineRule="auto"/>
              <w:jc w:val="center"/>
              <w:rPr>
                <w:rFonts w:ascii="Times New Roman" w:hAnsi="Times New Roman"/>
              </w:rPr>
            </w:pPr>
            <w:r w:rsidRPr="008051EC">
              <w:rPr>
                <w:rFonts w:ascii="Times New Roman" w:hAnsi="Times New Roman"/>
              </w:rPr>
              <w:t>Intitulé</w:t>
            </w:r>
          </w:p>
        </w:tc>
      </w:tr>
      <w:tr w:rsidR="00734298" w:rsidRPr="003516EE" w:rsidTr="00053DF6">
        <w:trPr>
          <w:cantSplit/>
          <w:trHeight w:val="482"/>
        </w:trPr>
        <w:tc>
          <w:tcPr>
            <w:tcW w:w="2480" w:type="dxa"/>
            <w:vAlign w:val="center"/>
          </w:tcPr>
          <w:p w:rsidR="008A4305" w:rsidRDefault="00734298" w:rsidP="008A4305">
            <w:pPr>
              <w:pStyle w:val="ParagrapheModle"/>
              <w:spacing w:before="0" w:after="120" w:line="276" w:lineRule="auto"/>
              <w:jc w:val="center"/>
              <w:rPr>
                <w:rFonts w:ascii="Times New Roman" w:hAnsi="Times New Roman"/>
              </w:rPr>
            </w:pPr>
            <w:r w:rsidRPr="008051EC">
              <w:rPr>
                <w:rFonts w:ascii="Times New Roman" w:hAnsi="Times New Roman"/>
              </w:rPr>
              <w:t xml:space="preserve">FD CEN/TR 13695-2 </w:t>
            </w:r>
          </w:p>
          <w:p w:rsidR="00734298" w:rsidRPr="008A4305" w:rsidRDefault="00734298" w:rsidP="008A4305">
            <w:pPr>
              <w:pStyle w:val="ParagrapheModle"/>
              <w:spacing w:before="0" w:after="120" w:line="276" w:lineRule="auto"/>
              <w:jc w:val="center"/>
              <w:rPr>
                <w:rFonts w:ascii="Times New Roman" w:hAnsi="Times New Roman"/>
              </w:rPr>
            </w:pPr>
            <w:r w:rsidRPr="008051EC">
              <w:rPr>
                <w:rFonts w:ascii="Times New Roman" w:hAnsi="Times New Roman"/>
              </w:rPr>
              <w:t>février 2005</w:t>
            </w:r>
          </w:p>
        </w:tc>
        <w:tc>
          <w:tcPr>
            <w:tcW w:w="7371" w:type="dxa"/>
            <w:vAlign w:val="center"/>
          </w:tcPr>
          <w:p w:rsidR="00734298" w:rsidRPr="008A4305" w:rsidRDefault="00734298" w:rsidP="005C50A8">
            <w:pPr>
              <w:pStyle w:val="ParagrapheModle"/>
              <w:spacing w:before="0" w:after="120" w:line="276" w:lineRule="auto"/>
              <w:rPr>
                <w:rFonts w:ascii="Times New Roman" w:hAnsi="Times New Roman"/>
              </w:rPr>
            </w:pPr>
            <w:r w:rsidRPr="008051EC">
              <w:rPr>
                <w:rFonts w:ascii="Times New Roman" w:hAnsi="Times New Roman"/>
              </w:rPr>
              <w:t>Emballage - Exigences pour la mesure et la vérification des quatre métaux lourds et autres substances dangereuses présents dans l'emballage et leur cession dans l'environnement - Partie 2 : exigences pour la mesure et la vérification des substances dangereuses présentes dans l'emballage et leur cession dans l'environnement</w:t>
            </w:r>
          </w:p>
        </w:tc>
      </w:tr>
      <w:tr w:rsidR="00734298" w:rsidRPr="003516EE" w:rsidTr="00053DF6">
        <w:trPr>
          <w:cantSplit/>
          <w:trHeight w:val="482"/>
        </w:trPr>
        <w:tc>
          <w:tcPr>
            <w:tcW w:w="2480" w:type="dxa"/>
            <w:vAlign w:val="center"/>
          </w:tcPr>
          <w:p w:rsidR="00947DF0" w:rsidRDefault="00334FD9" w:rsidP="008A4305">
            <w:pPr>
              <w:pStyle w:val="ParagrapheModle"/>
              <w:spacing w:before="0" w:after="120" w:line="276" w:lineRule="auto"/>
              <w:jc w:val="center"/>
              <w:rPr>
                <w:rFonts w:ascii="Times New Roman" w:hAnsi="Times New Roman"/>
              </w:rPr>
            </w:pPr>
            <w:hyperlink r:id="rId58" w:history="1">
              <w:r w:rsidR="00734298" w:rsidRPr="008051EC">
                <w:rPr>
                  <w:rFonts w:ascii="Times New Roman" w:hAnsi="Times New Roman"/>
                </w:rPr>
                <w:t>FD CEN/TR 13910</w:t>
              </w:r>
            </w:hyperlink>
          </w:p>
          <w:p w:rsidR="00734298" w:rsidRPr="008A4305" w:rsidRDefault="00EE547B" w:rsidP="008A4305">
            <w:pPr>
              <w:pStyle w:val="ParagrapheModle"/>
              <w:spacing w:before="0" w:after="120" w:line="276" w:lineRule="auto"/>
              <w:jc w:val="center"/>
              <w:rPr>
                <w:rFonts w:ascii="Times New Roman" w:hAnsi="Times New Roman"/>
              </w:rPr>
            </w:pPr>
            <w:r w:rsidRPr="008051EC">
              <w:rPr>
                <w:rFonts w:ascii="Times New Roman" w:hAnsi="Times New Roman"/>
              </w:rPr>
              <w:t>o</w:t>
            </w:r>
            <w:r w:rsidR="00734298" w:rsidRPr="008051EC">
              <w:rPr>
                <w:rFonts w:ascii="Times New Roman" w:hAnsi="Times New Roman"/>
              </w:rPr>
              <w:t>ctobre</w:t>
            </w:r>
            <w:r w:rsidR="00FC3946" w:rsidRPr="008051EC">
              <w:rPr>
                <w:rFonts w:ascii="Times New Roman" w:hAnsi="Times New Roman"/>
              </w:rPr>
              <w:t xml:space="preserve"> </w:t>
            </w:r>
            <w:r w:rsidR="00734298" w:rsidRPr="008051EC">
              <w:rPr>
                <w:rFonts w:ascii="Times New Roman" w:hAnsi="Times New Roman"/>
              </w:rPr>
              <w:t xml:space="preserve"> 2010</w:t>
            </w:r>
          </w:p>
        </w:tc>
        <w:tc>
          <w:tcPr>
            <w:tcW w:w="7371" w:type="dxa"/>
            <w:vAlign w:val="center"/>
          </w:tcPr>
          <w:p w:rsidR="00734298" w:rsidRPr="008A4305" w:rsidRDefault="00734298" w:rsidP="005C50A8">
            <w:pPr>
              <w:pStyle w:val="ParagrapheModle"/>
              <w:spacing w:before="0" w:after="120" w:line="276" w:lineRule="auto"/>
              <w:rPr>
                <w:rFonts w:ascii="Times New Roman" w:hAnsi="Times New Roman"/>
              </w:rPr>
            </w:pPr>
            <w:r w:rsidRPr="008051EC">
              <w:rPr>
                <w:rFonts w:ascii="Times New Roman" w:hAnsi="Times New Roman"/>
              </w:rPr>
              <w:t>Emballage - Rapport sur les critères et méthodologies pour l'analyse du cycle de vie des emballages</w:t>
            </w:r>
          </w:p>
        </w:tc>
      </w:tr>
      <w:tr w:rsidR="00734298" w:rsidRPr="003516EE" w:rsidTr="00053DF6">
        <w:trPr>
          <w:cantSplit/>
          <w:trHeight w:val="482"/>
        </w:trPr>
        <w:tc>
          <w:tcPr>
            <w:tcW w:w="2480" w:type="dxa"/>
            <w:vAlign w:val="center"/>
          </w:tcPr>
          <w:p w:rsidR="00947DF0" w:rsidRDefault="00334FD9" w:rsidP="008A4305">
            <w:pPr>
              <w:pStyle w:val="ParagrapheModle"/>
              <w:spacing w:before="0" w:after="120" w:line="276" w:lineRule="auto"/>
              <w:jc w:val="center"/>
              <w:rPr>
                <w:rFonts w:ascii="Times New Roman" w:hAnsi="Times New Roman"/>
              </w:rPr>
            </w:pPr>
            <w:hyperlink r:id="rId59" w:history="1">
              <w:r w:rsidR="00734298" w:rsidRPr="008051EC">
                <w:rPr>
                  <w:rFonts w:ascii="Times New Roman" w:hAnsi="Times New Roman"/>
                </w:rPr>
                <w:t>FD CR 13695-1</w:t>
              </w:r>
            </w:hyperlink>
            <w:r w:rsidR="00734298" w:rsidRPr="008051EC">
              <w:rPr>
                <w:rFonts w:ascii="Times New Roman" w:hAnsi="Times New Roman"/>
              </w:rPr>
              <w:t xml:space="preserve"> </w:t>
            </w:r>
          </w:p>
          <w:p w:rsidR="00734298" w:rsidRPr="008A4305" w:rsidRDefault="00EE547B" w:rsidP="008A4305">
            <w:pPr>
              <w:pStyle w:val="ParagrapheModle"/>
              <w:spacing w:before="0" w:after="120" w:line="276" w:lineRule="auto"/>
              <w:jc w:val="center"/>
              <w:rPr>
                <w:rFonts w:ascii="Times New Roman" w:hAnsi="Times New Roman"/>
              </w:rPr>
            </w:pPr>
            <w:r w:rsidRPr="008051EC">
              <w:rPr>
                <w:rFonts w:ascii="Times New Roman" w:hAnsi="Times New Roman"/>
              </w:rPr>
              <w:t>a</w:t>
            </w:r>
            <w:r w:rsidR="00461987" w:rsidRPr="008051EC">
              <w:rPr>
                <w:rFonts w:ascii="Times New Roman" w:hAnsi="Times New Roman"/>
              </w:rPr>
              <w:t xml:space="preserve">oût  </w:t>
            </w:r>
            <w:r w:rsidR="00734298" w:rsidRPr="008051EC">
              <w:rPr>
                <w:rFonts w:ascii="Times New Roman" w:hAnsi="Times New Roman"/>
              </w:rPr>
              <w:t>2000</w:t>
            </w:r>
          </w:p>
        </w:tc>
        <w:tc>
          <w:tcPr>
            <w:tcW w:w="7371" w:type="dxa"/>
            <w:vAlign w:val="center"/>
          </w:tcPr>
          <w:p w:rsidR="00734298" w:rsidRPr="008A4305" w:rsidRDefault="00734298" w:rsidP="005C50A8">
            <w:pPr>
              <w:pStyle w:val="ParagrapheModle"/>
              <w:spacing w:before="0" w:after="120" w:line="276" w:lineRule="auto"/>
              <w:rPr>
                <w:rFonts w:ascii="Times New Roman" w:hAnsi="Times New Roman"/>
              </w:rPr>
            </w:pPr>
            <w:r w:rsidRPr="008051EC">
              <w:rPr>
                <w:rFonts w:ascii="Times New Roman" w:hAnsi="Times New Roman"/>
              </w:rPr>
              <w:t>Emballage - Exigences pour la mesure et la vérification des quatre métaux lourds et autres substances dangereuses présents dans l'emballage et leur cession dans l'environnement - Partie 1 : exigences pour la mesure et la vérification des quatre métaux lourds présents dans l'emballage</w:t>
            </w:r>
          </w:p>
          <w:p w:rsidR="00F256A3" w:rsidRPr="008A4305" w:rsidRDefault="00F256A3" w:rsidP="005C50A8">
            <w:pPr>
              <w:pStyle w:val="ParagrapheModle"/>
              <w:spacing w:before="0" w:after="120" w:line="276" w:lineRule="auto"/>
              <w:rPr>
                <w:rFonts w:ascii="Times New Roman" w:hAnsi="Times New Roman"/>
              </w:rPr>
            </w:pPr>
            <w:r w:rsidRPr="008051EC">
              <w:rPr>
                <w:rFonts w:ascii="Times New Roman" w:hAnsi="Times New Roman"/>
              </w:rPr>
              <w:t>PDCR 13695-1 2000 du 28 février 2010</w:t>
            </w:r>
          </w:p>
        </w:tc>
      </w:tr>
      <w:tr w:rsidR="00734298" w:rsidRPr="003516EE" w:rsidTr="00053DF6">
        <w:trPr>
          <w:cantSplit/>
          <w:trHeight w:val="482"/>
        </w:trPr>
        <w:tc>
          <w:tcPr>
            <w:tcW w:w="2480" w:type="dxa"/>
            <w:vAlign w:val="center"/>
          </w:tcPr>
          <w:p w:rsidR="00947DF0" w:rsidRDefault="00334FD9" w:rsidP="008A4305">
            <w:pPr>
              <w:pStyle w:val="ParagrapheModle"/>
              <w:spacing w:before="0" w:after="120" w:line="276" w:lineRule="auto"/>
              <w:jc w:val="center"/>
              <w:rPr>
                <w:rFonts w:ascii="Times New Roman" w:hAnsi="Times New Roman"/>
              </w:rPr>
            </w:pPr>
            <w:hyperlink r:id="rId60" w:history="1">
              <w:r w:rsidR="00734298" w:rsidRPr="008051EC">
                <w:rPr>
                  <w:rFonts w:ascii="Times New Roman" w:hAnsi="Times New Roman"/>
                </w:rPr>
                <w:t>FD CR 14311</w:t>
              </w:r>
            </w:hyperlink>
            <w:r w:rsidR="00734298" w:rsidRPr="008051EC">
              <w:rPr>
                <w:rFonts w:ascii="Times New Roman" w:hAnsi="Times New Roman"/>
              </w:rPr>
              <w:t xml:space="preserve"> </w:t>
            </w:r>
          </w:p>
          <w:p w:rsidR="00734298" w:rsidRPr="008A4305" w:rsidRDefault="00734298" w:rsidP="008A4305">
            <w:pPr>
              <w:pStyle w:val="ParagrapheModle"/>
              <w:spacing w:before="0" w:after="120" w:line="276" w:lineRule="auto"/>
              <w:jc w:val="center"/>
              <w:rPr>
                <w:rFonts w:ascii="Times New Roman" w:hAnsi="Times New Roman"/>
              </w:rPr>
            </w:pPr>
            <w:r w:rsidRPr="008051EC">
              <w:rPr>
                <w:rFonts w:ascii="Times New Roman" w:hAnsi="Times New Roman"/>
              </w:rPr>
              <w:t xml:space="preserve"> </w:t>
            </w:r>
            <w:r w:rsidR="00EE547B" w:rsidRPr="008051EC">
              <w:rPr>
                <w:rFonts w:ascii="Times New Roman" w:hAnsi="Times New Roman"/>
              </w:rPr>
              <w:t>j</w:t>
            </w:r>
            <w:r w:rsidR="00461987" w:rsidRPr="008051EC">
              <w:rPr>
                <w:rFonts w:ascii="Times New Roman" w:hAnsi="Times New Roman"/>
              </w:rPr>
              <w:t xml:space="preserve">uillet </w:t>
            </w:r>
            <w:r w:rsidRPr="008051EC">
              <w:rPr>
                <w:rFonts w:ascii="Times New Roman" w:hAnsi="Times New Roman"/>
              </w:rPr>
              <w:t>2002</w:t>
            </w:r>
          </w:p>
        </w:tc>
        <w:tc>
          <w:tcPr>
            <w:tcW w:w="7371" w:type="dxa"/>
            <w:vAlign w:val="center"/>
          </w:tcPr>
          <w:p w:rsidR="00734298" w:rsidRPr="008A4305" w:rsidRDefault="00734298" w:rsidP="005C50A8">
            <w:pPr>
              <w:pStyle w:val="ParagrapheModle"/>
              <w:spacing w:before="0" w:after="120" w:line="276" w:lineRule="auto"/>
              <w:rPr>
                <w:rFonts w:ascii="Times New Roman" w:hAnsi="Times New Roman"/>
              </w:rPr>
            </w:pPr>
            <w:r w:rsidRPr="008051EC">
              <w:rPr>
                <w:rFonts w:ascii="Times New Roman" w:hAnsi="Times New Roman"/>
              </w:rPr>
              <w:t>Emballage - Marquage et système d'identification des matériaux</w:t>
            </w:r>
          </w:p>
          <w:p w:rsidR="00734298" w:rsidRPr="008A4305" w:rsidRDefault="00F256A3" w:rsidP="005C50A8">
            <w:pPr>
              <w:pStyle w:val="ParagrapheModle"/>
              <w:spacing w:before="0" w:after="120" w:line="276" w:lineRule="auto"/>
              <w:rPr>
                <w:rFonts w:ascii="Times New Roman" w:hAnsi="Times New Roman"/>
              </w:rPr>
            </w:pPr>
            <w:r w:rsidRPr="008051EC">
              <w:rPr>
                <w:rFonts w:ascii="Times New Roman" w:hAnsi="Times New Roman"/>
              </w:rPr>
              <w:t>PDCR 14311 2002 du 17 mai 2004</w:t>
            </w:r>
          </w:p>
        </w:tc>
      </w:tr>
      <w:tr w:rsidR="00734298" w:rsidRPr="003516EE" w:rsidTr="00053DF6">
        <w:trPr>
          <w:cantSplit/>
          <w:trHeight w:val="482"/>
        </w:trPr>
        <w:tc>
          <w:tcPr>
            <w:tcW w:w="2480" w:type="dxa"/>
            <w:vAlign w:val="center"/>
          </w:tcPr>
          <w:p w:rsidR="00947DF0" w:rsidRDefault="00334FD9" w:rsidP="008A4305">
            <w:pPr>
              <w:pStyle w:val="ParagrapheModle"/>
              <w:spacing w:before="0" w:after="120" w:line="276" w:lineRule="auto"/>
              <w:jc w:val="center"/>
              <w:rPr>
                <w:rFonts w:ascii="Times New Roman" w:hAnsi="Times New Roman"/>
              </w:rPr>
            </w:pPr>
            <w:hyperlink r:id="rId61" w:history="1">
              <w:r w:rsidR="00734298" w:rsidRPr="008051EC">
                <w:rPr>
                  <w:rFonts w:ascii="Times New Roman" w:hAnsi="Times New Roman"/>
                </w:rPr>
                <w:t>NF EN 13054</w:t>
              </w:r>
            </w:hyperlink>
            <w:r w:rsidR="00734298" w:rsidRPr="008051EC">
              <w:rPr>
                <w:rFonts w:ascii="Times New Roman" w:hAnsi="Times New Roman"/>
              </w:rPr>
              <w:t xml:space="preserve"> </w:t>
            </w:r>
          </w:p>
          <w:p w:rsidR="00734298" w:rsidRPr="008A4305" w:rsidRDefault="00EE547B" w:rsidP="008A4305">
            <w:pPr>
              <w:pStyle w:val="ParagrapheModle"/>
              <w:spacing w:before="0" w:after="120" w:line="276" w:lineRule="auto"/>
              <w:jc w:val="center"/>
              <w:rPr>
                <w:rFonts w:ascii="Times New Roman" w:hAnsi="Times New Roman"/>
              </w:rPr>
            </w:pPr>
            <w:r w:rsidRPr="008051EC">
              <w:rPr>
                <w:rFonts w:ascii="Times New Roman" w:hAnsi="Times New Roman"/>
              </w:rPr>
              <w:t>a</w:t>
            </w:r>
            <w:r w:rsidR="00734298" w:rsidRPr="008051EC">
              <w:rPr>
                <w:rFonts w:ascii="Times New Roman" w:hAnsi="Times New Roman"/>
              </w:rPr>
              <w:t>oût 2001</w:t>
            </w:r>
          </w:p>
        </w:tc>
        <w:tc>
          <w:tcPr>
            <w:tcW w:w="7371" w:type="dxa"/>
            <w:vAlign w:val="center"/>
          </w:tcPr>
          <w:p w:rsidR="00734298" w:rsidRPr="008A4305" w:rsidRDefault="00734298" w:rsidP="005C50A8">
            <w:pPr>
              <w:pStyle w:val="ParagrapheModle"/>
              <w:spacing w:before="0" w:after="120" w:line="276" w:lineRule="auto"/>
              <w:rPr>
                <w:rFonts w:ascii="Times New Roman" w:hAnsi="Times New Roman"/>
              </w:rPr>
            </w:pPr>
            <w:r w:rsidRPr="008051EC">
              <w:rPr>
                <w:rFonts w:ascii="Times New Roman" w:hAnsi="Times New Roman"/>
              </w:rPr>
              <w:t>Emballages - Emballages d'expédition complets et pleins - Méthodes d'essai pour la détermination du centre de gravité d'un emballage</w:t>
            </w:r>
          </w:p>
        </w:tc>
      </w:tr>
      <w:tr w:rsidR="00734298" w:rsidRPr="003516EE" w:rsidTr="00053DF6">
        <w:trPr>
          <w:cantSplit/>
          <w:trHeight w:val="482"/>
        </w:trPr>
        <w:tc>
          <w:tcPr>
            <w:tcW w:w="2480" w:type="dxa"/>
            <w:vAlign w:val="center"/>
          </w:tcPr>
          <w:p w:rsidR="00734298" w:rsidRPr="008A4305" w:rsidRDefault="00334FD9" w:rsidP="008A4305">
            <w:pPr>
              <w:pStyle w:val="ParagrapheModle"/>
              <w:spacing w:before="0" w:after="120" w:line="276" w:lineRule="auto"/>
              <w:jc w:val="center"/>
              <w:rPr>
                <w:rFonts w:ascii="Times New Roman" w:hAnsi="Times New Roman"/>
              </w:rPr>
            </w:pPr>
            <w:hyperlink r:id="rId62" w:history="1">
              <w:r w:rsidR="00734298" w:rsidRPr="008051EC">
                <w:rPr>
                  <w:rFonts w:ascii="Times New Roman" w:hAnsi="Times New Roman"/>
                </w:rPr>
                <w:t>NF EN 13193</w:t>
              </w:r>
            </w:hyperlink>
          </w:p>
          <w:p w:rsidR="00734298" w:rsidRPr="008A4305" w:rsidRDefault="00EE547B" w:rsidP="008A4305">
            <w:pPr>
              <w:pStyle w:val="ParagrapheModle"/>
              <w:spacing w:before="0" w:after="120" w:line="276" w:lineRule="auto"/>
              <w:jc w:val="center"/>
              <w:rPr>
                <w:rFonts w:ascii="Times New Roman" w:hAnsi="Times New Roman"/>
              </w:rPr>
            </w:pPr>
            <w:r w:rsidRPr="008051EC">
              <w:rPr>
                <w:rFonts w:ascii="Times New Roman" w:hAnsi="Times New Roman"/>
              </w:rPr>
              <w:t>a</w:t>
            </w:r>
            <w:r w:rsidR="00734298" w:rsidRPr="008051EC">
              <w:rPr>
                <w:rFonts w:ascii="Times New Roman" w:hAnsi="Times New Roman"/>
              </w:rPr>
              <w:t>oût 2000</w:t>
            </w:r>
          </w:p>
        </w:tc>
        <w:tc>
          <w:tcPr>
            <w:tcW w:w="7371" w:type="dxa"/>
            <w:vAlign w:val="center"/>
          </w:tcPr>
          <w:p w:rsidR="00734298" w:rsidRPr="008A4305" w:rsidRDefault="00734298" w:rsidP="005C50A8">
            <w:pPr>
              <w:pStyle w:val="ParagrapheModle"/>
              <w:spacing w:before="0" w:after="120" w:line="276" w:lineRule="auto"/>
              <w:rPr>
                <w:rFonts w:ascii="Times New Roman" w:hAnsi="Times New Roman"/>
              </w:rPr>
            </w:pPr>
            <w:r w:rsidRPr="008051EC">
              <w:rPr>
                <w:rFonts w:ascii="Times New Roman" w:hAnsi="Times New Roman"/>
              </w:rPr>
              <w:t>Emballage - Emballage et environnement - Terminologie</w:t>
            </w:r>
          </w:p>
          <w:p w:rsidR="00734298" w:rsidRPr="008A4305" w:rsidRDefault="00734298" w:rsidP="005C50A8">
            <w:pPr>
              <w:pStyle w:val="ParagrapheModle"/>
              <w:spacing w:before="0" w:after="120" w:line="276" w:lineRule="auto"/>
              <w:rPr>
                <w:rFonts w:ascii="Times New Roman" w:hAnsi="Times New Roman"/>
              </w:rPr>
            </w:pPr>
          </w:p>
        </w:tc>
      </w:tr>
      <w:tr w:rsidR="00734298" w:rsidRPr="003516EE" w:rsidTr="00053DF6">
        <w:trPr>
          <w:cantSplit/>
          <w:trHeight w:val="482"/>
        </w:trPr>
        <w:tc>
          <w:tcPr>
            <w:tcW w:w="2480" w:type="dxa"/>
            <w:vAlign w:val="center"/>
          </w:tcPr>
          <w:p w:rsidR="00947DF0" w:rsidRDefault="00334FD9" w:rsidP="008A4305">
            <w:pPr>
              <w:pStyle w:val="ParagrapheModle"/>
              <w:spacing w:before="0" w:after="120" w:line="276" w:lineRule="auto"/>
              <w:jc w:val="center"/>
              <w:rPr>
                <w:rFonts w:ascii="Times New Roman" w:hAnsi="Times New Roman"/>
              </w:rPr>
            </w:pPr>
            <w:hyperlink r:id="rId63" w:history="1">
              <w:r w:rsidR="00734298" w:rsidRPr="008051EC">
                <w:rPr>
                  <w:rFonts w:ascii="Times New Roman" w:hAnsi="Times New Roman"/>
                </w:rPr>
                <w:t>NF EN 13427</w:t>
              </w:r>
            </w:hyperlink>
            <w:r w:rsidR="00734298" w:rsidRPr="008051EC">
              <w:rPr>
                <w:rFonts w:ascii="Times New Roman" w:hAnsi="Times New Roman"/>
              </w:rPr>
              <w:t xml:space="preserve"> </w:t>
            </w:r>
          </w:p>
          <w:p w:rsidR="00734298" w:rsidRPr="008A4305" w:rsidRDefault="00EE547B" w:rsidP="008A4305">
            <w:pPr>
              <w:pStyle w:val="ParagrapheModle"/>
              <w:spacing w:before="0" w:after="120" w:line="276" w:lineRule="auto"/>
              <w:jc w:val="center"/>
              <w:rPr>
                <w:rFonts w:ascii="Times New Roman" w:hAnsi="Times New Roman"/>
              </w:rPr>
            </w:pPr>
            <w:r w:rsidRPr="008051EC">
              <w:rPr>
                <w:rFonts w:ascii="Times New Roman" w:hAnsi="Times New Roman"/>
              </w:rPr>
              <w:t>o</w:t>
            </w:r>
            <w:r w:rsidR="00734298" w:rsidRPr="008051EC">
              <w:rPr>
                <w:rFonts w:ascii="Times New Roman" w:hAnsi="Times New Roman"/>
              </w:rPr>
              <w:t>ctobre 2004</w:t>
            </w:r>
          </w:p>
        </w:tc>
        <w:tc>
          <w:tcPr>
            <w:tcW w:w="7371" w:type="dxa"/>
            <w:vAlign w:val="center"/>
          </w:tcPr>
          <w:p w:rsidR="00734298" w:rsidRPr="008A4305" w:rsidRDefault="00734298" w:rsidP="005C50A8">
            <w:pPr>
              <w:pStyle w:val="ParagrapheModle"/>
              <w:spacing w:before="0" w:after="120" w:line="276" w:lineRule="auto"/>
              <w:rPr>
                <w:rFonts w:ascii="Times New Roman" w:hAnsi="Times New Roman"/>
              </w:rPr>
            </w:pPr>
            <w:r w:rsidRPr="008051EC">
              <w:rPr>
                <w:rFonts w:ascii="Times New Roman" w:hAnsi="Times New Roman"/>
              </w:rPr>
              <w:t>Emballage - Exigences relatives à l'utilisation des normes européennes dans le domaine de l'emballage et des déchets d'emballage</w:t>
            </w:r>
          </w:p>
        </w:tc>
      </w:tr>
      <w:tr w:rsidR="00362751" w:rsidRPr="003516EE" w:rsidTr="00053DF6">
        <w:trPr>
          <w:cantSplit/>
          <w:trHeight w:val="482"/>
        </w:trPr>
        <w:tc>
          <w:tcPr>
            <w:tcW w:w="2480" w:type="dxa"/>
            <w:vAlign w:val="center"/>
          </w:tcPr>
          <w:p w:rsidR="00362751" w:rsidRPr="008A4305" w:rsidRDefault="00362751" w:rsidP="008A4305">
            <w:pPr>
              <w:pStyle w:val="ParagrapheModle"/>
              <w:spacing w:before="0" w:after="120" w:line="276" w:lineRule="auto"/>
              <w:jc w:val="center"/>
              <w:rPr>
                <w:rFonts w:ascii="Times New Roman" w:hAnsi="Times New Roman"/>
              </w:rPr>
            </w:pPr>
            <w:r w:rsidRPr="008051EC">
              <w:rPr>
                <w:rFonts w:ascii="Times New Roman" w:hAnsi="Times New Roman"/>
              </w:rPr>
              <w:t>NF H00-042-1, NF EN 22248 de </w:t>
            </w:r>
            <w:r w:rsidR="006A5537" w:rsidRPr="008051EC">
              <w:rPr>
                <w:rFonts w:ascii="Times New Roman" w:hAnsi="Times New Roman"/>
              </w:rPr>
              <w:t>janvier 1993</w:t>
            </w:r>
            <w:r w:rsidRPr="008051EC">
              <w:rPr>
                <w:rFonts w:ascii="Times New Roman" w:hAnsi="Times New Roman"/>
              </w:rPr>
              <w:t> </w:t>
            </w:r>
          </w:p>
        </w:tc>
        <w:tc>
          <w:tcPr>
            <w:tcW w:w="7371" w:type="dxa"/>
            <w:vAlign w:val="center"/>
          </w:tcPr>
          <w:p w:rsidR="00362751" w:rsidRPr="008A4305" w:rsidRDefault="00362751" w:rsidP="005C50A8">
            <w:pPr>
              <w:pStyle w:val="ParagrapheModle"/>
              <w:spacing w:before="0" w:after="120" w:line="276" w:lineRule="auto"/>
              <w:rPr>
                <w:rFonts w:ascii="Times New Roman" w:hAnsi="Times New Roman"/>
              </w:rPr>
            </w:pPr>
            <w:r w:rsidRPr="008051EC">
              <w:rPr>
                <w:rFonts w:ascii="Times New Roman" w:hAnsi="Times New Roman"/>
              </w:rPr>
              <w:t>Emballages d'expédition complets et pleins - Emballages - Essai de choc vertical par chute libre.</w:t>
            </w:r>
          </w:p>
        </w:tc>
      </w:tr>
      <w:tr w:rsidR="00362751" w:rsidRPr="003516EE" w:rsidTr="00053DF6">
        <w:trPr>
          <w:cantSplit/>
          <w:trHeight w:val="482"/>
        </w:trPr>
        <w:tc>
          <w:tcPr>
            <w:tcW w:w="2480" w:type="dxa"/>
            <w:vAlign w:val="center"/>
          </w:tcPr>
          <w:p w:rsidR="00947DF0" w:rsidRDefault="00362751" w:rsidP="008A4305">
            <w:pPr>
              <w:pStyle w:val="ParagrapheModle"/>
              <w:spacing w:before="0" w:after="120" w:line="276" w:lineRule="auto"/>
              <w:jc w:val="center"/>
              <w:rPr>
                <w:rFonts w:ascii="Times New Roman" w:hAnsi="Times New Roman"/>
              </w:rPr>
            </w:pPr>
            <w:r w:rsidRPr="008051EC">
              <w:rPr>
                <w:rFonts w:ascii="Times New Roman" w:hAnsi="Times New Roman"/>
              </w:rPr>
              <w:t>NF</w:t>
            </w:r>
            <w:r w:rsidR="00570F70">
              <w:rPr>
                <w:rFonts w:ascii="Times New Roman" w:hAnsi="Times New Roman"/>
              </w:rPr>
              <w:t xml:space="preserve"> </w:t>
            </w:r>
            <w:r w:rsidRPr="008051EC">
              <w:rPr>
                <w:rFonts w:ascii="Times New Roman" w:hAnsi="Times New Roman"/>
              </w:rPr>
              <w:t>H00-057 </w:t>
            </w:r>
          </w:p>
          <w:p w:rsidR="00362751" w:rsidRPr="008A4305" w:rsidRDefault="006A5537" w:rsidP="008A4305">
            <w:pPr>
              <w:pStyle w:val="ParagrapheModle"/>
              <w:spacing w:before="0" w:after="120" w:line="276" w:lineRule="auto"/>
              <w:jc w:val="center"/>
              <w:rPr>
                <w:rFonts w:ascii="Times New Roman" w:hAnsi="Times New Roman"/>
              </w:rPr>
            </w:pPr>
            <w:r w:rsidRPr="008051EC">
              <w:rPr>
                <w:rFonts w:ascii="Times New Roman" w:hAnsi="Times New Roman"/>
              </w:rPr>
              <w:t>décembre 1990</w:t>
            </w:r>
          </w:p>
        </w:tc>
        <w:tc>
          <w:tcPr>
            <w:tcW w:w="7371" w:type="dxa"/>
            <w:vAlign w:val="center"/>
          </w:tcPr>
          <w:p w:rsidR="00362751" w:rsidRPr="008A4305" w:rsidRDefault="00362751" w:rsidP="005C50A8">
            <w:pPr>
              <w:pStyle w:val="ParagrapheModle"/>
              <w:spacing w:before="0" w:after="120" w:line="276" w:lineRule="auto"/>
              <w:rPr>
                <w:rFonts w:ascii="Times New Roman" w:hAnsi="Times New Roman"/>
              </w:rPr>
            </w:pPr>
            <w:r w:rsidRPr="008051EC">
              <w:rPr>
                <w:rFonts w:ascii="Times New Roman" w:hAnsi="Times New Roman"/>
              </w:rPr>
              <w:t>Emballages d'expédition complets et pleins - Emballages - Essai au tambour culbuteur.</w:t>
            </w:r>
          </w:p>
        </w:tc>
      </w:tr>
      <w:tr w:rsidR="00362751" w:rsidRPr="003516EE" w:rsidTr="00053DF6">
        <w:trPr>
          <w:cantSplit/>
          <w:trHeight w:val="482"/>
        </w:trPr>
        <w:tc>
          <w:tcPr>
            <w:tcW w:w="2480" w:type="dxa"/>
            <w:vAlign w:val="center"/>
          </w:tcPr>
          <w:p w:rsidR="00947DF0" w:rsidRDefault="006A5537" w:rsidP="008A4305">
            <w:pPr>
              <w:pStyle w:val="ParagrapheModle"/>
              <w:spacing w:before="0" w:after="120" w:line="276" w:lineRule="auto"/>
              <w:jc w:val="center"/>
              <w:rPr>
                <w:rFonts w:ascii="Times New Roman" w:hAnsi="Times New Roman"/>
              </w:rPr>
            </w:pPr>
            <w:r w:rsidRPr="008051EC">
              <w:rPr>
                <w:rFonts w:ascii="Times New Roman" w:hAnsi="Times New Roman"/>
              </w:rPr>
              <w:t>NF H00-047, NF EN ISO 2244 </w:t>
            </w:r>
          </w:p>
          <w:p w:rsidR="00362751" w:rsidRPr="008A4305" w:rsidRDefault="006A5537" w:rsidP="008A4305">
            <w:pPr>
              <w:pStyle w:val="ParagrapheModle"/>
              <w:spacing w:before="0" w:after="120" w:line="276" w:lineRule="auto"/>
              <w:jc w:val="center"/>
              <w:rPr>
                <w:rFonts w:ascii="Times New Roman" w:hAnsi="Times New Roman"/>
              </w:rPr>
            </w:pPr>
            <w:r w:rsidRPr="008051EC">
              <w:rPr>
                <w:rFonts w:ascii="Times New Roman" w:hAnsi="Times New Roman"/>
              </w:rPr>
              <w:t> janvier 2003</w:t>
            </w:r>
          </w:p>
        </w:tc>
        <w:tc>
          <w:tcPr>
            <w:tcW w:w="7371" w:type="dxa"/>
            <w:vAlign w:val="center"/>
          </w:tcPr>
          <w:p w:rsidR="00362751" w:rsidRPr="008A4305" w:rsidRDefault="006A5537" w:rsidP="005C50A8">
            <w:pPr>
              <w:pStyle w:val="ParagrapheModle"/>
              <w:spacing w:before="0" w:after="120" w:line="276" w:lineRule="auto"/>
              <w:rPr>
                <w:rFonts w:ascii="Times New Roman" w:hAnsi="Times New Roman"/>
              </w:rPr>
            </w:pPr>
            <w:r w:rsidRPr="008051EC">
              <w:rPr>
                <w:rFonts w:ascii="Times New Roman" w:hAnsi="Times New Roman"/>
              </w:rPr>
              <w:t>Emballages d'expédition complets et pleins et charges unitaires - Emballages - Essais de choc horizontal</w:t>
            </w:r>
          </w:p>
        </w:tc>
      </w:tr>
    </w:tbl>
    <w:p w:rsidR="00A61A7E" w:rsidRDefault="00A61A7E" w:rsidP="0057272D">
      <w:pPr>
        <w:spacing w:before="240" w:after="240"/>
        <w:rPr>
          <w:rFonts w:ascii="Times New Roman" w:hAnsi="Times New Roman"/>
          <w:sz w:val="22"/>
          <w:szCs w:val="22"/>
          <w:lang w:eastAsia="ja-JP"/>
        </w:rPr>
      </w:pPr>
    </w:p>
    <w:p w:rsidR="0094491A" w:rsidRDefault="00B95888" w:rsidP="0057272D">
      <w:pPr>
        <w:spacing w:before="240" w:after="240"/>
        <w:rPr>
          <w:rFonts w:ascii="Times New Roman" w:hAnsi="Times New Roman"/>
          <w:sz w:val="22"/>
          <w:szCs w:val="22"/>
          <w:lang w:eastAsia="ja-JP"/>
        </w:rPr>
      </w:pPr>
      <w:r w:rsidRPr="003516EE">
        <w:rPr>
          <w:rFonts w:ascii="Times New Roman" w:hAnsi="Times New Roman"/>
          <w:sz w:val="22"/>
          <w:szCs w:val="22"/>
          <w:lang w:eastAsia="ja-JP"/>
        </w:rPr>
        <w:t>A-3</w:t>
      </w:r>
      <w:r w:rsidR="0094491A" w:rsidRPr="003516EE">
        <w:rPr>
          <w:rFonts w:ascii="Times New Roman" w:hAnsi="Times New Roman"/>
          <w:sz w:val="22"/>
          <w:szCs w:val="22"/>
          <w:lang w:eastAsia="ja-JP"/>
        </w:rPr>
        <w:t xml:space="preserve">- </w:t>
      </w:r>
      <w:r w:rsidR="00A3483F" w:rsidRPr="003516EE">
        <w:rPr>
          <w:rFonts w:ascii="Times New Roman" w:hAnsi="Times New Roman"/>
          <w:sz w:val="22"/>
          <w:szCs w:val="22"/>
          <w:lang w:eastAsia="ja-JP"/>
        </w:rPr>
        <w:t>Document</w:t>
      </w:r>
      <w:r w:rsidR="00FA78AA" w:rsidRPr="003516EE">
        <w:rPr>
          <w:rFonts w:ascii="Times New Roman" w:hAnsi="Times New Roman"/>
          <w:sz w:val="22"/>
          <w:szCs w:val="22"/>
          <w:lang w:eastAsia="ja-JP"/>
        </w:rPr>
        <w:t>(s)</w:t>
      </w:r>
      <w:r w:rsidR="00A3483F" w:rsidRPr="003516EE">
        <w:rPr>
          <w:rFonts w:ascii="Times New Roman" w:hAnsi="Times New Roman"/>
          <w:sz w:val="22"/>
          <w:szCs w:val="22"/>
          <w:lang w:eastAsia="ja-JP"/>
        </w:rPr>
        <w:t xml:space="preserve"> </w:t>
      </w:r>
      <w:r w:rsidR="00C22773" w:rsidRPr="003516EE">
        <w:rPr>
          <w:rFonts w:ascii="Times New Roman" w:hAnsi="Times New Roman"/>
          <w:sz w:val="22"/>
          <w:szCs w:val="22"/>
          <w:lang w:eastAsia="ja-JP"/>
        </w:rPr>
        <w:t>traitant de</w:t>
      </w:r>
      <w:r w:rsidR="00A3483F" w:rsidRPr="003516EE">
        <w:rPr>
          <w:rFonts w:ascii="Times New Roman" w:hAnsi="Times New Roman"/>
          <w:sz w:val="22"/>
          <w:szCs w:val="22"/>
          <w:lang w:eastAsia="ja-JP"/>
        </w:rPr>
        <w:t xml:space="preserve"> </w:t>
      </w:r>
      <w:r w:rsidR="0094491A" w:rsidRPr="003516EE">
        <w:rPr>
          <w:rFonts w:ascii="Times New Roman" w:hAnsi="Times New Roman"/>
          <w:sz w:val="22"/>
          <w:szCs w:val="22"/>
          <w:lang w:eastAsia="ja-JP"/>
        </w:rPr>
        <w:t>domaine</w:t>
      </w:r>
      <w:r w:rsidR="00C22773" w:rsidRPr="003516EE">
        <w:rPr>
          <w:rFonts w:ascii="Times New Roman" w:hAnsi="Times New Roman"/>
          <w:sz w:val="22"/>
          <w:szCs w:val="22"/>
          <w:lang w:eastAsia="ja-JP"/>
        </w:rPr>
        <w:t>s</w:t>
      </w:r>
      <w:r w:rsidR="0094491A" w:rsidRPr="003516EE">
        <w:rPr>
          <w:rFonts w:ascii="Times New Roman" w:hAnsi="Times New Roman"/>
          <w:sz w:val="22"/>
          <w:szCs w:val="22"/>
          <w:lang w:eastAsia="ja-JP"/>
        </w:rPr>
        <w:t xml:space="preserve"> connexe</w:t>
      </w:r>
      <w:r w:rsidR="00C22773" w:rsidRPr="003516EE">
        <w:rPr>
          <w:rFonts w:ascii="Times New Roman" w:hAnsi="Times New Roman"/>
          <w:sz w:val="22"/>
          <w:szCs w:val="22"/>
          <w:lang w:eastAsia="ja-JP"/>
        </w:rPr>
        <w:t>s</w:t>
      </w:r>
    </w:p>
    <w:p w:rsidR="003E672E" w:rsidRPr="003516EE" w:rsidRDefault="003E672E" w:rsidP="0057272D">
      <w:pPr>
        <w:spacing w:before="240" w:after="240"/>
        <w:rPr>
          <w:rFonts w:ascii="Times New Roman" w:hAnsi="Times New Roman"/>
          <w:b/>
          <w:sz w:val="22"/>
          <w:szCs w:val="22"/>
          <w:lang w:eastAsia="ja-JP"/>
        </w:rPr>
      </w:pPr>
      <w:r>
        <w:rPr>
          <w:rFonts w:ascii="Times New Roman" w:hAnsi="Times New Roman"/>
          <w:sz w:val="22"/>
          <w:szCs w:val="22"/>
          <w:lang w:eastAsia="ja-JP"/>
        </w:rPr>
        <w:t>Le document suivant est à appliquer </w:t>
      </w:r>
      <w:r w:rsidR="00E333A6">
        <w:rPr>
          <w:rFonts w:ascii="Times New Roman" w:hAnsi="Times New Roman"/>
          <w:sz w:val="22"/>
          <w:szCs w:val="22"/>
          <w:lang w:eastAsia="ja-JP"/>
        </w:rPr>
        <w:t>(</w:t>
      </w:r>
      <w:proofErr w:type="spellStart"/>
      <w:r w:rsidR="00E333A6">
        <w:rPr>
          <w:rFonts w:ascii="Times New Roman" w:hAnsi="Times New Roman"/>
          <w:sz w:val="22"/>
          <w:szCs w:val="22"/>
          <w:lang w:eastAsia="ja-JP"/>
        </w:rPr>
        <w:t>cf</w:t>
      </w:r>
      <w:proofErr w:type="spellEnd"/>
      <w:r w:rsidR="00E333A6">
        <w:rPr>
          <w:rFonts w:ascii="Times New Roman" w:hAnsi="Times New Roman"/>
          <w:sz w:val="22"/>
          <w:szCs w:val="22"/>
          <w:lang w:eastAsia="ja-JP"/>
        </w:rPr>
        <w:t xml:space="preserve"> décision de ratification correspondante) </w:t>
      </w:r>
      <w:r>
        <w:rPr>
          <w:rFonts w:ascii="Times New Roman" w:hAnsi="Times New Roman"/>
          <w:sz w:val="22"/>
          <w:szCs w:val="22"/>
          <w:lang w:eastAsia="ja-JP"/>
        </w:rPr>
        <w:t>:</w:t>
      </w:r>
    </w:p>
    <w:p w:rsidR="0094491A" w:rsidRPr="003516EE" w:rsidRDefault="0094491A" w:rsidP="00BF3518">
      <w:pPr>
        <w:rPr>
          <w:rFonts w:ascii="Times New Roman" w:hAnsi="Times New Roman"/>
          <w:sz w:val="22"/>
          <w:szCs w:val="22"/>
          <w:lang w:eastAsia="ja-JP"/>
        </w:rPr>
      </w:pPr>
    </w:p>
    <w:tbl>
      <w:tblPr>
        <w:tblW w:w="985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80"/>
        <w:gridCol w:w="7371"/>
      </w:tblGrid>
      <w:tr w:rsidR="00977EBE" w:rsidRPr="003516EE" w:rsidTr="00053DF6">
        <w:trPr>
          <w:cantSplit/>
          <w:trHeight w:val="482"/>
        </w:trPr>
        <w:tc>
          <w:tcPr>
            <w:tcW w:w="2480" w:type="dxa"/>
            <w:tcBorders>
              <w:top w:val="single" w:sz="12" w:space="0" w:color="auto"/>
              <w:bottom w:val="single" w:sz="12" w:space="0" w:color="auto"/>
            </w:tcBorders>
            <w:vAlign w:val="center"/>
          </w:tcPr>
          <w:p w:rsidR="00977EBE" w:rsidRPr="00053DF6" w:rsidRDefault="00977EBE" w:rsidP="00053DF6">
            <w:pPr>
              <w:pStyle w:val="ParagrapheModle"/>
              <w:spacing w:before="0" w:after="120" w:line="276" w:lineRule="auto"/>
              <w:jc w:val="center"/>
              <w:rPr>
                <w:rFonts w:ascii="Times New Roman" w:hAnsi="Times New Roman"/>
              </w:rPr>
            </w:pPr>
            <w:r w:rsidRPr="008051EC">
              <w:rPr>
                <w:rFonts w:ascii="Times New Roman" w:hAnsi="Times New Roman"/>
              </w:rPr>
              <w:t>STANAG 2233</w:t>
            </w:r>
          </w:p>
          <w:p w:rsidR="00977EBE" w:rsidRPr="00053DF6" w:rsidRDefault="00977EBE" w:rsidP="00053DF6">
            <w:pPr>
              <w:pStyle w:val="ParagrapheModle"/>
              <w:spacing w:before="0" w:after="120" w:line="276" w:lineRule="auto"/>
              <w:jc w:val="center"/>
              <w:rPr>
                <w:rFonts w:ascii="Times New Roman" w:hAnsi="Times New Roman"/>
              </w:rPr>
            </w:pPr>
            <w:r w:rsidRPr="008051EC">
              <w:rPr>
                <w:rFonts w:ascii="Times New Roman" w:hAnsi="Times New Roman"/>
              </w:rPr>
              <w:t>édition 3</w:t>
            </w:r>
            <w:r w:rsidR="00271F9C">
              <w:rPr>
                <w:rStyle w:val="Appelnotedebasdep"/>
                <w:rFonts w:ascii="Times New Roman" w:hAnsi="Times New Roman"/>
              </w:rPr>
              <w:footnoteReference w:id="13"/>
            </w:r>
            <w:r w:rsidRPr="008051EC">
              <w:rPr>
                <w:rFonts w:ascii="Times New Roman" w:hAnsi="Times New Roman"/>
              </w:rPr>
              <w:t xml:space="preserve"> du 3 novembre 2010</w:t>
            </w:r>
          </w:p>
        </w:tc>
        <w:tc>
          <w:tcPr>
            <w:tcW w:w="7371" w:type="dxa"/>
            <w:tcBorders>
              <w:top w:val="single" w:sz="12" w:space="0" w:color="auto"/>
              <w:bottom w:val="single" w:sz="12" w:space="0" w:color="auto"/>
            </w:tcBorders>
            <w:vAlign w:val="center"/>
          </w:tcPr>
          <w:p w:rsidR="00977EBE" w:rsidRPr="008051EC" w:rsidRDefault="00977EBE" w:rsidP="00277709">
            <w:pPr>
              <w:autoSpaceDE w:val="0"/>
              <w:autoSpaceDN w:val="0"/>
              <w:adjustRightInd w:val="0"/>
              <w:spacing w:before="100" w:after="100"/>
              <w:rPr>
                <w:rFonts w:ascii="Times New Roman" w:hAnsi="Times New Roman"/>
                <w:b/>
                <w:sz w:val="22"/>
                <w:szCs w:val="22"/>
              </w:rPr>
            </w:pPr>
            <w:r w:rsidRPr="008051EC">
              <w:rPr>
                <w:rFonts w:ascii="Times New Roman" w:hAnsi="Times New Roman"/>
                <w:color w:val="000000"/>
                <w:sz w:val="22"/>
                <w:szCs w:val="22"/>
              </w:rPr>
              <w:t>Identification par radiofréquence (RFID) à l’appui du suivi de l’expédition et de la ressource OTAN</w:t>
            </w:r>
          </w:p>
        </w:tc>
      </w:tr>
    </w:tbl>
    <w:p w:rsidR="0094491A" w:rsidRDefault="0094491A" w:rsidP="00BF3518">
      <w:pPr>
        <w:rPr>
          <w:lang w:eastAsia="ja-JP"/>
        </w:rPr>
      </w:pPr>
    </w:p>
    <w:p w:rsidR="0094491A" w:rsidRDefault="0094491A" w:rsidP="00BF3518">
      <w:pPr>
        <w:rPr>
          <w:lang w:eastAsia="ja-JP"/>
        </w:rPr>
      </w:pPr>
    </w:p>
    <w:p w:rsidR="0094491A" w:rsidRPr="00BF3518" w:rsidRDefault="0094491A" w:rsidP="00BF3518">
      <w:pPr>
        <w:rPr>
          <w:lang w:eastAsia="ja-JP"/>
        </w:rPr>
        <w:sectPr w:rsidR="0094491A" w:rsidRPr="00BF3518" w:rsidSect="00C473CB">
          <w:headerReference w:type="default" r:id="rId64"/>
          <w:footerReference w:type="default" r:id="rId65"/>
          <w:pgSz w:w="11906" w:h="16838" w:code="9"/>
          <w:pgMar w:top="1134" w:right="1021" w:bottom="1134" w:left="1021" w:header="567" w:footer="284" w:gutter="0"/>
          <w:cols w:space="708"/>
          <w:docGrid w:linePitch="360"/>
        </w:sectPr>
      </w:pPr>
    </w:p>
    <w:p w:rsidR="001074F7" w:rsidRPr="000722B4" w:rsidRDefault="001074F7" w:rsidP="00667003">
      <w:pPr>
        <w:pStyle w:val="ANNEX"/>
      </w:pPr>
      <w:bookmarkStart w:id="94" w:name="_Toc421711759"/>
      <w:bookmarkStart w:id="95" w:name="_Toc373422134"/>
      <w:bookmarkStart w:id="96" w:name="_Toc402172625"/>
      <w:r w:rsidRPr="000722B4">
        <w:lastRenderedPageBreak/>
        <w:t>Annexe B</w:t>
      </w:r>
      <w:r w:rsidR="00876D6B">
        <w:tab/>
      </w:r>
      <w:r w:rsidR="006E1DAD" w:rsidRPr="006E1DAD">
        <w:t>Synthèse des niveaux OTAN</w:t>
      </w:r>
      <w:r w:rsidRPr="000722B4">
        <w:t xml:space="preserve">  </w:t>
      </w:r>
      <w:r w:rsidR="006E1DAD">
        <w:t>d’emballage</w:t>
      </w:r>
      <w:bookmarkEnd w:id="94"/>
      <w:r w:rsidRPr="000722B4">
        <w:t xml:space="preserve">    </w:t>
      </w:r>
    </w:p>
    <w:p w:rsidR="006E1DAD" w:rsidRDefault="006E1DAD" w:rsidP="001074F7">
      <w:pPr>
        <w:jc w:val="center"/>
        <w:rPr>
          <w:rFonts w:ascii="Times New Roman" w:hAnsi="Times New Roman"/>
          <w:b/>
          <w:bCs/>
          <w:sz w:val="22"/>
          <w:szCs w:val="22"/>
          <w:lang w:eastAsia="ja-JP"/>
        </w:rPr>
      </w:pPr>
    </w:p>
    <w:p w:rsidR="001074F7" w:rsidRPr="006E1DAD" w:rsidRDefault="001074F7" w:rsidP="001074F7">
      <w:pPr>
        <w:jc w:val="center"/>
        <w:rPr>
          <w:rFonts w:ascii="Times New Roman" w:hAnsi="Times New Roman"/>
          <w:bCs/>
          <w:sz w:val="22"/>
          <w:szCs w:val="22"/>
          <w:lang w:eastAsia="ja-JP"/>
        </w:rPr>
      </w:pPr>
      <w:r w:rsidRPr="006E1DAD">
        <w:rPr>
          <w:rFonts w:ascii="Times New Roman" w:hAnsi="Times New Roman"/>
          <w:bCs/>
          <w:sz w:val="22"/>
          <w:szCs w:val="22"/>
          <w:lang w:eastAsia="ja-JP"/>
        </w:rPr>
        <w:t xml:space="preserve">Tableau B1 </w:t>
      </w:r>
    </w:p>
    <w:p w:rsidR="001074F7" w:rsidRDefault="001074F7" w:rsidP="001074F7"/>
    <w:tbl>
      <w:tblPr>
        <w:tblpPr w:leftFromText="141" w:rightFromText="141" w:vertAnchor="page" w:horzAnchor="margin" w:tblpY="2544"/>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8"/>
        <w:gridCol w:w="932"/>
        <w:gridCol w:w="1554"/>
        <w:gridCol w:w="2175"/>
        <w:gridCol w:w="1274"/>
        <w:gridCol w:w="1368"/>
        <w:gridCol w:w="1325"/>
      </w:tblGrid>
      <w:tr w:rsidR="00C84709" w:rsidRPr="00C84709" w:rsidTr="00801447">
        <w:trPr>
          <w:trHeight w:val="1296"/>
        </w:trPr>
        <w:tc>
          <w:tcPr>
            <w:tcW w:w="1828" w:type="dxa"/>
            <w:shd w:val="clear" w:color="auto" w:fill="auto"/>
            <w:vAlign w:val="center"/>
          </w:tcPr>
          <w:p w:rsidR="001074F7" w:rsidRPr="00532098" w:rsidRDefault="001074F7" w:rsidP="00BB037B">
            <w:pPr>
              <w:pStyle w:val="ParagrapheModle"/>
              <w:spacing w:beforeLines="60" w:before="144" w:afterLines="60" w:after="144"/>
              <w:jc w:val="center"/>
              <w:rPr>
                <w:rFonts w:ascii="Times New Roman" w:hAnsi="Times New Roman"/>
                <w:b/>
                <w:sz w:val="16"/>
                <w:szCs w:val="16"/>
              </w:rPr>
            </w:pPr>
            <w:r w:rsidRPr="00532098">
              <w:rPr>
                <w:rFonts w:ascii="Times New Roman" w:hAnsi="Times New Roman"/>
                <w:b/>
                <w:sz w:val="16"/>
                <w:szCs w:val="16"/>
              </w:rPr>
              <w:t>Conditions environnementales</w:t>
            </w:r>
          </w:p>
        </w:tc>
        <w:tc>
          <w:tcPr>
            <w:tcW w:w="932" w:type="dxa"/>
            <w:shd w:val="clear" w:color="auto" w:fill="auto"/>
            <w:vAlign w:val="center"/>
          </w:tcPr>
          <w:p w:rsidR="001074F7" w:rsidRPr="00532098" w:rsidRDefault="001074F7" w:rsidP="00BB037B">
            <w:pPr>
              <w:pStyle w:val="ParagrapheModle"/>
              <w:spacing w:beforeLines="60" w:before="144" w:afterLines="60" w:after="144"/>
              <w:jc w:val="center"/>
              <w:rPr>
                <w:rFonts w:ascii="Times New Roman" w:hAnsi="Times New Roman"/>
                <w:b/>
                <w:sz w:val="16"/>
                <w:szCs w:val="16"/>
              </w:rPr>
            </w:pPr>
            <w:r w:rsidRPr="00532098">
              <w:rPr>
                <w:rFonts w:ascii="Times New Roman" w:hAnsi="Times New Roman"/>
                <w:b/>
                <w:sz w:val="16"/>
                <w:szCs w:val="16"/>
              </w:rPr>
              <w:t>Niveau OTAN</w:t>
            </w:r>
          </w:p>
        </w:tc>
        <w:tc>
          <w:tcPr>
            <w:tcW w:w="1554" w:type="dxa"/>
            <w:shd w:val="clear" w:color="auto" w:fill="auto"/>
            <w:vAlign w:val="center"/>
          </w:tcPr>
          <w:p w:rsidR="001074F7" w:rsidRPr="00532098" w:rsidRDefault="001074F7" w:rsidP="00BB037B">
            <w:pPr>
              <w:pStyle w:val="ParagrapheModle"/>
              <w:spacing w:beforeLines="60" w:before="144" w:afterLines="60" w:after="144"/>
              <w:jc w:val="center"/>
              <w:rPr>
                <w:rFonts w:ascii="Times New Roman" w:hAnsi="Times New Roman"/>
                <w:b/>
                <w:sz w:val="16"/>
                <w:szCs w:val="16"/>
              </w:rPr>
            </w:pPr>
            <w:r w:rsidRPr="00532098">
              <w:rPr>
                <w:rFonts w:ascii="Times New Roman" w:hAnsi="Times New Roman"/>
                <w:b/>
                <w:sz w:val="16"/>
                <w:szCs w:val="16"/>
              </w:rPr>
              <w:t>Codes AECTP-230</w:t>
            </w:r>
          </w:p>
        </w:tc>
        <w:tc>
          <w:tcPr>
            <w:tcW w:w="2175" w:type="dxa"/>
            <w:shd w:val="clear" w:color="auto" w:fill="auto"/>
            <w:vAlign w:val="center"/>
          </w:tcPr>
          <w:p w:rsidR="001074F7" w:rsidRPr="00532098" w:rsidRDefault="001074F7" w:rsidP="00532098">
            <w:pPr>
              <w:pStyle w:val="ParagrapheModle"/>
              <w:spacing w:beforeLines="60" w:before="144" w:afterLines="60" w:after="144"/>
              <w:rPr>
                <w:rFonts w:ascii="Times New Roman" w:hAnsi="Times New Roman"/>
                <w:b/>
                <w:sz w:val="16"/>
                <w:szCs w:val="16"/>
              </w:rPr>
            </w:pPr>
            <w:r w:rsidRPr="00532098">
              <w:rPr>
                <w:rFonts w:ascii="Times New Roman" w:hAnsi="Times New Roman"/>
                <w:b/>
                <w:sz w:val="16"/>
                <w:szCs w:val="16"/>
              </w:rPr>
              <w:t>Stockage : critères les plus sévères</w:t>
            </w:r>
            <w:r w:rsidRPr="00532098">
              <w:rPr>
                <w:rFonts w:ascii="Times New Roman" w:hAnsi="Times New Roman"/>
                <w:sz w:val="16"/>
                <w:szCs w:val="16"/>
              </w:rPr>
              <w:t xml:space="preserve"> </w:t>
            </w:r>
            <w:r w:rsidRPr="00532098">
              <w:rPr>
                <w:rFonts w:ascii="Times New Roman" w:hAnsi="Times New Roman"/>
                <w:b/>
                <w:sz w:val="16"/>
                <w:szCs w:val="16"/>
              </w:rPr>
              <w:t>d’exposition aux conditions environnement</w:t>
            </w:r>
          </w:p>
        </w:tc>
        <w:tc>
          <w:tcPr>
            <w:tcW w:w="1274" w:type="dxa"/>
            <w:shd w:val="clear" w:color="auto" w:fill="auto"/>
            <w:vAlign w:val="center"/>
          </w:tcPr>
          <w:p w:rsidR="00532098" w:rsidRDefault="001074F7" w:rsidP="00BB037B">
            <w:pPr>
              <w:pStyle w:val="ParagrapheModle"/>
              <w:spacing w:beforeLines="60" w:before="144" w:afterLines="60" w:after="144"/>
              <w:jc w:val="center"/>
              <w:rPr>
                <w:rFonts w:ascii="Times New Roman" w:hAnsi="Times New Roman"/>
                <w:b/>
                <w:sz w:val="16"/>
                <w:szCs w:val="16"/>
              </w:rPr>
            </w:pPr>
            <w:r w:rsidRPr="00532098">
              <w:rPr>
                <w:rFonts w:ascii="Times New Roman" w:hAnsi="Times New Roman"/>
                <w:b/>
                <w:sz w:val="16"/>
                <w:szCs w:val="16"/>
              </w:rPr>
              <w:t>Manutention/</w:t>
            </w:r>
          </w:p>
          <w:p w:rsidR="001074F7" w:rsidRPr="00532098" w:rsidRDefault="001074F7" w:rsidP="00BB037B">
            <w:pPr>
              <w:pStyle w:val="ParagrapheModle"/>
              <w:spacing w:beforeLines="60" w:before="144" w:afterLines="60" w:after="144"/>
              <w:jc w:val="center"/>
              <w:rPr>
                <w:rFonts w:ascii="Times New Roman" w:hAnsi="Times New Roman"/>
                <w:b/>
                <w:sz w:val="16"/>
                <w:szCs w:val="16"/>
              </w:rPr>
            </w:pPr>
            <w:r w:rsidRPr="00532098">
              <w:rPr>
                <w:rFonts w:ascii="Times New Roman" w:hAnsi="Times New Roman"/>
                <w:b/>
                <w:sz w:val="16"/>
                <w:szCs w:val="16"/>
              </w:rPr>
              <w:t>Transport -</w:t>
            </w:r>
          </w:p>
          <w:p w:rsidR="001074F7" w:rsidRPr="00532098" w:rsidRDefault="001074F7" w:rsidP="00BB037B">
            <w:pPr>
              <w:pStyle w:val="ParagrapheModle"/>
              <w:spacing w:beforeLines="60" w:before="144" w:afterLines="60" w:after="144"/>
              <w:jc w:val="center"/>
              <w:rPr>
                <w:rFonts w:ascii="Times New Roman" w:hAnsi="Times New Roman"/>
                <w:b/>
                <w:sz w:val="16"/>
                <w:szCs w:val="16"/>
              </w:rPr>
            </w:pPr>
            <w:r w:rsidRPr="00532098">
              <w:rPr>
                <w:rFonts w:ascii="Times New Roman" w:hAnsi="Times New Roman"/>
                <w:b/>
                <w:sz w:val="16"/>
                <w:szCs w:val="16"/>
              </w:rPr>
              <w:t>Critères les plus sévères</w:t>
            </w:r>
          </w:p>
        </w:tc>
        <w:tc>
          <w:tcPr>
            <w:tcW w:w="1368" w:type="dxa"/>
            <w:shd w:val="clear" w:color="auto" w:fill="auto"/>
            <w:vAlign w:val="center"/>
          </w:tcPr>
          <w:p w:rsidR="001074F7" w:rsidRPr="00532098" w:rsidRDefault="001074F7" w:rsidP="00BB037B">
            <w:pPr>
              <w:pStyle w:val="ParagrapheModle"/>
              <w:spacing w:beforeLines="60" w:before="144" w:afterLines="60" w:after="144"/>
              <w:jc w:val="center"/>
              <w:rPr>
                <w:rFonts w:ascii="Times New Roman" w:hAnsi="Times New Roman"/>
                <w:b/>
                <w:sz w:val="16"/>
                <w:szCs w:val="16"/>
              </w:rPr>
            </w:pPr>
            <w:r w:rsidRPr="00532098">
              <w:rPr>
                <w:rFonts w:ascii="Times New Roman" w:hAnsi="Times New Roman"/>
                <w:b/>
                <w:sz w:val="16"/>
                <w:szCs w:val="16"/>
              </w:rPr>
              <w:t>Températures</w:t>
            </w:r>
          </w:p>
          <w:p w:rsidR="001074F7" w:rsidRPr="00532098" w:rsidRDefault="001074F7" w:rsidP="00BB037B">
            <w:pPr>
              <w:pStyle w:val="ParagrapheModle"/>
              <w:spacing w:beforeLines="60" w:before="144" w:afterLines="60" w:after="144"/>
              <w:jc w:val="center"/>
              <w:rPr>
                <w:rFonts w:ascii="Times New Roman" w:hAnsi="Times New Roman"/>
                <w:b/>
                <w:sz w:val="16"/>
                <w:szCs w:val="16"/>
              </w:rPr>
            </w:pPr>
          </w:p>
        </w:tc>
        <w:tc>
          <w:tcPr>
            <w:tcW w:w="1325" w:type="dxa"/>
            <w:shd w:val="clear" w:color="auto" w:fill="auto"/>
            <w:vAlign w:val="center"/>
          </w:tcPr>
          <w:p w:rsidR="001074F7" w:rsidRPr="00532098" w:rsidRDefault="001074F7" w:rsidP="00532098">
            <w:pPr>
              <w:pStyle w:val="ParagrapheModle"/>
              <w:spacing w:beforeLines="60" w:before="144" w:afterLines="60" w:after="144"/>
              <w:jc w:val="center"/>
              <w:rPr>
                <w:rFonts w:ascii="Times New Roman" w:hAnsi="Times New Roman"/>
                <w:b/>
                <w:sz w:val="16"/>
                <w:szCs w:val="16"/>
              </w:rPr>
            </w:pPr>
            <w:r w:rsidRPr="00532098">
              <w:rPr>
                <w:rFonts w:ascii="Times New Roman" w:hAnsi="Times New Roman"/>
                <w:b/>
                <w:sz w:val="16"/>
                <w:szCs w:val="16"/>
              </w:rPr>
              <w:t>H</w:t>
            </w:r>
            <w:r w:rsidR="00532098">
              <w:rPr>
                <w:rFonts w:ascii="Times New Roman" w:hAnsi="Times New Roman"/>
                <w:b/>
                <w:sz w:val="16"/>
                <w:szCs w:val="16"/>
              </w:rPr>
              <w:t>umidité</w:t>
            </w:r>
            <w:r w:rsidR="006E60A2">
              <w:rPr>
                <w:rStyle w:val="Appelnotedebasdep"/>
                <w:rFonts w:ascii="Times New Roman" w:hAnsi="Times New Roman"/>
                <w:b/>
                <w:sz w:val="16"/>
                <w:szCs w:val="16"/>
              </w:rPr>
              <w:footnoteReference w:id="14"/>
            </w:r>
            <w:r w:rsidR="00532098">
              <w:rPr>
                <w:rFonts w:ascii="Times New Roman" w:hAnsi="Times New Roman"/>
                <w:b/>
                <w:sz w:val="16"/>
                <w:szCs w:val="16"/>
              </w:rPr>
              <w:t xml:space="preserve"> relative</w:t>
            </w:r>
          </w:p>
        </w:tc>
      </w:tr>
      <w:tr w:rsidR="00D03A9D" w:rsidRPr="00C84709" w:rsidTr="00D03A9D">
        <w:trPr>
          <w:trHeight w:val="920"/>
        </w:trPr>
        <w:tc>
          <w:tcPr>
            <w:tcW w:w="1828" w:type="dxa"/>
            <w:vMerge w:val="restart"/>
            <w:shd w:val="clear" w:color="auto" w:fill="auto"/>
            <w:vAlign w:val="center"/>
          </w:tcPr>
          <w:p w:rsidR="00D03A9D" w:rsidRPr="00532098" w:rsidRDefault="00D03A9D" w:rsidP="001F775A">
            <w:pPr>
              <w:pStyle w:val="ParagrapheModle"/>
              <w:rPr>
                <w:rFonts w:ascii="Times New Roman" w:hAnsi="Times New Roman"/>
                <w:sz w:val="16"/>
                <w:szCs w:val="16"/>
              </w:rPr>
            </w:pPr>
            <w:r w:rsidRPr="00532098">
              <w:rPr>
                <w:rFonts w:ascii="Times New Roman" w:hAnsi="Times New Roman"/>
                <w:sz w:val="16"/>
                <w:szCs w:val="16"/>
              </w:rPr>
              <w:t>Conditions climatiques et mécaniques extrêmement sévères</w:t>
            </w:r>
          </w:p>
        </w:tc>
        <w:tc>
          <w:tcPr>
            <w:tcW w:w="932" w:type="dxa"/>
            <w:vMerge w:val="restart"/>
            <w:shd w:val="clear" w:color="auto" w:fill="auto"/>
            <w:vAlign w:val="center"/>
          </w:tcPr>
          <w:p w:rsidR="00D03A9D" w:rsidRPr="00532098" w:rsidRDefault="00D03A9D" w:rsidP="00BB037B">
            <w:pPr>
              <w:pStyle w:val="ParagrapheModle"/>
              <w:jc w:val="center"/>
              <w:rPr>
                <w:rFonts w:ascii="Times New Roman" w:hAnsi="Times New Roman"/>
                <w:b/>
                <w:sz w:val="16"/>
                <w:szCs w:val="16"/>
              </w:rPr>
            </w:pPr>
            <w:r w:rsidRPr="00532098">
              <w:rPr>
                <w:rFonts w:ascii="Times New Roman" w:hAnsi="Times New Roman"/>
                <w:b/>
                <w:sz w:val="16"/>
                <w:szCs w:val="16"/>
              </w:rPr>
              <w:t>1</w:t>
            </w:r>
          </w:p>
        </w:tc>
        <w:tc>
          <w:tcPr>
            <w:tcW w:w="1554" w:type="dxa"/>
            <w:shd w:val="clear" w:color="auto" w:fill="auto"/>
            <w:vAlign w:val="center"/>
          </w:tcPr>
          <w:p w:rsidR="00D03A9D" w:rsidRPr="00532098" w:rsidRDefault="00D03A9D" w:rsidP="00BB037B">
            <w:pPr>
              <w:pStyle w:val="ParagrapheModle"/>
              <w:spacing w:before="60" w:after="60"/>
              <w:jc w:val="left"/>
              <w:rPr>
                <w:rFonts w:ascii="Times New Roman" w:hAnsi="Times New Roman"/>
                <w:sz w:val="16"/>
                <w:szCs w:val="16"/>
                <w:lang w:val="en-US"/>
              </w:rPr>
            </w:pPr>
            <w:r w:rsidRPr="00532098">
              <w:rPr>
                <w:rFonts w:ascii="Times New Roman" w:hAnsi="Times New Roman"/>
                <w:sz w:val="16"/>
                <w:szCs w:val="16"/>
                <w:lang w:val="en-US"/>
              </w:rPr>
              <w:t xml:space="preserve">A1, A2 A3, </w:t>
            </w:r>
          </w:p>
          <w:p w:rsidR="00D03A9D" w:rsidRPr="00532098" w:rsidRDefault="00D03A9D" w:rsidP="00D03A9D">
            <w:pPr>
              <w:pStyle w:val="ParagrapheModle"/>
              <w:spacing w:before="60" w:after="60"/>
              <w:jc w:val="left"/>
              <w:rPr>
                <w:rFonts w:ascii="Times New Roman" w:hAnsi="Times New Roman"/>
                <w:sz w:val="16"/>
                <w:szCs w:val="16"/>
                <w:lang w:val="en-US"/>
              </w:rPr>
            </w:pPr>
            <w:r w:rsidRPr="00532098">
              <w:rPr>
                <w:rFonts w:ascii="Times New Roman" w:hAnsi="Times New Roman"/>
                <w:sz w:val="16"/>
                <w:szCs w:val="16"/>
                <w:lang w:val="en-US"/>
              </w:rPr>
              <w:t xml:space="preserve">B1, B2, B3, M1, M2 </w:t>
            </w:r>
          </w:p>
        </w:tc>
        <w:tc>
          <w:tcPr>
            <w:tcW w:w="2175" w:type="dxa"/>
            <w:vMerge w:val="restart"/>
            <w:shd w:val="clear" w:color="auto" w:fill="auto"/>
            <w:vAlign w:val="center"/>
          </w:tcPr>
          <w:p w:rsidR="00D03A9D" w:rsidRPr="00532098" w:rsidRDefault="00D03A9D" w:rsidP="00BB037B">
            <w:pPr>
              <w:pStyle w:val="ParagrapheModle"/>
              <w:spacing w:before="60" w:after="60"/>
              <w:jc w:val="left"/>
              <w:rPr>
                <w:rFonts w:ascii="Times New Roman" w:hAnsi="Times New Roman"/>
                <w:sz w:val="16"/>
                <w:szCs w:val="16"/>
              </w:rPr>
            </w:pPr>
            <w:r w:rsidRPr="00532098">
              <w:rPr>
                <w:rFonts w:ascii="Times New Roman" w:hAnsi="Times New Roman"/>
                <w:sz w:val="16"/>
                <w:szCs w:val="16"/>
              </w:rPr>
              <w:t>Durée : 1 an</w:t>
            </w:r>
          </w:p>
          <w:p w:rsidR="00D03A9D" w:rsidRPr="00532098" w:rsidRDefault="00D03A9D" w:rsidP="00BB037B">
            <w:pPr>
              <w:pStyle w:val="ParagrapheModle"/>
              <w:spacing w:before="60" w:after="60"/>
              <w:jc w:val="left"/>
              <w:rPr>
                <w:rFonts w:ascii="Times New Roman" w:hAnsi="Times New Roman"/>
                <w:sz w:val="16"/>
                <w:szCs w:val="16"/>
              </w:rPr>
            </w:pPr>
            <w:r w:rsidRPr="00532098">
              <w:rPr>
                <w:rFonts w:ascii="Times New Roman" w:hAnsi="Times New Roman"/>
                <w:sz w:val="16"/>
                <w:szCs w:val="16"/>
              </w:rPr>
              <w:t>Lieu : plein air</w:t>
            </w:r>
          </w:p>
          <w:p w:rsidR="00D03A9D" w:rsidRPr="00532098" w:rsidRDefault="00D03A9D" w:rsidP="00BB037B">
            <w:pPr>
              <w:pStyle w:val="ParagrapheModle"/>
              <w:spacing w:before="60" w:after="60"/>
              <w:jc w:val="left"/>
              <w:rPr>
                <w:rFonts w:ascii="Times New Roman" w:hAnsi="Times New Roman"/>
                <w:sz w:val="16"/>
                <w:szCs w:val="16"/>
              </w:rPr>
            </w:pPr>
          </w:p>
        </w:tc>
        <w:tc>
          <w:tcPr>
            <w:tcW w:w="1274" w:type="dxa"/>
            <w:vMerge w:val="restart"/>
            <w:shd w:val="clear" w:color="auto" w:fill="auto"/>
            <w:vAlign w:val="center"/>
          </w:tcPr>
          <w:p w:rsidR="00D03A9D" w:rsidRPr="00532098" w:rsidRDefault="00D03A9D" w:rsidP="001F775A">
            <w:pPr>
              <w:pStyle w:val="ParagrapheModle"/>
              <w:spacing w:before="60" w:after="60"/>
              <w:ind w:right="67"/>
              <w:rPr>
                <w:rFonts w:ascii="Times New Roman" w:hAnsi="Times New Roman"/>
                <w:sz w:val="16"/>
                <w:szCs w:val="16"/>
              </w:rPr>
            </w:pPr>
            <w:r w:rsidRPr="00532098">
              <w:rPr>
                <w:rFonts w:ascii="Times New Roman" w:hAnsi="Times New Roman"/>
                <w:sz w:val="16"/>
                <w:szCs w:val="16"/>
              </w:rPr>
              <w:t>Opérations extérieures</w:t>
            </w:r>
          </w:p>
        </w:tc>
        <w:tc>
          <w:tcPr>
            <w:tcW w:w="1368" w:type="dxa"/>
            <w:shd w:val="clear" w:color="auto" w:fill="auto"/>
            <w:vAlign w:val="center"/>
          </w:tcPr>
          <w:p w:rsidR="00D03A9D" w:rsidRPr="00532098" w:rsidRDefault="00D03A9D" w:rsidP="00BB037B">
            <w:pPr>
              <w:pStyle w:val="NormalWeb"/>
              <w:spacing w:after="0"/>
              <w:jc w:val="left"/>
              <w:rPr>
                <w:rFonts w:ascii="Times New Roman" w:hAnsi="Times New Roman"/>
                <w:sz w:val="16"/>
                <w:szCs w:val="16"/>
              </w:rPr>
            </w:pPr>
          </w:p>
          <w:p w:rsidR="00D03A9D" w:rsidRPr="00532098" w:rsidRDefault="00D03A9D" w:rsidP="00BB037B">
            <w:pPr>
              <w:pStyle w:val="NormalWeb"/>
              <w:spacing w:after="0"/>
              <w:jc w:val="left"/>
              <w:rPr>
                <w:rFonts w:ascii="Times New Roman" w:hAnsi="Times New Roman"/>
                <w:sz w:val="16"/>
                <w:szCs w:val="16"/>
              </w:rPr>
            </w:pPr>
            <w:r w:rsidRPr="00532098">
              <w:rPr>
                <w:rFonts w:ascii="Times New Roman" w:hAnsi="Times New Roman"/>
                <w:sz w:val="16"/>
                <w:szCs w:val="16"/>
              </w:rPr>
              <w:t>+71°C à  + 32°C</w:t>
            </w:r>
          </w:p>
          <w:p w:rsidR="00D03A9D" w:rsidRPr="00532098" w:rsidRDefault="00D03A9D" w:rsidP="00BB037B">
            <w:pPr>
              <w:pStyle w:val="ParagrapheModle"/>
              <w:spacing w:before="60" w:after="60"/>
              <w:jc w:val="left"/>
              <w:rPr>
                <w:rFonts w:ascii="Times New Roman" w:hAnsi="Times New Roman"/>
                <w:sz w:val="16"/>
                <w:szCs w:val="16"/>
              </w:rPr>
            </w:pPr>
          </w:p>
        </w:tc>
        <w:tc>
          <w:tcPr>
            <w:tcW w:w="1325" w:type="dxa"/>
            <w:shd w:val="clear" w:color="auto" w:fill="auto"/>
            <w:vAlign w:val="center"/>
          </w:tcPr>
          <w:p w:rsidR="00D03A9D" w:rsidRDefault="00D03A9D" w:rsidP="00BB037B">
            <w:pPr>
              <w:pStyle w:val="ParagrapheModle"/>
              <w:spacing w:before="60" w:after="60"/>
              <w:jc w:val="left"/>
              <w:rPr>
                <w:rFonts w:ascii="Times New Roman" w:hAnsi="Times New Roman"/>
                <w:sz w:val="16"/>
                <w:szCs w:val="16"/>
              </w:rPr>
            </w:pPr>
          </w:p>
          <w:p w:rsidR="00D03A9D" w:rsidRDefault="00D03A9D" w:rsidP="00BB037B">
            <w:pPr>
              <w:pStyle w:val="ParagrapheModle"/>
              <w:spacing w:before="60" w:after="60"/>
              <w:jc w:val="left"/>
              <w:rPr>
                <w:rFonts w:ascii="Times New Roman" w:hAnsi="Times New Roman"/>
                <w:sz w:val="16"/>
                <w:szCs w:val="16"/>
              </w:rPr>
            </w:pPr>
          </w:p>
          <w:p w:rsidR="00D03A9D" w:rsidRPr="00532098" w:rsidRDefault="00D03A9D" w:rsidP="00BB037B">
            <w:pPr>
              <w:pStyle w:val="ParagrapheModle"/>
              <w:spacing w:before="60" w:after="60"/>
              <w:jc w:val="left"/>
              <w:rPr>
                <w:rFonts w:ascii="Times New Roman" w:hAnsi="Times New Roman"/>
                <w:sz w:val="16"/>
                <w:szCs w:val="16"/>
              </w:rPr>
            </w:pPr>
            <w:r w:rsidRPr="00532098">
              <w:rPr>
                <w:rFonts w:ascii="Times New Roman" w:hAnsi="Times New Roman"/>
                <w:sz w:val="16"/>
                <w:szCs w:val="16"/>
              </w:rPr>
              <w:t>3% à 88%</w:t>
            </w:r>
          </w:p>
          <w:p w:rsidR="00D03A9D" w:rsidRPr="00532098" w:rsidRDefault="00D03A9D" w:rsidP="00BB037B">
            <w:pPr>
              <w:pStyle w:val="ParagrapheModle"/>
              <w:spacing w:before="60" w:after="60"/>
              <w:jc w:val="left"/>
              <w:rPr>
                <w:rFonts w:ascii="Times New Roman" w:hAnsi="Times New Roman"/>
                <w:sz w:val="16"/>
                <w:szCs w:val="16"/>
              </w:rPr>
            </w:pPr>
          </w:p>
          <w:p w:rsidR="00D03A9D" w:rsidRPr="00532098" w:rsidRDefault="00D03A9D" w:rsidP="00BB037B">
            <w:pPr>
              <w:pStyle w:val="ParagrapheModle"/>
              <w:spacing w:before="60" w:after="60"/>
              <w:jc w:val="left"/>
              <w:rPr>
                <w:rFonts w:ascii="Times New Roman" w:hAnsi="Times New Roman"/>
                <w:sz w:val="16"/>
                <w:szCs w:val="16"/>
              </w:rPr>
            </w:pPr>
          </w:p>
        </w:tc>
      </w:tr>
      <w:tr w:rsidR="00D03A9D" w:rsidRPr="00C84709" w:rsidTr="00D03A9D">
        <w:trPr>
          <w:trHeight w:val="641"/>
        </w:trPr>
        <w:tc>
          <w:tcPr>
            <w:tcW w:w="1828" w:type="dxa"/>
            <w:vMerge/>
            <w:shd w:val="clear" w:color="auto" w:fill="auto"/>
            <w:vAlign w:val="center"/>
          </w:tcPr>
          <w:p w:rsidR="00D03A9D" w:rsidRPr="00532098" w:rsidRDefault="00D03A9D" w:rsidP="001F775A">
            <w:pPr>
              <w:pStyle w:val="ParagrapheModle"/>
              <w:rPr>
                <w:rFonts w:ascii="Times New Roman" w:hAnsi="Times New Roman"/>
                <w:sz w:val="16"/>
                <w:szCs w:val="16"/>
              </w:rPr>
            </w:pPr>
          </w:p>
        </w:tc>
        <w:tc>
          <w:tcPr>
            <w:tcW w:w="932" w:type="dxa"/>
            <w:vMerge/>
            <w:shd w:val="clear" w:color="auto" w:fill="auto"/>
            <w:vAlign w:val="center"/>
          </w:tcPr>
          <w:p w:rsidR="00D03A9D" w:rsidRPr="00532098" w:rsidRDefault="00D03A9D" w:rsidP="00BB037B">
            <w:pPr>
              <w:pStyle w:val="ParagrapheModle"/>
              <w:jc w:val="center"/>
              <w:rPr>
                <w:rFonts w:ascii="Times New Roman" w:hAnsi="Times New Roman"/>
                <w:b/>
                <w:sz w:val="16"/>
                <w:szCs w:val="16"/>
              </w:rPr>
            </w:pPr>
          </w:p>
        </w:tc>
        <w:tc>
          <w:tcPr>
            <w:tcW w:w="1554" w:type="dxa"/>
            <w:shd w:val="clear" w:color="auto" w:fill="auto"/>
            <w:vAlign w:val="center"/>
          </w:tcPr>
          <w:p w:rsidR="00D03A9D" w:rsidRPr="00532098" w:rsidRDefault="00D03A9D" w:rsidP="00BB037B">
            <w:pPr>
              <w:pStyle w:val="ParagrapheModle"/>
              <w:spacing w:before="60" w:after="60"/>
              <w:jc w:val="left"/>
              <w:rPr>
                <w:rFonts w:ascii="Times New Roman" w:hAnsi="Times New Roman"/>
                <w:sz w:val="16"/>
                <w:szCs w:val="16"/>
                <w:lang w:val="en-US"/>
              </w:rPr>
            </w:pPr>
            <w:r w:rsidRPr="00532098">
              <w:rPr>
                <w:rFonts w:ascii="Times New Roman" w:hAnsi="Times New Roman"/>
                <w:sz w:val="16"/>
                <w:szCs w:val="16"/>
                <w:lang w:val="en-US"/>
              </w:rPr>
              <w:t>C0, C1, C2, C3, M3</w:t>
            </w:r>
          </w:p>
        </w:tc>
        <w:tc>
          <w:tcPr>
            <w:tcW w:w="2175" w:type="dxa"/>
            <w:vMerge/>
            <w:shd w:val="clear" w:color="auto" w:fill="auto"/>
            <w:vAlign w:val="center"/>
          </w:tcPr>
          <w:p w:rsidR="00D03A9D" w:rsidRPr="00532098" w:rsidRDefault="00D03A9D" w:rsidP="00BB037B">
            <w:pPr>
              <w:pStyle w:val="ParagrapheModle"/>
              <w:spacing w:before="60" w:after="60"/>
              <w:jc w:val="left"/>
              <w:rPr>
                <w:rFonts w:ascii="Times New Roman" w:hAnsi="Times New Roman"/>
                <w:sz w:val="16"/>
                <w:szCs w:val="16"/>
              </w:rPr>
            </w:pPr>
          </w:p>
        </w:tc>
        <w:tc>
          <w:tcPr>
            <w:tcW w:w="1274" w:type="dxa"/>
            <w:vMerge/>
            <w:shd w:val="clear" w:color="auto" w:fill="auto"/>
            <w:vAlign w:val="center"/>
          </w:tcPr>
          <w:p w:rsidR="00D03A9D" w:rsidRPr="00532098" w:rsidRDefault="00D03A9D" w:rsidP="001F775A">
            <w:pPr>
              <w:pStyle w:val="ParagrapheModle"/>
              <w:spacing w:before="60" w:after="60"/>
              <w:ind w:right="67"/>
              <w:rPr>
                <w:rFonts w:ascii="Times New Roman" w:hAnsi="Times New Roman"/>
                <w:sz w:val="16"/>
                <w:szCs w:val="16"/>
              </w:rPr>
            </w:pPr>
          </w:p>
        </w:tc>
        <w:tc>
          <w:tcPr>
            <w:tcW w:w="1368" w:type="dxa"/>
            <w:shd w:val="clear" w:color="auto" w:fill="auto"/>
            <w:vAlign w:val="center"/>
          </w:tcPr>
          <w:p w:rsidR="00D03A9D" w:rsidRPr="00532098" w:rsidRDefault="00D03A9D" w:rsidP="00D03A9D">
            <w:pPr>
              <w:pStyle w:val="NormalWeb"/>
              <w:spacing w:after="0"/>
              <w:jc w:val="left"/>
              <w:rPr>
                <w:rFonts w:ascii="Times New Roman" w:hAnsi="Times New Roman"/>
                <w:sz w:val="16"/>
                <w:szCs w:val="16"/>
              </w:rPr>
            </w:pPr>
            <w:r w:rsidRPr="00532098">
              <w:rPr>
                <w:rFonts w:ascii="Times New Roman" w:hAnsi="Times New Roman"/>
                <w:sz w:val="16"/>
                <w:szCs w:val="16"/>
              </w:rPr>
              <w:t>-</w:t>
            </w:r>
            <w:r>
              <w:rPr>
                <w:rFonts w:ascii="Times New Roman" w:hAnsi="Times New Roman"/>
                <w:sz w:val="16"/>
                <w:szCs w:val="16"/>
              </w:rPr>
              <w:t>21</w:t>
            </w:r>
            <w:r w:rsidRPr="00532098">
              <w:rPr>
                <w:rFonts w:ascii="Times New Roman" w:hAnsi="Times New Roman"/>
                <w:sz w:val="16"/>
                <w:szCs w:val="16"/>
              </w:rPr>
              <w:t>°C à -51°C</w:t>
            </w:r>
          </w:p>
          <w:p w:rsidR="00D03A9D" w:rsidRPr="00532098" w:rsidRDefault="00D03A9D" w:rsidP="00BB037B">
            <w:pPr>
              <w:pStyle w:val="NormalWeb"/>
              <w:spacing w:after="0"/>
              <w:jc w:val="left"/>
              <w:rPr>
                <w:rFonts w:ascii="Times New Roman" w:hAnsi="Times New Roman"/>
                <w:sz w:val="16"/>
                <w:szCs w:val="16"/>
              </w:rPr>
            </w:pPr>
          </w:p>
        </w:tc>
        <w:tc>
          <w:tcPr>
            <w:tcW w:w="1325" w:type="dxa"/>
            <w:shd w:val="clear" w:color="auto" w:fill="auto"/>
            <w:vAlign w:val="center"/>
          </w:tcPr>
          <w:p w:rsidR="00D03A9D" w:rsidRPr="00532098" w:rsidRDefault="00D03A9D" w:rsidP="00BB037B">
            <w:pPr>
              <w:pStyle w:val="ParagrapheModle"/>
              <w:spacing w:before="60" w:after="60"/>
              <w:jc w:val="left"/>
              <w:rPr>
                <w:rFonts w:ascii="Times New Roman" w:hAnsi="Times New Roman"/>
                <w:sz w:val="16"/>
                <w:szCs w:val="16"/>
              </w:rPr>
            </w:pPr>
            <w:r w:rsidRPr="00532098">
              <w:rPr>
                <w:rFonts w:ascii="Times New Roman" w:hAnsi="Times New Roman"/>
                <w:sz w:val="16"/>
                <w:szCs w:val="16"/>
              </w:rPr>
              <w:t>Tendance à saturation</w:t>
            </w:r>
          </w:p>
        </w:tc>
      </w:tr>
      <w:tr w:rsidR="00C84709" w:rsidRPr="00C84709" w:rsidTr="00801447">
        <w:trPr>
          <w:trHeight w:val="695"/>
        </w:trPr>
        <w:tc>
          <w:tcPr>
            <w:tcW w:w="1828" w:type="dxa"/>
            <w:vMerge w:val="restart"/>
            <w:shd w:val="clear" w:color="auto" w:fill="auto"/>
            <w:vAlign w:val="center"/>
          </w:tcPr>
          <w:p w:rsidR="001074F7" w:rsidRPr="00532098" w:rsidRDefault="001074F7" w:rsidP="001F775A">
            <w:pPr>
              <w:pStyle w:val="ParagrapheModle"/>
              <w:rPr>
                <w:rFonts w:ascii="Times New Roman" w:hAnsi="Times New Roman"/>
                <w:sz w:val="16"/>
                <w:szCs w:val="16"/>
              </w:rPr>
            </w:pPr>
            <w:r w:rsidRPr="00532098">
              <w:rPr>
                <w:rFonts w:ascii="Times New Roman" w:hAnsi="Times New Roman"/>
                <w:sz w:val="16"/>
                <w:szCs w:val="16"/>
              </w:rPr>
              <w:t>Conditions climatiques sévères, mécaniques courantes</w:t>
            </w:r>
          </w:p>
        </w:tc>
        <w:tc>
          <w:tcPr>
            <w:tcW w:w="932" w:type="dxa"/>
            <w:vMerge w:val="restart"/>
            <w:shd w:val="clear" w:color="auto" w:fill="auto"/>
            <w:vAlign w:val="center"/>
          </w:tcPr>
          <w:p w:rsidR="001074F7" w:rsidRPr="00532098" w:rsidRDefault="001074F7" w:rsidP="00BB037B">
            <w:pPr>
              <w:pStyle w:val="ParagrapheModle"/>
              <w:jc w:val="center"/>
              <w:rPr>
                <w:rFonts w:ascii="Times New Roman" w:hAnsi="Times New Roman"/>
                <w:b/>
                <w:sz w:val="16"/>
                <w:szCs w:val="16"/>
              </w:rPr>
            </w:pPr>
            <w:r w:rsidRPr="00532098">
              <w:rPr>
                <w:rFonts w:ascii="Times New Roman" w:hAnsi="Times New Roman"/>
                <w:b/>
                <w:sz w:val="16"/>
                <w:szCs w:val="16"/>
              </w:rPr>
              <w:t>2</w:t>
            </w:r>
          </w:p>
        </w:tc>
        <w:tc>
          <w:tcPr>
            <w:tcW w:w="1554" w:type="dxa"/>
            <w:shd w:val="clear" w:color="auto" w:fill="auto"/>
            <w:vAlign w:val="center"/>
          </w:tcPr>
          <w:p w:rsidR="001074F7" w:rsidRPr="00532098" w:rsidRDefault="001074F7" w:rsidP="00927F7E">
            <w:pPr>
              <w:pStyle w:val="ParagrapheModle"/>
              <w:spacing w:before="60" w:after="60"/>
              <w:jc w:val="left"/>
              <w:rPr>
                <w:rFonts w:ascii="Times New Roman" w:hAnsi="Times New Roman"/>
                <w:sz w:val="16"/>
                <w:szCs w:val="16"/>
              </w:rPr>
            </w:pPr>
            <w:r w:rsidRPr="00532098">
              <w:rPr>
                <w:rFonts w:ascii="Times New Roman" w:hAnsi="Times New Roman"/>
                <w:sz w:val="16"/>
                <w:szCs w:val="16"/>
              </w:rPr>
              <w:t xml:space="preserve">A2, A3, B1, B2, </w:t>
            </w:r>
            <w:r w:rsidR="003F21BE">
              <w:rPr>
                <w:rFonts w:ascii="Times New Roman" w:hAnsi="Times New Roman"/>
                <w:sz w:val="16"/>
                <w:szCs w:val="16"/>
              </w:rPr>
              <w:t>B3</w:t>
            </w:r>
            <w:r w:rsidR="00927F7E">
              <w:rPr>
                <w:rFonts w:ascii="Times New Roman" w:hAnsi="Times New Roman"/>
                <w:sz w:val="16"/>
                <w:szCs w:val="16"/>
              </w:rPr>
              <w:t>,</w:t>
            </w:r>
            <w:r w:rsidRPr="00532098">
              <w:rPr>
                <w:rFonts w:ascii="Times New Roman" w:hAnsi="Times New Roman"/>
                <w:sz w:val="16"/>
                <w:szCs w:val="16"/>
              </w:rPr>
              <w:t xml:space="preserve">  M2</w:t>
            </w:r>
          </w:p>
        </w:tc>
        <w:tc>
          <w:tcPr>
            <w:tcW w:w="2175" w:type="dxa"/>
            <w:vMerge w:val="restart"/>
            <w:shd w:val="clear" w:color="auto" w:fill="auto"/>
            <w:vAlign w:val="center"/>
          </w:tcPr>
          <w:p w:rsidR="001074F7" w:rsidRPr="00532098" w:rsidRDefault="001074F7" w:rsidP="00BB037B">
            <w:pPr>
              <w:pStyle w:val="ParagrapheModle"/>
              <w:spacing w:before="60" w:after="60"/>
              <w:jc w:val="left"/>
              <w:rPr>
                <w:rFonts w:ascii="Times New Roman" w:hAnsi="Times New Roman"/>
                <w:sz w:val="16"/>
                <w:szCs w:val="16"/>
              </w:rPr>
            </w:pPr>
            <w:r w:rsidRPr="00532098">
              <w:rPr>
                <w:rFonts w:ascii="Times New Roman" w:hAnsi="Times New Roman"/>
                <w:sz w:val="16"/>
                <w:szCs w:val="16"/>
              </w:rPr>
              <w:t>Durée : 3 ans</w:t>
            </w:r>
          </w:p>
          <w:p w:rsidR="001074F7" w:rsidRPr="00532098" w:rsidRDefault="001074F7" w:rsidP="00BB037B">
            <w:pPr>
              <w:pStyle w:val="ParagrapheModle"/>
              <w:spacing w:before="60" w:after="60"/>
              <w:jc w:val="left"/>
              <w:rPr>
                <w:rFonts w:ascii="Times New Roman" w:hAnsi="Times New Roman"/>
                <w:sz w:val="16"/>
                <w:szCs w:val="16"/>
              </w:rPr>
            </w:pPr>
            <w:r w:rsidRPr="00532098">
              <w:rPr>
                <w:rFonts w:ascii="Times New Roman" w:hAnsi="Times New Roman"/>
                <w:sz w:val="16"/>
                <w:szCs w:val="16"/>
              </w:rPr>
              <w:t>Lieu : plein air</w:t>
            </w:r>
          </w:p>
          <w:p w:rsidR="001074F7" w:rsidRPr="00532098" w:rsidRDefault="001074F7" w:rsidP="00BB037B">
            <w:pPr>
              <w:pStyle w:val="ParagrapheModle"/>
              <w:spacing w:before="60" w:after="60"/>
              <w:jc w:val="left"/>
              <w:rPr>
                <w:rFonts w:ascii="Times New Roman" w:hAnsi="Times New Roman"/>
                <w:sz w:val="16"/>
                <w:szCs w:val="16"/>
              </w:rPr>
            </w:pPr>
          </w:p>
        </w:tc>
        <w:tc>
          <w:tcPr>
            <w:tcW w:w="1274" w:type="dxa"/>
            <w:vMerge w:val="restart"/>
            <w:shd w:val="clear" w:color="auto" w:fill="auto"/>
            <w:vAlign w:val="center"/>
          </w:tcPr>
          <w:p w:rsidR="001074F7" w:rsidRPr="00532098" w:rsidRDefault="001074F7" w:rsidP="001F775A">
            <w:pPr>
              <w:pStyle w:val="ParagrapheModle"/>
              <w:spacing w:before="60" w:after="60"/>
              <w:rPr>
                <w:rFonts w:ascii="Times New Roman" w:hAnsi="Times New Roman"/>
                <w:sz w:val="16"/>
                <w:szCs w:val="16"/>
              </w:rPr>
            </w:pPr>
            <w:r w:rsidRPr="00532098">
              <w:rPr>
                <w:rFonts w:ascii="Times New Roman" w:hAnsi="Times New Roman"/>
                <w:sz w:val="16"/>
                <w:szCs w:val="16"/>
              </w:rPr>
              <w:br/>
              <w:t>Opérations extérieures</w:t>
            </w:r>
          </w:p>
        </w:tc>
        <w:tc>
          <w:tcPr>
            <w:tcW w:w="1368" w:type="dxa"/>
            <w:shd w:val="clear" w:color="auto" w:fill="auto"/>
            <w:vAlign w:val="center"/>
          </w:tcPr>
          <w:p w:rsidR="001074F7" w:rsidRPr="00532098" w:rsidRDefault="001074F7" w:rsidP="00BB037B">
            <w:pPr>
              <w:pStyle w:val="ParagrapheModle"/>
              <w:spacing w:before="60" w:after="60"/>
              <w:jc w:val="left"/>
              <w:rPr>
                <w:rFonts w:ascii="Times New Roman" w:hAnsi="Times New Roman"/>
                <w:sz w:val="16"/>
                <w:szCs w:val="16"/>
              </w:rPr>
            </w:pPr>
            <w:r w:rsidRPr="00532098">
              <w:rPr>
                <w:rFonts w:ascii="Times New Roman" w:hAnsi="Times New Roman"/>
                <w:sz w:val="16"/>
                <w:szCs w:val="16"/>
              </w:rPr>
              <w:t xml:space="preserve">+63°C  à +32°C </w:t>
            </w:r>
          </w:p>
          <w:p w:rsidR="001074F7" w:rsidRPr="00532098" w:rsidRDefault="001074F7" w:rsidP="00BB037B">
            <w:pPr>
              <w:pStyle w:val="ParagrapheModle"/>
              <w:spacing w:before="60" w:after="60"/>
              <w:jc w:val="left"/>
              <w:rPr>
                <w:rFonts w:ascii="Times New Roman" w:hAnsi="Times New Roman"/>
                <w:sz w:val="16"/>
                <w:szCs w:val="16"/>
              </w:rPr>
            </w:pPr>
          </w:p>
        </w:tc>
        <w:tc>
          <w:tcPr>
            <w:tcW w:w="1325" w:type="dxa"/>
            <w:shd w:val="clear" w:color="auto" w:fill="auto"/>
            <w:vAlign w:val="center"/>
          </w:tcPr>
          <w:p w:rsidR="001074F7" w:rsidRPr="00532098" w:rsidRDefault="001074F7" w:rsidP="00BB037B">
            <w:pPr>
              <w:pStyle w:val="ParagrapheModle"/>
              <w:spacing w:before="60" w:after="60"/>
              <w:jc w:val="left"/>
              <w:rPr>
                <w:rFonts w:ascii="Times New Roman" w:hAnsi="Times New Roman"/>
                <w:sz w:val="16"/>
                <w:szCs w:val="16"/>
              </w:rPr>
            </w:pPr>
            <w:r w:rsidRPr="00532098">
              <w:rPr>
                <w:rFonts w:ascii="Times New Roman" w:hAnsi="Times New Roman"/>
                <w:sz w:val="16"/>
                <w:szCs w:val="16"/>
              </w:rPr>
              <w:t>14% à 88%</w:t>
            </w:r>
          </w:p>
          <w:p w:rsidR="001074F7" w:rsidRPr="00532098" w:rsidRDefault="001074F7" w:rsidP="00BB037B">
            <w:pPr>
              <w:pStyle w:val="ParagrapheModle"/>
              <w:spacing w:before="60" w:after="60"/>
              <w:jc w:val="left"/>
              <w:rPr>
                <w:rFonts w:ascii="Times New Roman" w:hAnsi="Times New Roman"/>
                <w:sz w:val="16"/>
                <w:szCs w:val="16"/>
              </w:rPr>
            </w:pPr>
          </w:p>
        </w:tc>
      </w:tr>
      <w:tr w:rsidR="00C84709" w:rsidRPr="00C84709" w:rsidTr="00801447">
        <w:trPr>
          <w:trHeight w:val="695"/>
        </w:trPr>
        <w:tc>
          <w:tcPr>
            <w:tcW w:w="1828" w:type="dxa"/>
            <w:vMerge/>
            <w:shd w:val="clear" w:color="auto" w:fill="auto"/>
            <w:vAlign w:val="center"/>
          </w:tcPr>
          <w:p w:rsidR="001074F7" w:rsidRPr="00532098" w:rsidRDefault="001074F7" w:rsidP="00BB037B">
            <w:pPr>
              <w:pStyle w:val="ParagrapheModle"/>
              <w:jc w:val="left"/>
              <w:rPr>
                <w:rFonts w:ascii="Times New Roman" w:hAnsi="Times New Roman"/>
                <w:sz w:val="16"/>
                <w:szCs w:val="16"/>
              </w:rPr>
            </w:pPr>
          </w:p>
        </w:tc>
        <w:tc>
          <w:tcPr>
            <w:tcW w:w="932" w:type="dxa"/>
            <w:vMerge/>
            <w:shd w:val="clear" w:color="auto" w:fill="auto"/>
            <w:vAlign w:val="center"/>
          </w:tcPr>
          <w:p w:rsidR="001074F7" w:rsidRPr="00532098" w:rsidRDefault="001074F7" w:rsidP="00BB037B">
            <w:pPr>
              <w:pStyle w:val="ParagrapheModle"/>
              <w:jc w:val="center"/>
              <w:rPr>
                <w:rFonts w:ascii="Times New Roman" w:hAnsi="Times New Roman"/>
                <w:b/>
                <w:sz w:val="16"/>
                <w:szCs w:val="16"/>
              </w:rPr>
            </w:pPr>
          </w:p>
        </w:tc>
        <w:tc>
          <w:tcPr>
            <w:tcW w:w="1554" w:type="dxa"/>
            <w:shd w:val="clear" w:color="auto" w:fill="auto"/>
            <w:vAlign w:val="center"/>
          </w:tcPr>
          <w:p w:rsidR="001074F7" w:rsidRPr="00532098" w:rsidRDefault="001074F7" w:rsidP="00927F7E">
            <w:pPr>
              <w:pStyle w:val="ParagrapheModle"/>
              <w:spacing w:before="60" w:after="60"/>
              <w:jc w:val="left"/>
              <w:rPr>
                <w:rFonts w:ascii="Times New Roman" w:hAnsi="Times New Roman"/>
                <w:sz w:val="16"/>
                <w:szCs w:val="16"/>
              </w:rPr>
            </w:pPr>
            <w:r w:rsidRPr="00532098">
              <w:rPr>
                <w:rFonts w:ascii="Times New Roman" w:hAnsi="Times New Roman"/>
                <w:sz w:val="16"/>
                <w:szCs w:val="16"/>
              </w:rPr>
              <w:t xml:space="preserve">C0, C1, C2 </w:t>
            </w:r>
          </w:p>
        </w:tc>
        <w:tc>
          <w:tcPr>
            <w:tcW w:w="2175" w:type="dxa"/>
            <w:vMerge/>
            <w:shd w:val="clear" w:color="auto" w:fill="auto"/>
            <w:vAlign w:val="center"/>
          </w:tcPr>
          <w:p w:rsidR="001074F7" w:rsidRPr="00532098" w:rsidRDefault="001074F7" w:rsidP="00BB037B">
            <w:pPr>
              <w:pStyle w:val="ParagrapheModle"/>
              <w:spacing w:before="60" w:after="60"/>
              <w:jc w:val="left"/>
              <w:rPr>
                <w:rFonts w:ascii="Times New Roman" w:hAnsi="Times New Roman"/>
                <w:sz w:val="16"/>
                <w:szCs w:val="16"/>
              </w:rPr>
            </w:pPr>
          </w:p>
        </w:tc>
        <w:tc>
          <w:tcPr>
            <w:tcW w:w="1274" w:type="dxa"/>
            <w:vMerge/>
            <w:shd w:val="clear" w:color="auto" w:fill="auto"/>
            <w:vAlign w:val="center"/>
          </w:tcPr>
          <w:p w:rsidR="001074F7" w:rsidRPr="00532098" w:rsidRDefault="001074F7" w:rsidP="001F775A">
            <w:pPr>
              <w:pStyle w:val="ParagrapheModle"/>
              <w:spacing w:before="60" w:after="60"/>
              <w:rPr>
                <w:rFonts w:ascii="Times New Roman" w:hAnsi="Times New Roman"/>
                <w:sz w:val="16"/>
                <w:szCs w:val="16"/>
              </w:rPr>
            </w:pPr>
          </w:p>
        </w:tc>
        <w:tc>
          <w:tcPr>
            <w:tcW w:w="1368" w:type="dxa"/>
            <w:shd w:val="clear" w:color="auto" w:fill="auto"/>
            <w:vAlign w:val="center"/>
          </w:tcPr>
          <w:p w:rsidR="001074F7" w:rsidRPr="00532098" w:rsidRDefault="001074F7" w:rsidP="0061354D">
            <w:pPr>
              <w:pStyle w:val="ParagrapheModle"/>
              <w:spacing w:before="60" w:after="60"/>
              <w:jc w:val="left"/>
              <w:rPr>
                <w:rFonts w:ascii="Times New Roman" w:hAnsi="Times New Roman"/>
                <w:sz w:val="16"/>
                <w:szCs w:val="16"/>
              </w:rPr>
            </w:pPr>
            <w:r w:rsidRPr="00532098">
              <w:rPr>
                <w:rFonts w:ascii="Times New Roman" w:hAnsi="Times New Roman"/>
                <w:sz w:val="16"/>
                <w:szCs w:val="16"/>
              </w:rPr>
              <w:t>-</w:t>
            </w:r>
            <w:r w:rsidR="0061354D">
              <w:rPr>
                <w:rFonts w:ascii="Times New Roman" w:hAnsi="Times New Roman"/>
                <w:sz w:val="16"/>
                <w:szCs w:val="16"/>
              </w:rPr>
              <w:t>21</w:t>
            </w:r>
            <w:r w:rsidRPr="00532098">
              <w:rPr>
                <w:rFonts w:ascii="Times New Roman" w:hAnsi="Times New Roman"/>
                <w:sz w:val="16"/>
                <w:szCs w:val="16"/>
              </w:rPr>
              <w:t>°C à - 46°C</w:t>
            </w:r>
          </w:p>
        </w:tc>
        <w:tc>
          <w:tcPr>
            <w:tcW w:w="1325" w:type="dxa"/>
            <w:shd w:val="clear" w:color="auto" w:fill="auto"/>
            <w:vAlign w:val="center"/>
          </w:tcPr>
          <w:p w:rsidR="001074F7" w:rsidRPr="00532098" w:rsidRDefault="001074F7" w:rsidP="00BB037B">
            <w:pPr>
              <w:pStyle w:val="ParagrapheModle"/>
              <w:spacing w:before="60" w:after="60"/>
              <w:jc w:val="left"/>
              <w:rPr>
                <w:rFonts w:ascii="Times New Roman" w:hAnsi="Times New Roman"/>
                <w:sz w:val="16"/>
                <w:szCs w:val="16"/>
              </w:rPr>
            </w:pPr>
            <w:r w:rsidRPr="00532098">
              <w:rPr>
                <w:rFonts w:ascii="Times New Roman" w:hAnsi="Times New Roman"/>
                <w:sz w:val="16"/>
                <w:szCs w:val="16"/>
              </w:rPr>
              <w:t>Tendance à saturation</w:t>
            </w:r>
          </w:p>
        </w:tc>
      </w:tr>
      <w:tr w:rsidR="00C84709" w:rsidRPr="00C84709" w:rsidTr="00801447">
        <w:trPr>
          <w:trHeight w:val="1214"/>
        </w:trPr>
        <w:tc>
          <w:tcPr>
            <w:tcW w:w="1828" w:type="dxa"/>
            <w:vMerge w:val="restart"/>
            <w:shd w:val="clear" w:color="auto" w:fill="auto"/>
            <w:vAlign w:val="center"/>
          </w:tcPr>
          <w:p w:rsidR="001074F7" w:rsidRPr="00532098" w:rsidRDefault="001074F7" w:rsidP="001F775A">
            <w:pPr>
              <w:pStyle w:val="ParagrapheModle"/>
              <w:rPr>
                <w:rFonts w:ascii="Times New Roman" w:hAnsi="Times New Roman"/>
                <w:sz w:val="16"/>
                <w:szCs w:val="16"/>
              </w:rPr>
            </w:pPr>
            <w:r w:rsidRPr="00532098">
              <w:rPr>
                <w:rFonts w:ascii="Times New Roman" w:hAnsi="Times New Roman"/>
                <w:sz w:val="16"/>
                <w:szCs w:val="16"/>
              </w:rPr>
              <w:t>Conditions climatiques et mécaniques courantes</w:t>
            </w:r>
          </w:p>
        </w:tc>
        <w:tc>
          <w:tcPr>
            <w:tcW w:w="932" w:type="dxa"/>
            <w:vMerge w:val="restart"/>
            <w:shd w:val="clear" w:color="auto" w:fill="auto"/>
            <w:vAlign w:val="center"/>
          </w:tcPr>
          <w:p w:rsidR="001074F7" w:rsidRPr="00532098" w:rsidRDefault="001074F7" w:rsidP="00BB037B">
            <w:pPr>
              <w:pStyle w:val="ParagrapheModle"/>
              <w:jc w:val="center"/>
              <w:rPr>
                <w:rFonts w:ascii="Times New Roman" w:hAnsi="Times New Roman"/>
                <w:b/>
                <w:sz w:val="16"/>
                <w:szCs w:val="16"/>
              </w:rPr>
            </w:pPr>
            <w:r w:rsidRPr="00532098">
              <w:rPr>
                <w:rFonts w:ascii="Times New Roman" w:hAnsi="Times New Roman"/>
                <w:b/>
                <w:sz w:val="16"/>
                <w:szCs w:val="16"/>
              </w:rPr>
              <w:t>3</w:t>
            </w:r>
          </w:p>
        </w:tc>
        <w:tc>
          <w:tcPr>
            <w:tcW w:w="1554" w:type="dxa"/>
            <w:shd w:val="clear" w:color="auto" w:fill="auto"/>
            <w:vAlign w:val="center"/>
          </w:tcPr>
          <w:p w:rsidR="001074F7" w:rsidRPr="00532098" w:rsidRDefault="001074F7" w:rsidP="00927F7E">
            <w:pPr>
              <w:pStyle w:val="ParagrapheModle"/>
              <w:spacing w:before="60" w:after="60"/>
              <w:jc w:val="left"/>
              <w:rPr>
                <w:rFonts w:ascii="Times New Roman" w:hAnsi="Times New Roman"/>
                <w:sz w:val="16"/>
                <w:szCs w:val="16"/>
              </w:rPr>
            </w:pPr>
            <w:r w:rsidRPr="00532098">
              <w:rPr>
                <w:rFonts w:ascii="Times New Roman" w:hAnsi="Times New Roman"/>
                <w:sz w:val="16"/>
                <w:szCs w:val="16"/>
              </w:rPr>
              <w:t>A3, B1, B2, B3, M2</w:t>
            </w:r>
          </w:p>
        </w:tc>
        <w:tc>
          <w:tcPr>
            <w:tcW w:w="2175" w:type="dxa"/>
            <w:vMerge w:val="restart"/>
            <w:shd w:val="clear" w:color="auto" w:fill="auto"/>
            <w:vAlign w:val="center"/>
          </w:tcPr>
          <w:p w:rsidR="001074F7" w:rsidRPr="00532098" w:rsidRDefault="001074F7" w:rsidP="001F775A">
            <w:pPr>
              <w:pStyle w:val="ParagrapheModle"/>
              <w:spacing w:before="60" w:after="60"/>
              <w:rPr>
                <w:rFonts w:ascii="Times New Roman" w:hAnsi="Times New Roman"/>
                <w:sz w:val="16"/>
                <w:szCs w:val="16"/>
              </w:rPr>
            </w:pPr>
            <w:r w:rsidRPr="00532098">
              <w:rPr>
                <w:rFonts w:ascii="Times New Roman" w:hAnsi="Times New Roman"/>
                <w:sz w:val="16"/>
                <w:szCs w:val="16"/>
              </w:rPr>
              <w:t>Durée : 5 ans avec contrôle annuel de l’emballage si nécessaire (hors visite d’inspection de l’objet lui-même</w:t>
            </w:r>
            <w:proofErr w:type="gramStart"/>
            <w:r w:rsidRPr="00532098">
              <w:rPr>
                <w:rFonts w:ascii="Times New Roman" w:hAnsi="Times New Roman"/>
                <w:sz w:val="16"/>
                <w:szCs w:val="16"/>
              </w:rPr>
              <w:t>)</w:t>
            </w:r>
            <w:proofErr w:type="gramEnd"/>
            <w:r w:rsidRPr="00532098">
              <w:rPr>
                <w:rFonts w:ascii="Times New Roman" w:hAnsi="Times New Roman"/>
                <w:sz w:val="16"/>
                <w:szCs w:val="16"/>
              </w:rPr>
              <w:br/>
              <w:t>Lieu : bâtiment aéré</w:t>
            </w:r>
          </w:p>
          <w:p w:rsidR="001074F7" w:rsidRPr="00532098" w:rsidRDefault="001074F7" w:rsidP="00BB037B">
            <w:pPr>
              <w:pStyle w:val="ParagrapheModle"/>
              <w:spacing w:before="60" w:after="60"/>
              <w:jc w:val="left"/>
              <w:rPr>
                <w:rFonts w:ascii="Times New Roman" w:hAnsi="Times New Roman"/>
                <w:sz w:val="16"/>
                <w:szCs w:val="16"/>
              </w:rPr>
            </w:pPr>
          </w:p>
        </w:tc>
        <w:tc>
          <w:tcPr>
            <w:tcW w:w="1274" w:type="dxa"/>
            <w:vMerge w:val="restart"/>
            <w:shd w:val="clear" w:color="auto" w:fill="auto"/>
            <w:vAlign w:val="center"/>
          </w:tcPr>
          <w:p w:rsidR="001074F7" w:rsidRPr="00532098" w:rsidRDefault="001074F7" w:rsidP="001F775A">
            <w:pPr>
              <w:pStyle w:val="ParagrapheModle"/>
              <w:spacing w:before="60" w:after="60"/>
              <w:rPr>
                <w:rFonts w:ascii="Times New Roman" w:hAnsi="Times New Roman"/>
                <w:sz w:val="16"/>
                <w:szCs w:val="16"/>
              </w:rPr>
            </w:pPr>
            <w:r w:rsidRPr="00532098">
              <w:rPr>
                <w:rFonts w:ascii="Times New Roman" w:hAnsi="Times New Roman"/>
                <w:sz w:val="16"/>
                <w:szCs w:val="16"/>
              </w:rPr>
              <w:t>Toutes situations</w:t>
            </w:r>
          </w:p>
        </w:tc>
        <w:tc>
          <w:tcPr>
            <w:tcW w:w="1368" w:type="dxa"/>
            <w:shd w:val="clear" w:color="auto" w:fill="auto"/>
            <w:vAlign w:val="center"/>
          </w:tcPr>
          <w:p w:rsidR="001074F7" w:rsidRPr="00532098" w:rsidRDefault="001074F7" w:rsidP="00BB037B">
            <w:pPr>
              <w:pStyle w:val="ParagrapheModle"/>
              <w:spacing w:before="60" w:after="60"/>
              <w:jc w:val="left"/>
              <w:rPr>
                <w:rFonts w:ascii="Times New Roman" w:hAnsi="Times New Roman"/>
                <w:sz w:val="16"/>
                <w:szCs w:val="16"/>
              </w:rPr>
            </w:pPr>
            <w:r w:rsidRPr="00532098">
              <w:rPr>
                <w:rFonts w:ascii="Times New Roman" w:hAnsi="Times New Roman"/>
                <w:sz w:val="16"/>
                <w:szCs w:val="16"/>
              </w:rPr>
              <w:t>+58°C à +32°C</w:t>
            </w:r>
          </w:p>
          <w:p w:rsidR="001074F7" w:rsidRPr="00532098" w:rsidRDefault="001074F7" w:rsidP="00BB037B">
            <w:pPr>
              <w:pStyle w:val="ParagrapheModle"/>
              <w:spacing w:before="60" w:after="60"/>
              <w:jc w:val="left"/>
              <w:rPr>
                <w:rFonts w:ascii="Times New Roman" w:hAnsi="Times New Roman"/>
                <w:sz w:val="16"/>
                <w:szCs w:val="16"/>
              </w:rPr>
            </w:pPr>
          </w:p>
        </w:tc>
        <w:tc>
          <w:tcPr>
            <w:tcW w:w="1325" w:type="dxa"/>
            <w:shd w:val="clear" w:color="auto" w:fill="auto"/>
            <w:vAlign w:val="center"/>
          </w:tcPr>
          <w:p w:rsidR="001074F7" w:rsidRPr="00532098" w:rsidRDefault="001074F7" w:rsidP="00BB037B">
            <w:pPr>
              <w:pStyle w:val="ParagrapheModle"/>
              <w:spacing w:before="60" w:after="60"/>
              <w:jc w:val="left"/>
              <w:rPr>
                <w:rFonts w:ascii="Times New Roman" w:hAnsi="Times New Roman"/>
                <w:sz w:val="16"/>
                <w:szCs w:val="16"/>
              </w:rPr>
            </w:pPr>
            <w:r w:rsidRPr="00532098">
              <w:rPr>
                <w:rFonts w:ascii="Times New Roman" w:hAnsi="Times New Roman"/>
                <w:sz w:val="16"/>
                <w:szCs w:val="16"/>
              </w:rPr>
              <w:t xml:space="preserve"> 43% à 88% </w:t>
            </w:r>
          </w:p>
          <w:p w:rsidR="001074F7" w:rsidRPr="00532098" w:rsidRDefault="001074F7" w:rsidP="00BB037B">
            <w:pPr>
              <w:pStyle w:val="ParagrapheModle"/>
              <w:spacing w:before="60" w:after="60"/>
              <w:jc w:val="left"/>
              <w:rPr>
                <w:rFonts w:ascii="Times New Roman" w:hAnsi="Times New Roman"/>
                <w:sz w:val="16"/>
                <w:szCs w:val="16"/>
              </w:rPr>
            </w:pPr>
          </w:p>
        </w:tc>
      </w:tr>
      <w:tr w:rsidR="00C84709" w:rsidRPr="00C84709" w:rsidTr="00801447">
        <w:trPr>
          <w:trHeight w:val="1214"/>
        </w:trPr>
        <w:tc>
          <w:tcPr>
            <w:tcW w:w="1828" w:type="dxa"/>
            <w:vMerge/>
            <w:shd w:val="clear" w:color="auto" w:fill="auto"/>
            <w:vAlign w:val="center"/>
          </w:tcPr>
          <w:p w:rsidR="001074F7" w:rsidRPr="00532098" w:rsidRDefault="001074F7" w:rsidP="00BB037B">
            <w:pPr>
              <w:pStyle w:val="ParagrapheModle"/>
              <w:jc w:val="left"/>
              <w:rPr>
                <w:rFonts w:ascii="Times New Roman" w:hAnsi="Times New Roman"/>
                <w:sz w:val="16"/>
                <w:szCs w:val="16"/>
              </w:rPr>
            </w:pPr>
          </w:p>
        </w:tc>
        <w:tc>
          <w:tcPr>
            <w:tcW w:w="932" w:type="dxa"/>
            <w:vMerge/>
            <w:shd w:val="clear" w:color="auto" w:fill="auto"/>
            <w:vAlign w:val="center"/>
          </w:tcPr>
          <w:p w:rsidR="001074F7" w:rsidRPr="00532098" w:rsidRDefault="001074F7" w:rsidP="00BB037B">
            <w:pPr>
              <w:pStyle w:val="ParagrapheModle"/>
              <w:jc w:val="center"/>
              <w:rPr>
                <w:rFonts w:ascii="Times New Roman" w:hAnsi="Times New Roman"/>
                <w:b/>
                <w:sz w:val="16"/>
                <w:szCs w:val="16"/>
              </w:rPr>
            </w:pPr>
          </w:p>
        </w:tc>
        <w:tc>
          <w:tcPr>
            <w:tcW w:w="1554" w:type="dxa"/>
            <w:shd w:val="clear" w:color="auto" w:fill="auto"/>
            <w:vAlign w:val="center"/>
          </w:tcPr>
          <w:p w:rsidR="001074F7" w:rsidRPr="00532098" w:rsidRDefault="001074F7" w:rsidP="00BB037B">
            <w:pPr>
              <w:pStyle w:val="ParagrapheModle"/>
              <w:spacing w:before="60" w:after="60"/>
              <w:jc w:val="left"/>
              <w:rPr>
                <w:rFonts w:ascii="Times New Roman" w:hAnsi="Times New Roman"/>
                <w:sz w:val="16"/>
                <w:szCs w:val="16"/>
              </w:rPr>
            </w:pPr>
            <w:r w:rsidRPr="00532098">
              <w:rPr>
                <w:rFonts w:ascii="Times New Roman" w:hAnsi="Times New Roman"/>
                <w:sz w:val="16"/>
                <w:szCs w:val="16"/>
              </w:rPr>
              <w:t>C0, C1</w:t>
            </w:r>
          </w:p>
        </w:tc>
        <w:tc>
          <w:tcPr>
            <w:tcW w:w="2175" w:type="dxa"/>
            <w:vMerge/>
            <w:shd w:val="clear" w:color="auto" w:fill="auto"/>
            <w:vAlign w:val="center"/>
          </w:tcPr>
          <w:p w:rsidR="001074F7" w:rsidRPr="00532098" w:rsidRDefault="001074F7" w:rsidP="00BB037B">
            <w:pPr>
              <w:pStyle w:val="ParagrapheModle"/>
              <w:spacing w:before="60" w:after="60"/>
              <w:jc w:val="left"/>
              <w:rPr>
                <w:rFonts w:ascii="Times New Roman" w:hAnsi="Times New Roman"/>
                <w:sz w:val="16"/>
                <w:szCs w:val="16"/>
              </w:rPr>
            </w:pPr>
          </w:p>
        </w:tc>
        <w:tc>
          <w:tcPr>
            <w:tcW w:w="1274" w:type="dxa"/>
            <w:vMerge/>
            <w:shd w:val="clear" w:color="auto" w:fill="auto"/>
            <w:vAlign w:val="center"/>
          </w:tcPr>
          <w:p w:rsidR="001074F7" w:rsidRPr="00532098" w:rsidRDefault="001074F7" w:rsidP="001F775A">
            <w:pPr>
              <w:pStyle w:val="ParagrapheModle"/>
              <w:spacing w:before="60" w:after="60"/>
              <w:rPr>
                <w:rFonts w:ascii="Times New Roman" w:hAnsi="Times New Roman"/>
                <w:sz w:val="16"/>
                <w:szCs w:val="16"/>
              </w:rPr>
            </w:pPr>
          </w:p>
        </w:tc>
        <w:tc>
          <w:tcPr>
            <w:tcW w:w="1368" w:type="dxa"/>
            <w:shd w:val="clear" w:color="auto" w:fill="auto"/>
            <w:vAlign w:val="center"/>
          </w:tcPr>
          <w:p w:rsidR="001074F7" w:rsidRPr="00532098" w:rsidRDefault="001074F7" w:rsidP="0061354D">
            <w:pPr>
              <w:pStyle w:val="ParagrapheModle"/>
              <w:spacing w:before="60" w:after="60"/>
              <w:jc w:val="left"/>
              <w:rPr>
                <w:rFonts w:ascii="Times New Roman" w:hAnsi="Times New Roman"/>
                <w:sz w:val="16"/>
                <w:szCs w:val="16"/>
              </w:rPr>
            </w:pPr>
            <w:r w:rsidRPr="00532098">
              <w:rPr>
                <w:rFonts w:ascii="Times New Roman" w:hAnsi="Times New Roman"/>
                <w:sz w:val="16"/>
                <w:szCs w:val="16"/>
              </w:rPr>
              <w:t>-</w:t>
            </w:r>
            <w:r w:rsidR="0061354D">
              <w:rPr>
                <w:rFonts w:ascii="Times New Roman" w:hAnsi="Times New Roman"/>
                <w:sz w:val="16"/>
                <w:szCs w:val="16"/>
              </w:rPr>
              <w:t>21</w:t>
            </w:r>
            <w:r w:rsidRPr="00532098">
              <w:rPr>
                <w:rFonts w:ascii="Times New Roman" w:hAnsi="Times New Roman"/>
                <w:sz w:val="16"/>
                <w:szCs w:val="16"/>
              </w:rPr>
              <w:t>°C à -33°C</w:t>
            </w:r>
          </w:p>
        </w:tc>
        <w:tc>
          <w:tcPr>
            <w:tcW w:w="1325" w:type="dxa"/>
            <w:shd w:val="clear" w:color="auto" w:fill="auto"/>
            <w:vAlign w:val="center"/>
          </w:tcPr>
          <w:p w:rsidR="001074F7" w:rsidRPr="00532098" w:rsidRDefault="001074F7" w:rsidP="00BB037B">
            <w:pPr>
              <w:pStyle w:val="ParagrapheModle"/>
              <w:spacing w:before="60" w:after="60"/>
              <w:jc w:val="left"/>
              <w:rPr>
                <w:rFonts w:ascii="Times New Roman" w:hAnsi="Times New Roman"/>
                <w:sz w:val="16"/>
                <w:szCs w:val="16"/>
              </w:rPr>
            </w:pPr>
            <w:r w:rsidRPr="00532098">
              <w:rPr>
                <w:rFonts w:ascii="Times New Roman" w:hAnsi="Times New Roman"/>
                <w:sz w:val="16"/>
                <w:szCs w:val="16"/>
              </w:rPr>
              <w:t>Tendance à saturation</w:t>
            </w:r>
          </w:p>
        </w:tc>
      </w:tr>
      <w:tr w:rsidR="00C84709" w:rsidRPr="00C84709" w:rsidTr="00801447">
        <w:trPr>
          <w:trHeight w:val="695"/>
        </w:trPr>
        <w:tc>
          <w:tcPr>
            <w:tcW w:w="1828" w:type="dxa"/>
            <w:vMerge w:val="restart"/>
            <w:shd w:val="clear" w:color="auto" w:fill="auto"/>
            <w:vAlign w:val="center"/>
          </w:tcPr>
          <w:p w:rsidR="001074F7" w:rsidRPr="00532098" w:rsidRDefault="001074F7" w:rsidP="001F775A">
            <w:pPr>
              <w:pStyle w:val="ParagrapheModle"/>
              <w:rPr>
                <w:rFonts w:ascii="Times New Roman" w:hAnsi="Times New Roman"/>
                <w:sz w:val="16"/>
                <w:szCs w:val="16"/>
              </w:rPr>
            </w:pPr>
            <w:r w:rsidRPr="00532098">
              <w:rPr>
                <w:rFonts w:ascii="Times New Roman" w:hAnsi="Times New Roman"/>
                <w:sz w:val="16"/>
                <w:szCs w:val="16"/>
              </w:rPr>
              <w:t>Conditions climatiques et mécaniques peu sévères</w:t>
            </w:r>
          </w:p>
        </w:tc>
        <w:tc>
          <w:tcPr>
            <w:tcW w:w="932" w:type="dxa"/>
            <w:vMerge w:val="restart"/>
            <w:shd w:val="clear" w:color="auto" w:fill="auto"/>
            <w:vAlign w:val="center"/>
          </w:tcPr>
          <w:p w:rsidR="001074F7" w:rsidRPr="00532098" w:rsidRDefault="001074F7" w:rsidP="00BB037B">
            <w:pPr>
              <w:pStyle w:val="ParagrapheModle"/>
              <w:jc w:val="center"/>
              <w:rPr>
                <w:rFonts w:ascii="Times New Roman" w:hAnsi="Times New Roman"/>
                <w:b/>
                <w:sz w:val="16"/>
                <w:szCs w:val="16"/>
              </w:rPr>
            </w:pPr>
            <w:r w:rsidRPr="00532098">
              <w:rPr>
                <w:rFonts w:ascii="Times New Roman" w:hAnsi="Times New Roman"/>
                <w:b/>
                <w:sz w:val="16"/>
                <w:szCs w:val="16"/>
              </w:rPr>
              <w:t>4</w:t>
            </w:r>
          </w:p>
        </w:tc>
        <w:tc>
          <w:tcPr>
            <w:tcW w:w="1554" w:type="dxa"/>
            <w:shd w:val="clear" w:color="auto" w:fill="auto"/>
            <w:vAlign w:val="center"/>
          </w:tcPr>
          <w:p w:rsidR="001074F7" w:rsidRPr="00532098" w:rsidRDefault="001074F7" w:rsidP="00927F7E">
            <w:pPr>
              <w:pStyle w:val="ParagrapheModle"/>
              <w:spacing w:before="60" w:after="60"/>
              <w:jc w:val="left"/>
              <w:rPr>
                <w:rFonts w:ascii="Times New Roman" w:hAnsi="Times New Roman"/>
                <w:sz w:val="16"/>
                <w:szCs w:val="16"/>
              </w:rPr>
            </w:pPr>
            <w:r w:rsidRPr="00532098">
              <w:rPr>
                <w:rFonts w:ascii="Times New Roman" w:hAnsi="Times New Roman"/>
                <w:sz w:val="16"/>
                <w:szCs w:val="16"/>
              </w:rPr>
              <w:t xml:space="preserve"> A3, B1, B2, B3, M2</w:t>
            </w:r>
          </w:p>
        </w:tc>
        <w:tc>
          <w:tcPr>
            <w:tcW w:w="2175" w:type="dxa"/>
            <w:vMerge w:val="restart"/>
            <w:shd w:val="clear" w:color="auto" w:fill="auto"/>
            <w:vAlign w:val="center"/>
          </w:tcPr>
          <w:p w:rsidR="001074F7" w:rsidRPr="00532098" w:rsidRDefault="001074F7" w:rsidP="001F775A">
            <w:pPr>
              <w:pStyle w:val="ParagrapheModle"/>
              <w:spacing w:before="60" w:after="60"/>
              <w:rPr>
                <w:rFonts w:ascii="Times New Roman" w:hAnsi="Times New Roman"/>
                <w:sz w:val="16"/>
                <w:szCs w:val="16"/>
              </w:rPr>
            </w:pPr>
            <w:r w:rsidRPr="00532098">
              <w:rPr>
                <w:rFonts w:ascii="Times New Roman" w:hAnsi="Times New Roman"/>
                <w:sz w:val="16"/>
                <w:szCs w:val="16"/>
              </w:rPr>
              <w:t>Durée : 5</w:t>
            </w:r>
            <w:r w:rsidR="00A201D8">
              <w:rPr>
                <w:rStyle w:val="Appelnotedebasdep"/>
                <w:rFonts w:ascii="Times New Roman" w:hAnsi="Times New Roman"/>
                <w:sz w:val="16"/>
                <w:szCs w:val="16"/>
              </w:rPr>
              <w:footnoteReference w:id="15"/>
            </w:r>
            <w:r w:rsidRPr="00532098">
              <w:rPr>
                <w:rFonts w:ascii="Times New Roman" w:hAnsi="Times New Roman"/>
                <w:sz w:val="16"/>
                <w:szCs w:val="16"/>
              </w:rPr>
              <w:t xml:space="preserve"> ans avec contrôle annuel de l’emballage si nécessaire (hors visite d’inspection de l’objet lui-même)</w:t>
            </w:r>
          </w:p>
          <w:p w:rsidR="001074F7" w:rsidRPr="00532098" w:rsidRDefault="001074F7" w:rsidP="00BB037B">
            <w:pPr>
              <w:pStyle w:val="ParagrapheModle"/>
              <w:spacing w:before="60" w:after="60"/>
              <w:jc w:val="left"/>
              <w:rPr>
                <w:rFonts w:ascii="Times New Roman" w:hAnsi="Times New Roman"/>
                <w:sz w:val="16"/>
                <w:szCs w:val="16"/>
              </w:rPr>
            </w:pPr>
            <w:r w:rsidRPr="00532098">
              <w:rPr>
                <w:rFonts w:ascii="Times New Roman" w:hAnsi="Times New Roman"/>
                <w:sz w:val="16"/>
                <w:szCs w:val="16"/>
              </w:rPr>
              <w:t>Lieu : bâtiment aéré</w:t>
            </w:r>
          </w:p>
          <w:p w:rsidR="001074F7" w:rsidRPr="00532098" w:rsidRDefault="001074F7" w:rsidP="00BB037B">
            <w:pPr>
              <w:pStyle w:val="ParagrapheModle"/>
              <w:spacing w:before="60" w:after="60"/>
              <w:jc w:val="left"/>
              <w:rPr>
                <w:rFonts w:ascii="Times New Roman" w:hAnsi="Times New Roman"/>
                <w:sz w:val="16"/>
                <w:szCs w:val="16"/>
              </w:rPr>
            </w:pPr>
          </w:p>
        </w:tc>
        <w:tc>
          <w:tcPr>
            <w:tcW w:w="1274" w:type="dxa"/>
            <w:vMerge w:val="restart"/>
            <w:shd w:val="clear" w:color="auto" w:fill="auto"/>
            <w:vAlign w:val="center"/>
          </w:tcPr>
          <w:p w:rsidR="001074F7" w:rsidRPr="00532098" w:rsidRDefault="001074F7" w:rsidP="001F775A">
            <w:pPr>
              <w:pStyle w:val="ParagrapheModle"/>
              <w:spacing w:before="60" w:after="60"/>
              <w:rPr>
                <w:rFonts w:ascii="Times New Roman" w:hAnsi="Times New Roman"/>
                <w:sz w:val="16"/>
                <w:szCs w:val="16"/>
              </w:rPr>
            </w:pPr>
            <w:r w:rsidRPr="00532098">
              <w:rPr>
                <w:rFonts w:ascii="Times New Roman" w:hAnsi="Times New Roman"/>
                <w:sz w:val="16"/>
                <w:szCs w:val="16"/>
              </w:rPr>
              <w:t>Toutes situations</w:t>
            </w:r>
          </w:p>
        </w:tc>
        <w:tc>
          <w:tcPr>
            <w:tcW w:w="1368" w:type="dxa"/>
            <w:shd w:val="clear" w:color="auto" w:fill="auto"/>
            <w:vAlign w:val="center"/>
          </w:tcPr>
          <w:p w:rsidR="001074F7" w:rsidRPr="00532098" w:rsidRDefault="001074F7" w:rsidP="00BB037B">
            <w:pPr>
              <w:pStyle w:val="ParagrapheModle"/>
              <w:spacing w:before="60" w:after="60"/>
              <w:jc w:val="left"/>
              <w:rPr>
                <w:rFonts w:ascii="Times New Roman" w:hAnsi="Times New Roman"/>
                <w:sz w:val="16"/>
                <w:szCs w:val="16"/>
              </w:rPr>
            </w:pPr>
            <w:r w:rsidRPr="00532098">
              <w:rPr>
                <w:rFonts w:ascii="Times New Roman" w:hAnsi="Times New Roman"/>
                <w:sz w:val="16"/>
                <w:szCs w:val="16"/>
              </w:rPr>
              <w:t>+58°C à +32°C</w:t>
            </w:r>
          </w:p>
          <w:p w:rsidR="001074F7" w:rsidRPr="00532098" w:rsidRDefault="001074F7" w:rsidP="00BB037B">
            <w:pPr>
              <w:pStyle w:val="ParagrapheModle"/>
              <w:spacing w:before="60" w:after="60"/>
              <w:jc w:val="left"/>
              <w:rPr>
                <w:rFonts w:ascii="Times New Roman" w:hAnsi="Times New Roman"/>
                <w:sz w:val="16"/>
                <w:szCs w:val="16"/>
              </w:rPr>
            </w:pPr>
          </w:p>
        </w:tc>
        <w:tc>
          <w:tcPr>
            <w:tcW w:w="1325" w:type="dxa"/>
            <w:shd w:val="clear" w:color="auto" w:fill="auto"/>
            <w:vAlign w:val="center"/>
          </w:tcPr>
          <w:p w:rsidR="001074F7" w:rsidRPr="00532098" w:rsidRDefault="001074F7" w:rsidP="00BB037B">
            <w:pPr>
              <w:pStyle w:val="ParagrapheModle"/>
              <w:spacing w:before="60" w:after="60"/>
              <w:jc w:val="left"/>
              <w:rPr>
                <w:rFonts w:ascii="Times New Roman" w:hAnsi="Times New Roman"/>
                <w:sz w:val="16"/>
                <w:szCs w:val="16"/>
              </w:rPr>
            </w:pPr>
            <w:r w:rsidRPr="00532098">
              <w:rPr>
                <w:rFonts w:ascii="Times New Roman" w:hAnsi="Times New Roman"/>
                <w:sz w:val="16"/>
                <w:szCs w:val="16"/>
              </w:rPr>
              <w:t xml:space="preserve"> 43% à  88% </w:t>
            </w:r>
          </w:p>
          <w:p w:rsidR="001074F7" w:rsidRPr="00532098" w:rsidRDefault="001074F7" w:rsidP="00BB037B">
            <w:pPr>
              <w:pStyle w:val="ParagrapheModle"/>
              <w:spacing w:before="60" w:after="60"/>
              <w:jc w:val="left"/>
              <w:rPr>
                <w:rFonts w:ascii="Times New Roman" w:hAnsi="Times New Roman"/>
                <w:sz w:val="16"/>
                <w:szCs w:val="16"/>
              </w:rPr>
            </w:pPr>
          </w:p>
        </w:tc>
      </w:tr>
      <w:tr w:rsidR="00C84709" w:rsidRPr="00C84709" w:rsidTr="00801447">
        <w:trPr>
          <w:trHeight w:val="695"/>
        </w:trPr>
        <w:tc>
          <w:tcPr>
            <w:tcW w:w="1828" w:type="dxa"/>
            <w:vMerge/>
            <w:shd w:val="clear" w:color="auto" w:fill="auto"/>
            <w:vAlign w:val="center"/>
          </w:tcPr>
          <w:p w:rsidR="001074F7" w:rsidRPr="00532098" w:rsidRDefault="001074F7" w:rsidP="00BB037B">
            <w:pPr>
              <w:pStyle w:val="ParagrapheModle"/>
              <w:jc w:val="left"/>
              <w:rPr>
                <w:rFonts w:ascii="Times New Roman" w:hAnsi="Times New Roman"/>
                <w:sz w:val="16"/>
                <w:szCs w:val="16"/>
              </w:rPr>
            </w:pPr>
          </w:p>
        </w:tc>
        <w:tc>
          <w:tcPr>
            <w:tcW w:w="932" w:type="dxa"/>
            <w:vMerge/>
            <w:shd w:val="clear" w:color="auto" w:fill="auto"/>
            <w:vAlign w:val="center"/>
          </w:tcPr>
          <w:p w:rsidR="001074F7" w:rsidRPr="00532098" w:rsidRDefault="001074F7" w:rsidP="00BB037B">
            <w:pPr>
              <w:pStyle w:val="ParagrapheModle"/>
              <w:jc w:val="left"/>
              <w:rPr>
                <w:rFonts w:ascii="Times New Roman" w:hAnsi="Times New Roman"/>
                <w:b/>
                <w:sz w:val="16"/>
                <w:szCs w:val="16"/>
              </w:rPr>
            </w:pPr>
          </w:p>
        </w:tc>
        <w:tc>
          <w:tcPr>
            <w:tcW w:w="1554" w:type="dxa"/>
            <w:shd w:val="clear" w:color="auto" w:fill="auto"/>
            <w:vAlign w:val="center"/>
          </w:tcPr>
          <w:p w:rsidR="001074F7" w:rsidRPr="00532098" w:rsidRDefault="001074F7" w:rsidP="00BB037B">
            <w:pPr>
              <w:pStyle w:val="ParagrapheModle"/>
              <w:spacing w:before="60" w:after="60"/>
              <w:jc w:val="left"/>
              <w:rPr>
                <w:rFonts w:ascii="Times New Roman" w:hAnsi="Times New Roman"/>
                <w:sz w:val="16"/>
                <w:szCs w:val="16"/>
              </w:rPr>
            </w:pPr>
            <w:r w:rsidRPr="00532098">
              <w:rPr>
                <w:rFonts w:ascii="Times New Roman" w:hAnsi="Times New Roman"/>
                <w:sz w:val="16"/>
                <w:szCs w:val="16"/>
              </w:rPr>
              <w:t>C0, C1</w:t>
            </w:r>
          </w:p>
        </w:tc>
        <w:tc>
          <w:tcPr>
            <w:tcW w:w="2175" w:type="dxa"/>
            <w:vMerge/>
            <w:shd w:val="clear" w:color="auto" w:fill="auto"/>
            <w:vAlign w:val="center"/>
          </w:tcPr>
          <w:p w:rsidR="001074F7" w:rsidRPr="00532098" w:rsidRDefault="001074F7" w:rsidP="00BB037B">
            <w:pPr>
              <w:pStyle w:val="ParagrapheModle"/>
              <w:spacing w:before="60" w:after="60"/>
              <w:jc w:val="left"/>
              <w:rPr>
                <w:rFonts w:ascii="Times New Roman" w:hAnsi="Times New Roman"/>
                <w:sz w:val="16"/>
                <w:szCs w:val="16"/>
              </w:rPr>
            </w:pPr>
          </w:p>
        </w:tc>
        <w:tc>
          <w:tcPr>
            <w:tcW w:w="1274" w:type="dxa"/>
            <w:vMerge/>
            <w:shd w:val="clear" w:color="auto" w:fill="auto"/>
            <w:vAlign w:val="center"/>
          </w:tcPr>
          <w:p w:rsidR="001074F7" w:rsidRPr="00532098" w:rsidRDefault="001074F7" w:rsidP="00BB037B">
            <w:pPr>
              <w:pStyle w:val="ParagrapheModle"/>
              <w:spacing w:before="60" w:after="60"/>
              <w:jc w:val="left"/>
              <w:rPr>
                <w:rFonts w:ascii="Times New Roman" w:hAnsi="Times New Roman"/>
                <w:sz w:val="16"/>
                <w:szCs w:val="16"/>
              </w:rPr>
            </w:pPr>
          </w:p>
        </w:tc>
        <w:tc>
          <w:tcPr>
            <w:tcW w:w="1368" w:type="dxa"/>
            <w:shd w:val="clear" w:color="auto" w:fill="auto"/>
            <w:vAlign w:val="center"/>
          </w:tcPr>
          <w:p w:rsidR="001074F7" w:rsidRPr="00532098" w:rsidRDefault="0061354D" w:rsidP="0061354D">
            <w:pPr>
              <w:pStyle w:val="ParagrapheModle"/>
              <w:spacing w:before="60" w:after="60"/>
              <w:jc w:val="left"/>
              <w:rPr>
                <w:rFonts w:ascii="Times New Roman" w:hAnsi="Times New Roman"/>
                <w:sz w:val="16"/>
                <w:szCs w:val="16"/>
              </w:rPr>
            </w:pPr>
            <w:r w:rsidRPr="00532098">
              <w:rPr>
                <w:rFonts w:ascii="Times New Roman" w:hAnsi="Times New Roman"/>
                <w:sz w:val="16"/>
                <w:szCs w:val="16"/>
              </w:rPr>
              <w:t>-</w:t>
            </w:r>
            <w:r>
              <w:rPr>
                <w:rFonts w:ascii="Times New Roman" w:hAnsi="Times New Roman"/>
                <w:sz w:val="16"/>
                <w:szCs w:val="16"/>
              </w:rPr>
              <w:t>21</w:t>
            </w:r>
            <w:r w:rsidR="001074F7" w:rsidRPr="00532098">
              <w:rPr>
                <w:rFonts w:ascii="Times New Roman" w:hAnsi="Times New Roman"/>
                <w:sz w:val="16"/>
                <w:szCs w:val="16"/>
              </w:rPr>
              <w:t>°C à -33°C</w:t>
            </w:r>
          </w:p>
        </w:tc>
        <w:tc>
          <w:tcPr>
            <w:tcW w:w="1325" w:type="dxa"/>
            <w:shd w:val="clear" w:color="auto" w:fill="auto"/>
            <w:vAlign w:val="center"/>
          </w:tcPr>
          <w:p w:rsidR="001074F7" w:rsidRPr="00532098" w:rsidRDefault="001074F7" w:rsidP="00BB037B">
            <w:pPr>
              <w:pStyle w:val="ParagrapheModle"/>
              <w:spacing w:before="60" w:after="60"/>
              <w:jc w:val="left"/>
              <w:rPr>
                <w:rFonts w:ascii="Times New Roman" w:hAnsi="Times New Roman"/>
                <w:sz w:val="16"/>
                <w:szCs w:val="16"/>
              </w:rPr>
            </w:pPr>
            <w:r w:rsidRPr="00532098">
              <w:rPr>
                <w:rFonts w:ascii="Times New Roman" w:hAnsi="Times New Roman"/>
                <w:sz w:val="16"/>
                <w:szCs w:val="16"/>
              </w:rPr>
              <w:t>Tendance à saturation</w:t>
            </w:r>
          </w:p>
        </w:tc>
      </w:tr>
    </w:tbl>
    <w:p w:rsidR="001074F7" w:rsidRDefault="001074F7" w:rsidP="001074F7">
      <w:pPr>
        <w:jc w:val="center"/>
        <w:rPr>
          <w:rFonts w:ascii="Times New Roman" w:hAnsi="Times New Roman"/>
          <w:sz w:val="24"/>
          <w:szCs w:val="24"/>
        </w:rPr>
      </w:pPr>
    </w:p>
    <w:p w:rsidR="001074F7" w:rsidRDefault="001074F7" w:rsidP="001074F7">
      <w:pPr>
        <w:jc w:val="center"/>
        <w:rPr>
          <w:rFonts w:ascii="Times New Roman" w:hAnsi="Times New Roman"/>
          <w:sz w:val="24"/>
          <w:szCs w:val="24"/>
        </w:rPr>
      </w:pPr>
    </w:p>
    <w:p w:rsidR="001074F7" w:rsidRDefault="001074F7" w:rsidP="001074F7">
      <w:pPr>
        <w:jc w:val="center"/>
        <w:rPr>
          <w:rFonts w:ascii="Times New Roman" w:hAnsi="Times New Roman"/>
          <w:sz w:val="24"/>
          <w:szCs w:val="24"/>
        </w:rPr>
      </w:pPr>
    </w:p>
    <w:p w:rsidR="001074F7" w:rsidRDefault="001074F7" w:rsidP="001074F7">
      <w:pPr>
        <w:jc w:val="center"/>
        <w:rPr>
          <w:rFonts w:ascii="Times New Roman" w:hAnsi="Times New Roman"/>
          <w:sz w:val="24"/>
          <w:szCs w:val="24"/>
        </w:rPr>
      </w:pPr>
    </w:p>
    <w:p w:rsidR="001074F7" w:rsidRDefault="001074F7">
      <w:pPr>
        <w:rPr>
          <w:rFonts w:ascii="Times New Roman" w:hAnsi="Times New Roman"/>
          <w:bCs/>
          <w:sz w:val="22"/>
          <w:szCs w:val="22"/>
          <w:lang w:eastAsia="ja-JP"/>
        </w:rPr>
      </w:pPr>
    </w:p>
    <w:p w:rsidR="001074F7" w:rsidRDefault="001074F7">
      <w:pPr>
        <w:rPr>
          <w:rFonts w:ascii="Times New Roman" w:hAnsi="Times New Roman"/>
          <w:bCs/>
          <w:sz w:val="22"/>
          <w:szCs w:val="22"/>
          <w:lang w:eastAsia="ja-JP"/>
        </w:rPr>
      </w:pPr>
      <w:r>
        <w:br w:type="page"/>
      </w:r>
    </w:p>
    <w:p w:rsidR="00B21573" w:rsidRDefault="00D630D9" w:rsidP="003B1FD9">
      <w:pPr>
        <w:pStyle w:val="ANNEX"/>
      </w:pPr>
      <w:bookmarkStart w:id="97" w:name="_Toc402172626"/>
      <w:bookmarkStart w:id="98" w:name="_Toc421711760"/>
      <w:bookmarkEnd w:id="95"/>
      <w:bookmarkEnd w:id="96"/>
      <w:r w:rsidRPr="000722B4">
        <w:lastRenderedPageBreak/>
        <w:t xml:space="preserve">Annexe </w:t>
      </w:r>
      <w:r w:rsidR="00503AFD" w:rsidRPr="000722B4">
        <w:t>C</w:t>
      </w:r>
      <w:r w:rsidR="003D57D8" w:rsidRPr="000722B4">
        <w:rPr>
          <w:rStyle w:val="Appelnotedebasdep"/>
        </w:rPr>
        <w:footnoteReference w:id="16"/>
      </w:r>
      <w:r w:rsidR="00876D6B">
        <w:tab/>
      </w:r>
      <w:r w:rsidR="008D2EF5" w:rsidRPr="000722B4">
        <w:t>Correspondances avec la classification</w:t>
      </w:r>
      <w:r w:rsidR="00B26BD9" w:rsidRPr="000722B4">
        <w:t xml:space="preserve"> </w:t>
      </w:r>
      <w:r w:rsidR="001E561D" w:rsidRPr="000722B4">
        <w:t>SEILA</w:t>
      </w:r>
      <w:bookmarkEnd w:id="97"/>
      <w:bookmarkEnd w:id="98"/>
    </w:p>
    <w:p w:rsidR="00BC2F13" w:rsidRPr="000722B4" w:rsidRDefault="00BC2F13" w:rsidP="003B1FD9">
      <w:pPr>
        <w:pStyle w:val="ANNEXN"/>
      </w:pPr>
      <w:bookmarkStart w:id="99" w:name="_Toc421711761"/>
      <w:r w:rsidRPr="000722B4">
        <w:t>Tableau C-1</w:t>
      </w:r>
      <w:r w:rsidR="00876D6B">
        <w:tab/>
      </w:r>
      <w:r w:rsidR="00B21573">
        <w:rPr>
          <w:sz w:val="16"/>
          <w:szCs w:val="16"/>
        </w:rPr>
        <w:t xml:space="preserve"> </w:t>
      </w:r>
      <w:r w:rsidR="00B21573" w:rsidRPr="00B21573">
        <w:t>Comparaison des méthodes SEILA / GAM EMB 1</w:t>
      </w:r>
      <w:r w:rsidR="00EB6B47">
        <w:rPr>
          <w:rStyle w:val="Appelnotedebasdep"/>
        </w:rPr>
        <w:footnoteReference w:id="17"/>
      </w:r>
      <w:bookmarkEnd w:id="99"/>
    </w:p>
    <w:tbl>
      <w:tblPr>
        <w:tblpPr w:leftFromText="141" w:rightFromText="141" w:vertAnchor="text" w:horzAnchor="margin" w:tblpXSpec="center" w:tblpY="472"/>
        <w:tblW w:w="10971" w:type="dxa"/>
        <w:tblLayout w:type="fixed"/>
        <w:tblCellMar>
          <w:left w:w="70" w:type="dxa"/>
          <w:right w:w="70" w:type="dxa"/>
        </w:tblCellMar>
        <w:tblLook w:val="04A0" w:firstRow="1" w:lastRow="0" w:firstColumn="1" w:lastColumn="0" w:noHBand="0" w:noVBand="1"/>
      </w:tblPr>
      <w:tblGrid>
        <w:gridCol w:w="212"/>
        <w:gridCol w:w="2919"/>
        <w:gridCol w:w="767"/>
        <w:gridCol w:w="84"/>
        <w:gridCol w:w="2467"/>
        <w:gridCol w:w="484"/>
        <w:gridCol w:w="1679"/>
        <w:gridCol w:w="91"/>
        <w:gridCol w:w="283"/>
        <w:gridCol w:w="1985"/>
      </w:tblGrid>
      <w:tr w:rsidR="00EA1872" w:rsidRPr="000674F3" w:rsidTr="00BE2FF4">
        <w:trPr>
          <w:trHeight w:val="4"/>
        </w:trPr>
        <w:tc>
          <w:tcPr>
            <w:tcW w:w="212" w:type="dxa"/>
            <w:tcBorders>
              <w:top w:val="nil"/>
              <w:left w:val="nil"/>
              <w:bottom w:val="nil"/>
              <w:right w:val="nil"/>
            </w:tcBorders>
            <w:shd w:val="clear" w:color="auto" w:fill="auto"/>
            <w:noWrap/>
            <w:vAlign w:val="center"/>
            <w:hideMark/>
          </w:tcPr>
          <w:p w:rsidR="00EA1872" w:rsidRPr="000674F3" w:rsidRDefault="00EA1872" w:rsidP="00C51C0C">
            <w:pPr>
              <w:rPr>
                <w:rFonts w:cs="Arial"/>
                <w:b/>
                <w:bCs/>
                <w:color w:val="000000"/>
                <w:sz w:val="14"/>
                <w:szCs w:val="18"/>
              </w:rPr>
            </w:pPr>
          </w:p>
        </w:tc>
        <w:tc>
          <w:tcPr>
            <w:tcW w:w="2919" w:type="dxa"/>
            <w:tcBorders>
              <w:top w:val="nil"/>
              <w:left w:val="nil"/>
              <w:bottom w:val="nil"/>
              <w:right w:val="nil"/>
            </w:tcBorders>
            <w:shd w:val="clear" w:color="auto" w:fill="auto"/>
            <w:noWrap/>
            <w:vAlign w:val="bottom"/>
            <w:hideMark/>
          </w:tcPr>
          <w:p w:rsidR="00EA1872" w:rsidRPr="00B21573" w:rsidRDefault="00EA1872" w:rsidP="00C51C0C">
            <w:pPr>
              <w:rPr>
                <w:rFonts w:cs="Arial"/>
                <w:bCs/>
                <w:color w:val="000000"/>
                <w:sz w:val="14"/>
                <w:szCs w:val="18"/>
              </w:rPr>
            </w:pPr>
            <w:r w:rsidRPr="00B21573">
              <w:rPr>
                <w:rFonts w:cs="Arial"/>
                <w:bCs/>
                <w:color w:val="000000"/>
                <w:sz w:val="14"/>
                <w:szCs w:val="18"/>
              </w:rPr>
              <w:t>CATEGORIES - SEILA</w:t>
            </w:r>
          </w:p>
        </w:tc>
        <w:tc>
          <w:tcPr>
            <w:tcW w:w="3318" w:type="dxa"/>
            <w:gridSpan w:val="3"/>
            <w:tcBorders>
              <w:top w:val="nil"/>
              <w:left w:val="nil"/>
              <w:bottom w:val="nil"/>
              <w:right w:val="nil"/>
            </w:tcBorders>
            <w:shd w:val="clear" w:color="auto" w:fill="auto"/>
            <w:noWrap/>
            <w:vAlign w:val="bottom"/>
            <w:hideMark/>
          </w:tcPr>
          <w:p w:rsidR="00EA1872" w:rsidRPr="000674F3" w:rsidRDefault="00EA1872" w:rsidP="00C51C0C">
            <w:pPr>
              <w:rPr>
                <w:rFonts w:cs="Arial"/>
                <w:b/>
                <w:bCs/>
                <w:color w:val="000000"/>
                <w:sz w:val="14"/>
                <w:szCs w:val="18"/>
              </w:rPr>
            </w:pPr>
            <w:r w:rsidRPr="000674F3">
              <w:rPr>
                <w:rFonts w:cs="Arial"/>
                <w:b/>
                <w:bCs/>
                <w:color w:val="000000"/>
                <w:sz w:val="14"/>
                <w:szCs w:val="18"/>
              </w:rPr>
              <w:t>SUPPORTS - CONTENANTS</w:t>
            </w:r>
          </w:p>
        </w:tc>
        <w:tc>
          <w:tcPr>
            <w:tcW w:w="2163" w:type="dxa"/>
            <w:gridSpan w:val="2"/>
            <w:tcBorders>
              <w:top w:val="nil"/>
              <w:left w:val="nil"/>
              <w:bottom w:val="nil"/>
              <w:right w:val="nil"/>
            </w:tcBorders>
            <w:shd w:val="clear" w:color="auto" w:fill="auto"/>
            <w:noWrap/>
            <w:vAlign w:val="bottom"/>
            <w:hideMark/>
          </w:tcPr>
          <w:p w:rsidR="00EA1872" w:rsidRPr="000674F3" w:rsidRDefault="00EA1872" w:rsidP="00C51C0C">
            <w:pPr>
              <w:rPr>
                <w:rFonts w:cs="Arial"/>
                <w:b/>
                <w:bCs/>
                <w:color w:val="000000"/>
                <w:sz w:val="14"/>
                <w:szCs w:val="18"/>
              </w:rPr>
            </w:pPr>
            <w:r w:rsidRPr="000674F3">
              <w:rPr>
                <w:rFonts w:cs="Arial"/>
                <w:b/>
                <w:bCs/>
                <w:color w:val="000000"/>
                <w:sz w:val="14"/>
                <w:szCs w:val="18"/>
              </w:rPr>
              <w:t>METHODE GAM EMB</w:t>
            </w:r>
            <w:r w:rsidR="00115546">
              <w:rPr>
                <w:rFonts w:cs="Arial"/>
                <w:b/>
                <w:bCs/>
                <w:color w:val="000000"/>
                <w:sz w:val="14"/>
                <w:szCs w:val="18"/>
              </w:rPr>
              <w:t xml:space="preserve"> 1</w:t>
            </w:r>
          </w:p>
        </w:tc>
        <w:tc>
          <w:tcPr>
            <w:tcW w:w="374" w:type="dxa"/>
            <w:gridSpan w:val="2"/>
            <w:tcBorders>
              <w:top w:val="nil"/>
              <w:left w:val="nil"/>
              <w:bottom w:val="nil"/>
              <w:right w:val="nil"/>
            </w:tcBorders>
            <w:shd w:val="clear" w:color="auto" w:fill="auto"/>
            <w:noWrap/>
            <w:vAlign w:val="bottom"/>
            <w:hideMark/>
          </w:tcPr>
          <w:p w:rsidR="00EA1872" w:rsidRPr="000674F3" w:rsidRDefault="00EA1872" w:rsidP="00C51C0C">
            <w:pPr>
              <w:rPr>
                <w:rFonts w:cs="Arial"/>
                <w:b/>
                <w:bCs/>
                <w:color w:val="000000"/>
                <w:sz w:val="14"/>
                <w:szCs w:val="18"/>
              </w:rPr>
            </w:pPr>
          </w:p>
        </w:tc>
        <w:tc>
          <w:tcPr>
            <w:tcW w:w="1985" w:type="dxa"/>
            <w:tcBorders>
              <w:top w:val="nil"/>
              <w:left w:val="nil"/>
              <w:bottom w:val="nil"/>
              <w:right w:val="nil"/>
            </w:tcBorders>
            <w:shd w:val="clear" w:color="auto" w:fill="auto"/>
            <w:noWrap/>
            <w:vAlign w:val="bottom"/>
            <w:hideMark/>
          </w:tcPr>
          <w:p w:rsidR="00EA1872" w:rsidRPr="000674F3" w:rsidRDefault="00EA1872" w:rsidP="003B1FD9">
            <w:pPr>
              <w:rPr>
                <w:b/>
              </w:rPr>
            </w:pPr>
            <w:r w:rsidRPr="003B1FD9">
              <w:rPr>
                <w:rFonts w:cs="Arial"/>
                <w:b/>
                <w:bCs/>
                <w:color w:val="000000"/>
                <w:sz w:val="14"/>
                <w:szCs w:val="18"/>
              </w:rPr>
              <w:t>OBSERVATIONS</w:t>
            </w:r>
          </w:p>
        </w:tc>
      </w:tr>
      <w:tr w:rsidR="00EA1872" w:rsidRPr="000674F3" w:rsidTr="00BE2FF4">
        <w:trPr>
          <w:trHeight w:val="148"/>
        </w:trPr>
        <w:tc>
          <w:tcPr>
            <w:tcW w:w="212" w:type="dxa"/>
            <w:vMerge w:val="restart"/>
            <w:tcBorders>
              <w:top w:val="nil"/>
              <w:left w:val="nil"/>
              <w:right w:val="nil"/>
            </w:tcBorders>
            <w:shd w:val="clear" w:color="auto" w:fill="auto"/>
            <w:noWrap/>
            <w:vAlign w:val="center"/>
            <w:hideMark/>
          </w:tcPr>
          <w:p w:rsidR="00EA1872" w:rsidRPr="000674F3" w:rsidRDefault="00EA1872" w:rsidP="00C51C0C">
            <w:pPr>
              <w:rPr>
                <w:rFonts w:cs="Arial"/>
                <w:b/>
                <w:bCs/>
                <w:color w:val="000000"/>
                <w:sz w:val="14"/>
                <w:szCs w:val="18"/>
              </w:rPr>
            </w:pPr>
          </w:p>
        </w:tc>
        <w:tc>
          <w:tcPr>
            <w:tcW w:w="2919" w:type="dxa"/>
            <w:vMerge w:val="restart"/>
            <w:tcBorders>
              <w:top w:val="nil"/>
              <w:left w:val="nil"/>
              <w:right w:val="nil"/>
            </w:tcBorders>
            <w:shd w:val="clear" w:color="auto" w:fill="auto"/>
            <w:noWrap/>
            <w:vAlign w:val="bottom"/>
            <w:hideMark/>
          </w:tcPr>
          <w:p w:rsidR="00EA1872" w:rsidRPr="00B21573" w:rsidRDefault="00EA1872" w:rsidP="00C51C0C">
            <w:pPr>
              <w:rPr>
                <w:rFonts w:cs="Arial"/>
                <w:color w:val="000000"/>
                <w:sz w:val="14"/>
                <w:szCs w:val="18"/>
              </w:rPr>
            </w:pPr>
            <w:r w:rsidRPr="00B21573">
              <w:rPr>
                <w:rFonts w:cs="Arial"/>
                <w:color w:val="000000"/>
                <w:sz w:val="14"/>
                <w:szCs w:val="18"/>
              </w:rPr>
              <w:t>MATERIEL - FRAGILITE  MECANIQUE</w:t>
            </w:r>
          </w:p>
        </w:tc>
        <w:tc>
          <w:tcPr>
            <w:tcW w:w="3318" w:type="dxa"/>
            <w:gridSpan w:val="3"/>
            <w:vMerge w:val="restart"/>
            <w:tcBorders>
              <w:top w:val="nil"/>
              <w:left w:val="nil"/>
              <w:right w:val="nil"/>
            </w:tcBorders>
            <w:shd w:val="clear" w:color="auto" w:fill="auto"/>
            <w:noWrap/>
            <w:vAlign w:val="bottom"/>
            <w:hideMark/>
          </w:tcPr>
          <w:p w:rsidR="00EA1872" w:rsidRPr="000674F3" w:rsidRDefault="00EA1872" w:rsidP="00C51C0C">
            <w:pPr>
              <w:rPr>
                <w:rFonts w:cs="Arial"/>
                <w:color w:val="000000"/>
                <w:sz w:val="14"/>
                <w:szCs w:val="18"/>
              </w:rPr>
            </w:pPr>
            <w:r>
              <w:rPr>
                <w:rFonts w:cs="Arial"/>
                <w:color w:val="000000"/>
                <w:sz w:val="14"/>
                <w:szCs w:val="18"/>
              </w:rPr>
              <w:t>CATEGORIE + PROTECTION</w:t>
            </w:r>
            <w:r w:rsidRPr="000674F3">
              <w:rPr>
                <w:rFonts w:cs="Arial"/>
                <w:color w:val="000000"/>
                <w:sz w:val="14"/>
                <w:szCs w:val="18"/>
              </w:rPr>
              <w:t xml:space="preserve"> = METHODE</w:t>
            </w:r>
          </w:p>
        </w:tc>
        <w:tc>
          <w:tcPr>
            <w:tcW w:w="2537" w:type="dxa"/>
            <w:gridSpan w:val="4"/>
            <w:vMerge w:val="restart"/>
            <w:tcBorders>
              <w:top w:val="nil"/>
              <w:left w:val="nil"/>
              <w:right w:val="nil"/>
            </w:tcBorders>
            <w:shd w:val="clear" w:color="auto" w:fill="auto"/>
            <w:noWrap/>
            <w:vAlign w:val="bottom"/>
            <w:hideMark/>
          </w:tcPr>
          <w:p w:rsidR="00EA1872" w:rsidRPr="000674F3" w:rsidRDefault="00EA1872" w:rsidP="00C51C0C">
            <w:pPr>
              <w:rPr>
                <w:rFonts w:cs="Arial"/>
                <w:color w:val="000000"/>
                <w:sz w:val="14"/>
                <w:szCs w:val="18"/>
              </w:rPr>
            </w:pPr>
            <w:r w:rsidRPr="000674F3">
              <w:rPr>
                <w:rFonts w:cs="Arial"/>
                <w:color w:val="000000"/>
                <w:sz w:val="14"/>
                <w:szCs w:val="18"/>
              </w:rPr>
              <w:t>PROTEC</w:t>
            </w:r>
            <w:r>
              <w:rPr>
                <w:rFonts w:cs="Arial"/>
                <w:color w:val="000000"/>
                <w:sz w:val="14"/>
                <w:szCs w:val="18"/>
              </w:rPr>
              <w:t>TION</w:t>
            </w:r>
            <w:r w:rsidRPr="000674F3">
              <w:rPr>
                <w:rFonts w:cs="Arial"/>
                <w:color w:val="000000"/>
                <w:sz w:val="14"/>
                <w:szCs w:val="18"/>
              </w:rPr>
              <w:t xml:space="preserve"> PHYSICO CHIMIQ</w:t>
            </w:r>
            <w:r>
              <w:rPr>
                <w:rFonts w:cs="Arial"/>
                <w:color w:val="000000"/>
                <w:sz w:val="14"/>
                <w:szCs w:val="18"/>
              </w:rPr>
              <w:t>UE</w:t>
            </w:r>
          </w:p>
        </w:tc>
        <w:tc>
          <w:tcPr>
            <w:tcW w:w="1985" w:type="dxa"/>
            <w:tcBorders>
              <w:top w:val="nil"/>
              <w:left w:val="nil"/>
              <w:bottom w:val="nil"/>
              <w:right w:val="nil"/>
            </w:tcBorders>
            <w:shd w:val="clear" w:color="auto" w:fill="auto"/>
            <w:noWrap/>
            <w:vAlign w:val="bottom"/>
            <w:hideMark/>
          </w:tcPr>
          <w:p w:rsidR="00EA1872" w:rsidRPr="000674F3" w:rsidRDefault="00EA1872" w:rsidP="00EA1872">
            <w:pPr>
              <w:rPr>
                <w:rFonts w:cs="Arial"/>
                <w:color w:val="000000"/>
                <w:sz w:val="14"/>
                <w:szCs w:val="18"/>
              </w:rPr>
            </w:pPr>
          </w:p>
        </w:tc>
      </w:tr>
      <w:tr w:rsidR="00EA1872" w:rsidRPr="000674F3" w:rsidTr="00BE2FF4">
        <w:trPr>
          <w:trHeight w:val="147"/>
        </w:trPr>
        <w:tc>
          <w:tcPr>
            <w:tcW w:w="212" w:type="dxa"/>
            <w:vMerge/>
            <w:tcBorders>
              <w:left w:val="nil"/>
              <w:bottom w:val="nil"/>
              <w:right w:val="nil"/>
            </w:tcBorders>
            <w:shd w:val="clear" w:color="auto" w:fill="auto"/>
            <w:noWrap/>
            <w:vAlign w:val="center"/>
          </w:tcPr>
          <w:p w:rsidR="00EA1872" w:rsidRPr="000674F3" w:rsidRDefault="00EA1872" w:rsidP="00C51C0C">
            <w:pPr>
              <w:rPr>
                <w:rFonts w:cs="Arial"/>
                <w:b/>
                <w:bCs/>
                <w:color w:val="000000"/>
                <w:sz w:val="14"/>
                <w:szCs w:val="18"/>
              </w:rPr>
            </w:pPr>
          </w:p>
        </w:tc>
        <w:tc>
          <w:tcPr>
            <w:tcW w:w="2919" w:type="dxa"/>
            <w:vMerge/>
            <w:tcBorders>
              <w:left w:val="nil"/>
              <w:bottom w:val="nil"/>
              <w:right w:val="nil"/>
            </w:tcBorders>
            <w:shd w:val="clear" w:color="auto" w:fill="auto"/>
            <w:noWrap/>
            <w:vAlign w:val="bottom"/>
          </w:tcPr>
          <w:p w:rsidR="00EA1872" w:rsidRPr="00B21573" w:rsidRDefault="00EA1872" w:rsidP="00C51C0C">
            <w:pPr>
              <w:rPr>
                <w:rFonts w:cs="Arial"/>
                <w:color w:val="000000"/>
                <w:sz w:val="14"/>
                <w:szCs w:val="18"/>
              </w:rPr>
            </w:pPr>
          </w:p>
        </w:tc>
        <w:tc>
          <w:tcPr>
            <w:tcW w:w="3318" w:type="dxa"/>
            <w:gridSpan w:val="3"/>
            <w:vMerge/>
            <w:tcBorders>
              <w:left w:val="nil"/>
              <w:bottom w:val="nil"/>
              <w:right w:val="nil"/>
            </w:tcBorders>
            <w:shd w:val="clear" w:color="auto" w:fill="auto"/>
            <w:noWrap/>
            <w:vAlign w:val="bottom"/>
          </w:tcPr>
          <w:p w:rsidR="00EA1872" w:rsidRDefault="00EA1872" w:rsidP="00C51C0C">
            <w:pPr>
              <w:rPr>
                <w:rFonts w:cs="Arial"/>
                <w:color w:val="000000"/>
                <w:sz w:val="14"/>
                <w:szCs w:val="18"/>
              </w:rPr>
            </w:pPr>
          </w:p>
        </w:tc>
        <w:tc>
          <w:tcPr>
            <w:tcW w:w="2537" w:type="dxa"/>
            <w:gridSpan w:val="4"/>
            <w:vMerge/>
            <w:tcBorders>
              <w:left w:val="nil"/>
              <w:bottom w:val="nil"/>
              <w:right w:val="nil"/>
            </w:tcBorders>
            <w:shd w:val="clear" w:color="auto" w:fill="auto"/>
            <w:noWrap/>
            <w:vAlign w:val="bottom"/>
          </w:tcPr>
          <w:p w:rsidR="00EA1872" w:rsidRPr="000674F3" w:rsidRDefault="00EA1872" w:rsidP="00C51C0C">
            <w:pPr>
              <w:rPr>
                <w:rFonts w:cs="Arial"/>
                <w:color w:val="000000"/>
                <w:sz w:val="14"/>
                <w:szCs w:val="18"/>
              </w:rPr>
            </w:pPr>
          </w:p>
        </w:tc>
        <w:tc>
          <w:tcPr>
            <w:tcW w:w="1985" w:type="dxa"/>
            <w:tcBorders>
              <w:top w:val="nil"/>
              <w:left w:val="nil"/>
              <w:bottom w:val="nil"/>
              <w:right w:val="nil"/>
            </w:tcBorders>
            <w:shd w:val="clear" w:color="auto" w:fill="auto"/>
            <w:noWrap/>
            <w:vAlign w:val="bottom"/>
          </w:tcPr>
          <w:p w:rsidR="00EA1872" w:rsidRPr="000674F3" w:rsidRDefault="00EA1872" w:rsidP="00D44ABC">
            <w:pPr>
              <w:rPr>
                <w:rFonts w:cs="Arial"/>
                <w:color w:val="000000"/>
                <w:sz w:val="14"/>
                <w:szCs w:val="18"/>
              </w:rPr>
            </w:pPr>
            <w:r w:rsidRPr="000674F3">
              <w:rPr>
                <w:rFonts w:cs="Arial"/>
                <w:color w:val="000000"/>
                <w:sz w:val="14"/>
                <w:szCs w:val="18"/>
              </w:rPr>
              <w:t>PROTECTION</w:t>
            </w:r>
            <w:r w:rsidR="00D44ABC">
              <w:rPr>
                <w:rFonts w:cs="Arial"/>
                <w:color w:val="000000"/>
                <w:sz w:val="14"/>
                <w:szCs w:val="18"/>
              </w:rPr>
              <w:t xml:space="preserve"> </w:t>
            </w:r>
            <w:r w:rsidR="00D44ABC" w:rsidRPr="00B21573">
              <w:rPr>
                <w:rFonts w:cs="Arial"/>
                <w:color w:val="000000"/>
                <w:sz w:val="14"/>
                <w:szCs w:val="18"/>
              </w:rPr>
              <w:t xml:space="preserve"> MECANIQUE</w:t>
            </w:r>
          </w:p>
        </w:tc>
      </w:tr>
      <w:tr w:rsidR="00EA1872" w:rsidRPr="000674F3" w:rsidTr="00BE2FF4">
        <w:trPr>
          <w:trHeight w:val="3"/>
        </w:trPr>
        <w:tc>
          <w:tcPr>
            <w:tcW w:w="212" w:type="dxa"/>
            <w:tcBorders>
              <w:top w:val="nil"/>
              <w:left w:val="nil"/>
              <w:bottom w:val="nil"/>
              <w:right w:val="nil"/>
            </w:tcBorders>
            <w:shd w:val="clear" w:color="auto" w:fill="auto"/>
            <w:noWrap/>
            <w:vAlign w:val="center"/>
            <w:hideMark/>
          </w:tcPr>
          <w:p w:rsidR="00EA1872" w:rsidRPr="000674F3" w:rsidRDefault="00EA1872" w:rsidP="00C51C0C">
            <w:pPr>
              <w:rPr>
                <w:rFonts w:cs="Arial"/>
                <w:b/>
                <w:bCs/>
                <w:color w:val="000000"/>
                <w:sz w:val="14"/>
                <w:szCs w:val="18"/>
              </w:rPr>
            </w:pPr>
          </w:p>
        </w:tc>
        <w:tc>
          <w:tcPr>
            <w:tcW w:w="2919" w:type="dxa"/>
            <w:tcBorders>
              <w:top w:val="nil"/>
              <w:left w:val="nil"/>
              <w:bottom w:val="nil"/>
              <w:right w:val="nil"/>
            </w:tcBorders>
            <w:shd w:val="clear" w:color="auto" w:fill="auto"/>
            <w:noWrap/>
            <w:vAlign w:val="bottom"/>
            <w:hideMark/>
          </w:tcPr>
          <w:p w:rsidR="00EA1872" w:rsidRPr="00B21573" w:rsidRDefault="00EA1872" w:rsidP="00C51C0C">
            <w:pPr>
              <w:rPr>
                <w:rFonts w:cs="Arial"/>
                <w:color w:val="000000"/>
                <w:sz w:val="14"/>
                <w:szCs w:val="18"/>
              </w:rPr>
            </w:pPr>
          </w:p>
        </w:tc>
        <w:tc>
          <w:tcPr>
            <w:tcW w:w="767" w:type="dxa"/>
            <w:tcBorders>
              <w:top w:val="nil"/>
              <w:left w:val="nil"/>
              <w:bottom w:val="nil"/>
              <w:right w:val="nil"/>
            </w:tcBorders>
            <w:shd w:val="clear" w:color="auto" w:fill="auto"/>
            <w:noWrap/>
            <w:vAlign w:val="bottom"/>
            <w:hideMark/>
          </w:tcPr>
          <w:p w:rsidR="00EA1872" w:rsidRPr="000674F3" w:rsidRDefault="00EA1872" w:rsidP="00C51C0C">
            <w:pPr>
              <w:rPr>
                <w:rFonts w:cs="Arial"/>
                <w:color w:val="000000"/>
                <w:sz w:val="14"/>
                <w:szCs w:val="18"/>
              </w:rPr>
            </w:pPr>
          </w:p>
        </w:tc>
        <w:tc>
          <w:tcPr>
            <w:tcW w:w="2551" w:type="dxa"/>
            <w:gridSpan w:val="2"/>
            <w:tcBorders>
              <w:top w:val="nil"/>
              <w:left w:val="nil"/>
              <w:bottom w:val="nil"/>
              <w:right w:val="nil"/>
            </w:tcBorders>
            <w:shd w:val="clear" w:color="auto" w:fill="auto"/>
            <w:noWrap/>
            <w:vAlign w:val="bottom"/>
            <w:hideMark/>
          </w:tcPr>
          <w:p w:rsidR="00EA1872" w:rsidRPr="000674F3" w:rsidRDefault="00EA1872" w:rsidP="00C51C0C">
            <w:pPr>
              <w:rPr>
                <w:rFonts w:cs="Arial"/>
                <w:color w:val="000000"/>
                <w:sz w:val="14"/>
                <w:szCs w:val="18"/>
              </w:rPr>
            </w:pPr>
          </w:p>
        </w:tc>
        <w:tc>
          <w:tcPr>
            <w:tcW w:w="2254" w:type="dxa"/>
            <w:gridSpan w:val="3"/>
            <w:tcBorders>
              <w:top w:val="nil"/>
              <w:left w:val="nil"/>
              <w:bottom w:val="nil"/>
              <w:right w:val="nil"/>
            </w:tcBorders>
            <w:shd w:val="clear" w:color="auto" w:fill="auto"/>
            <w:noWrap/>
            <w:vAlign w:val="bottom"/>
            <w:hideMark/>
          </w:tcPr>
          <w:p w:rsidR="00EA1872" w:rsidRPr="000674F3" w:rsidRDefault="00EA1872" w:rsidP="00C51C0C">
            <w:pPr>
              <w:rPr>
                <w:rFonts w:cs="Arial"/>
                <w:color w:val="000000"/>
                <w:sz w:val="14"/>
                <w:szCs w:val="18"/>
              </w:rPr>
            </w:pPr>
            <w:r>
              <w:rPr>
                <w:rFonts w:cs="Arial"/>
                <w:color w:val="000000"/>
                <w:sz w:val="14"/>
                <w:szCs w:val="18"/>
              </w:rPr>
              <w:t>O-A-B-C</w:t>
            </w:r>
          </w:p>
        </w:tc>
        <w:tc>
          <w:tcPr>
            <w:tcW w:w="283" w:type="dxa"/>
            <w:tcBorders>
              <w:top w:val="nil"/>
              <w:left w:val="nil"/>
              <w:bottom w:val="nil"/>
              <w:right w:val="nil"/>
            </w:tcBorders>
            <w:shd w:val="clear" w:color="auto" w:fill="auto"/>
            <w:noWrap/>
            <w:vAlign w:val="bottom"/>
            <w:hideMark/>
          </w:tcPr>
          <w:p w:rsidR="00EA1872" w:rsidRPr="000674F3" w:rsidRDefault="00EA1872" w:rsidP="00C51C0C">
            <w:pPr>
              <w:rPr>
                <w:rFonts w:cs="Arial"/>
                <w:color w:val="000000"/>
                <w:sz w:val="14"/>
                <w:szCs w:val="18"/>
              </w:rPr>
            </w:pPr>
          </w:p>
        </w:tc>
        <w:tc>
          <w:tcPr>
            <w:tcW w:w="1985" w:type="dxa"/>
            <w:tcBorders>
              <w:top w:val="nil"/>
              <w:left w:val="nil"/>
              <w:bottom w:val="nil"/>
              <w:right w:val="nil"/>
            </w:tcBorders>
            <w:shd w:val="clear" w:color="auto" w:fill="auto"/>
            <w:noWrap/>
            <w:vAlign w:val="bottom"/>
          </w:tcPr>
          <w:p w:rsidR="00EA1872" w:rsidRPr="000674F3" w:rsidRDefault="00EA1872" w:rsidP="00C51C0C">
            <w:pPr>
              <w:rPr>
                <w:rFonts w:cs="Arial"/>
                <w:color w:val="000000"/>
                <w:sz w:val="14"/>
                <w:szCs w:val="18"/>
              </w:rPr>
            </w:pPr>
            <w:r>
              <w:rPr>
                <w:rFonts w:cs="Arial"/>
                <w:color w:val="000000"/>
                <w:sz w:val="14"/>
                <w:szCs w:val="18"/>
              </w:rPr>
              <w:t>1-2-3</w:t>
            </w:r>
          </w:p>
        </w:tc>
      </w:tr>
      <w:tr w:rsidR="00BC2F13" w:rsidRPr="000674F3" w:rsidTr="00D966EA">
        <w:trPr>
          <w:trHeight w:val="4"/>
        </w:trPr>
        <w:tc>
          <w:tcPr>
            <w:tcW w:w="212" w:type="dxa"/>
            <w:tcBorders>
              <w:top w:val="nil"/>
              <w:left w:val="nil"/>
              <w:bottom w:val="nil"/>
              <w:right w:val="nil"/>
            </w:tcBorders>
            <w:shd w:val="clear" w:color="auto" w:fill="auto"/>
            <w:noWrap/>
            <w:vAlign w:val="center"/>
            <w:hideMark/>
          </w:tcPr>
          <w:p w:rsidR="00BC2F13" w:rsidRPr="000674F3" w:rsidRDefault="00BC2F13" w:rsidP="00C51C0C">
            <w:pPr>
              <w:rPr>
                <w:rFonts w:cs="Arial"/>
                <w:b/>
                <w:bCs/>
                <w:color w:val="000000"/>
                <w:sz w:val="14"/>
                <w:szCs w:val="24"/>
              </w:rPr>
            </w:pPr>
          </w:p>
        </w:tc>
        <w:tc>
          <w:tcPr>
            <w:tcW w:w="2919" w:type="dxa"/>
            <w:tcBorders>
              <w:top w:val="nil"/>
              <w:left w:val="nil"/>
              <w:bottom w:val="single" w:sz="12" w:space="0" w:color="auto"/>
              <w:right w:val="nil"/>
            </w:tcBorders>
            <w:shd w:val="clear" w:color="auto" w:fill="auto"/>
            <w:noWrap/>
            <w:vAlign w:val="bottom"/>
            <w:hideMark/>
          </w:tcPr>
          <w:p w:rsidR="00BC2F13" w:rsidRPr="00B21573" w:rsidRDefault="00BC2F13" w:rsidP="00C51C0C">
            <w:pPr>
              <w:rPr>
                <w:rFonts w:cs="Arial"/>
                <w:bCs/>
                <w:color w:val="000000"/>
                <w:sz w:val="14"/>
                <w:szCs w:val="24"/>
              </w:rPr>
            </w:pPr>
          </w:p>
        </w:tc>
        <w:tc>
          <w:tcPr>
            <w:tcW w:w="3318" w:type="dxa"/>
            <w:gridSpan w:val="3"/>
            <w:tcBorders>
              <w:top w:val="nil"/>
              <w:left w:val="nil"/>
              <w:bottom w:val="single" w:sz="12" w:space="0" w:color="auto"/>
              <w:right w:val="nil"/>
            </w:tcBorders>
            <w:shd w:val="clear" w:color="auto" w:fill="auto"/>
            <w:noWrap/>
            <w:vAlign w:val="bottom"/>
            <w:hideMark/>
          </w:tcPr>
          <w:p w:rsidR="00BC2F13" w:rsidRPr="000674F3" w:rsidRDefault="00BC2F13" w:rsidP="00C51C0C">
            <w:pPr>
              <w:rPr>
                <w:rFonts w:cs="Arial"/>
                <w:b/>
                <w:bCs/>
                <w:color w:val="000000"/>
                <w:sz w:val="14"/>
                <w:szCs w:val="24"/>
              </w:rPr>
            </w:pPr>
          </w:p>
        </w:tc>
        <w:tc>
          <w:tcPr>
            <w:tcW w:w="484" w:type="dxa"/>
            <w:tcBorders>
              <w:top w:val="nil"/>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1770" w:type="dxa"/>
            <w:gridSpan w:val="2"/>
            <w:tcBorders>
              <w:top w:val="nil"/>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283" w:type="dxa"/>
            <w:tcBorders>
              <w:top w:val="nil"/>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1985" w:type="dxa"/>
            <w:tcBorders>
              <w:top w:val="nil"/>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r>
      <w:tr w:rsidR="00BC2F13"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BC2F13" w:rsidRPr="000674F3" w:rsidRDefault="00BC2F13" w:rsidP="00C51C0C">
            <w:pPr>
              <w:rPr>
                <w:rFonts w:cs="Arial"/>
                <w:b/>
                <w:bCs/>
                <w:color w:val="000000"/>
                <w:sz w:val="14"/>
                <w:szCs w:val="24"/>
              </w:rPr>
            </w:pPr>
            <w:r w:rsidRPr="000674F3">
              <w:rPr>
                <w:rFonts w:cs="Arial"/>
                <w:b/>
                <w:bCs/>
                <w:color w:val="000000"/>
                <w:sz w:val="14"/>
                <w:szCs w:val="24"/>
              </w:rPr>
              <w:t>1</w:t>
            </w:r>
          </w:p>
        </w:tc>
        <w:tc>
          <w:tcPr>
            <w:tcW w:w="2919"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BC2F13" w:rsidRPr="00B21573" w:rsidRDefault="00BC2F13" w:rsidP="00C51C0C">
            <w:pPr>
              <w:rPr>
                <w:rFonts w:cs="Arial"/>
                <w:bCs/>
                <w:color w:val="000000"/>
                <w:sz w:val="14"/>
                <w:szCs w:val="24"/>
              </w:rPr>
            </w:pPr>
            <w:r w:rsidRPr="00B21573">
              <w:rPr>
                <w:rFonts w:cs="Arial"/>
                <w:bCs/>
                <w:color w:val="000000"/>
                <w:sz w:val="14"/>
                <w:szCs w:val="24"/>
              </w:rPr>
              <w:t>Matériel lourd indéformable</w:t>
            </w:r>
          </w:p>
        </w:tc>
        <w:tc>
          <w:tcPr>
            <w:tcW w:w="3318" w:type="dxa"/>
            <w:gridSpan w:val="3"/>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BC2F13" w:rsidRPr="000674F3" w:rsidRDefault="00BC2F13" w:rsidP="00C51C0C">
            <w:pPr>
              <w:rPr>
                <w:rFonts w:cs="Arial"/>
                <w:b/>
                <w:bCs/>
                <w:color w:val="000000"/>
                <w:sz w:val="14"/>
                <w:szCs w:val="24"/>
              </w:rPr>
            </w:pPr>
            <w:r w:rsidRPr="000674F3">
              <w:rPr>
                <w:rFonts w:cs="Arial"/>
                <w:b/>
                <w:bCs/>
                <w:color w:val="000000"/>
                <w:sz w:val="14"/>
                <w:szCs w:val="24"/>
              </w:rPr>
              <w:t>Berceau Socle</w:t>
            </w:r>
          </w:p>
        </w:tc>
        <w:tc>
          <w:tcPr>
            <w:tcW w:w="484" w:type="dxa"/>
            <w:tcBorders>
              <w:top w:val="single" w:sz="12" w:space="0" w:color="auto"/>
              <w:left w:val="single" w:sz="4" w:space="0" w:color="auto"/>
            </w:tcBorders>
            <w:shd w:val="clear" w:color="auto" w:fill="auto"/>
            <w:noWrap/>
            <w:vAlign w:val="bottom"/>
            <w:hideMark/>
          </w:tcPr>
          <w:p w:rsidR="00BC2F13" w:rsidRPr="000674F3" w:rsidRDefault="00BC2F13" w:rsidP="00C51C0C">
            <w:pPr>
              <w:rPr>
                <w:rFonts w:cs="Arial"/>
                <w:color w:val="000000"/>
                <w:sz w:val="14"/>
                <w:szCs w:val="24"/>
              </w:rPr>
            </w:pPr>
          </w:p>
        </w:tc>
        <w:tc>
          <w:tcPr>
            <w:tcW w:w="1770" w:type="dxa"/>
            <w:gridSpan w:val="2"/>
            <w:tcBorders>
              <w:top w:val="single" w:sz="12" w:space="0" w:color="auto"/>
            </w:tcBorders>
            <w:shd w:val="clear" w:color="auto" w:fill="auto"/>
            <w:noWrap/>
            <w:vAlign w:val="bottom"/>
            <w:hideMark/>
          </w:tcPr>
          <w:p w:rsidR="00BC2F13" w:rsidRPr="000674F3" w:rsidRDefault="00BC2F13" w:rsidP="00C51C0C">
            <w:pPr>
              <w:rPr>
                <w:rFonts w:cs="Arial"/>
                <w:color w:val="000000"/>
                <w:sz w:val="14"/>
                <w:szCs w:val="24"/>
              </w:rPr>
            </w:pPr>
          </w:p>
        </w:tc>
        <w:tc>
          <w:tcPr>
            <w:tcW w:w="283" w:type="dxa"/>
            <w:tcBorders>
              <w:top w:val="single" w:sz="12" w:space="0" w:color="auto"/>
            </w:tcBorders>
            <w:shd w:val="clear" w:color="auto" w:fill="auto"/>
            <w:noWrap/>
            <w:vAlign w:val="bottom"/>
            <w:hideMark/>
          </w:tcPr>
          <w:p w:rsidR="00BC2F13" w:rsidRPr="000674F3" w:rsidRDefault="00BC2F13" w:rsidP="00C51C0C">
            <w:pPr>
              <w:rPr>
                <w:rFonts w:cs="Arial"/>
                <w:color w:val="000000"/>
                <w:sz w:val="14"/>
                <w:szCs w:val="24"/>
              </w:rPr>
            </w:pPr>
          </w:p>
        </w:tc>
        <w:tc>
          <w:tcPr>
            <w:tcW w:w="1985" w:type="dxa"/>
            <w:tcBorders>
              <w:top w:val="single" w:sz="12" w:space="0" w:color="auto"/>
              <w:right w:val="single" w:sz="12" w:space="0" w:color="auto"/>
            </w:tcBorders>
            <w:shd w:val="clear" w:color="auto" w:fill="auto"/>
            <w:noWrap/>
            <w:vAlign w:val="bottom"/>
            <w:hideMark/>
          </w:tcPr>
          <w:p w:rsidR="00BC2F13" w:rsidRPr="000674F3" w:rsidRDefault="00BC2F13" w:rsidP="00C51C0C">
            <w:pPr>
              <w:rPr>
                <w:rFonts w:cs="Arial"/>
                <w:color w:val="000000"/>
                <w:sz w:val="14"/>
                <w:szCs w:val="24"/>
              </w:rPr>
            </w:pPr>
          </w:p>
        </w:tc>
      </w:tr>
      <w:tr w:rsidR="00BC2F13" w:rsidRPr="000674F3" w:rsidTr="00D966EA">
        <w:trPr>
          <w:trHeight w:val="5"/>
        </w:trPr>
        <w:tc>
          <w:tcPr>
            <w:tcW w:w="212" w:type="dxa"/>
            <w:tcBorders>
              <w:top w:val="nil"/>
              <w:left w:val="nil"/>
              <w:bottom w:val="nil"/>
              <w:right w:val="single" w:sz="12" w:space="0" w:color="auto"/>
            </w:tcBorders>
            <w:shd w:val="clear" w:color="auto" w:fill="auto"/>
            <w:noWrap/>
            <w:vAlign w:val="center"/>
            <w:hideMark/>
          </w:tcPr>
          <w:p w:rsidR="00BC2F13" w:rsidRPr="000674F3" w:rsidRDefault="00BC2F13" w:rsidP="00C51C0C">
            <w:pPr>
              <w:rPr>
                <w:rFonts w:cs="Arial"/>
                <w:b/>
                <w:bCs/>
                <w:color w:val="000000"/>
                <w:sz w:val="14"/>
                <w:szCs w:val="24"/>
              </w:rPr>
            </w:pPr>
          </w:p>
        </w:tc>
        <w:tc>
          <w:tcPr>
            <w:tcW w:w="2919" w:type="dxa"/>
            <w:tcBorders>
              <w:top w:val="single" w:sz="4" w:space="0" w:color="auto"/>
              <w:left w:val="single" w:sz="12" w:space="0" w:color="auto"/>
              <w:bottom w:val="single" w:sz="4" w:space="0" w:color="auto"/>
              <w:right w:val="single" w:sz="4" w:space="0" w:color="auto"/>
            </w:tcBorders>
            <w:shd w:val="clear" w:color="auto" w:fill="auto"/>
            <w:noWrap/>
            <w:hideMark/>
          </w:tcPr>
          <w:p w:rsidR="00BC2F13" w:rsidRPr="00B21573" w:rsidRDefault="00BC2F13" w:rsidP="00C51C0C">
            <w:pPr>
              <w:rPr>
                <w:rFonts w:cs="Arial"/>
                <w:bCs/>
                <w:color w:val="000000"/>
                <w:sz w:val="14"/>
                <w:szCs w:val="24"/>
              </w:rPr>
            </w:pPr>
            <w:r w:rsidRPr="00B21573">
              <w:rPr>
                <w:rFonts w:cs="Arial"/>
                <w:bCs/>
                <w:color w:val="000000"/>
                <w:sz w:val="14"/>
                <w:szCs w:val="24"/>
              </w:rPr>
              <w:t>Citerne</w:t>
            </w:r>
          </w:p>
        </w:tc>
        <w:tc>
          <w:tcPr>
            <w:tcW w:w="3318"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BC2F13" w:rsidRPr="00BC2F13" w:rsidRDefault="00BC2F13" w:rsidP="00C51C0C">
            <w:pPr>
              <w:rPr>
                <w:rFonts w:cs="Arial"/>
                <w:bCs/>
                <w:color w:val="000000"/>
                <w:sz w:val="14"/>
                <w:szCs w:val="24"/>
              </w:rPr>
            </w:pPr>
            <w:r w:rsidRPr="00BC2F13">
              <w:rPr>
                <w:rFonts w:cs="Arial"/>
                <w:bCs/>
                <w:color w:val="000000"/>
                <w:sz w:val="14"/>
                <w:szCs w:val="24"/>
              </w:rPr>
              <w:t>Châssis lourd</w:t>
            </w:r>
          </w:p>
        </w:tc>
        <w:tc>
          <w:tcPr>
            <w:tcW w:w="484" w:type="dxa"/>
            <w:tcBorders>
              <w:left w:val="single" w:sz="4" w:space="0" w:color="auto"/>
              <w:bottom w:val="single" w:sz="4" w:space="0" w:color="auto"/>
            </w:tcBorders>
            <w:shd w:val="clear" w:color="auto" w:fill="auto"/>
            <w:noWrap/>
            <w:hideMark/>
          </w:tcPr>
          <w:p w:rsidR="00BC2F13" w:rsidRPr="000674F3" w:rsidRDefault="00BC2F13" w:rsidP="00C51C0C">
            <w:pPr>
              <w:rPr>
                <w:rFonts w:cs="Arial"/>
                <w:color w:val="000000"/>
                <w:sz w:val="14"/>
                <w:szCs w:val="24"/>
              </w:rPr>
            </w:pPr>
          </w:p>
        </w:tc>
        <w:tc>
          <w:tcPr>
            <w:tcW w:w="1770" w:type="dxa"/>
            <w:gridSpan w:val="2"/>
            <w:tcBorders>
              <w:bottom w:val="single" w:sz="4" w:space="0" w:color="auto"/>
            </w:tcBorders>
            <w:shd w:val="clear" w:color="auto" w:fill="auto"/>
            <w:noWrap/>
            <w:hideMark/>
          </w:tcPr>
          <w:p w:rsidR="00BC2F13" w:rsidRPr="000674F3" w:rsidRDefault="00BC2F13" w:rsidP="00C51C0C">
            <w:pPr>
              <w:rPr>
                <w:rFonts w:cs="Arial"/>
                <w:color w:val="000000"/>
                <w:sz w:val="14"/>
                <w:szCs w:val="24"/>
              </w:rPr>
            </w:pPr>
          </w:p>
        </w:tc>
        <w:tc>
          <w:tcPr>
            <w:tcW w:w="283" w:type="dxa"/>
            <w:tcBorders>
              <w:bottom w:val="single" w:sz="4" w:space="0" w:color="auto"/>
            </w:tcBorders>
            <w:shd w:val="clear" w:color="auto" w:fill="auto"/>
            <w:noWrap/>
            <w:hideMark/>
          </w:tcPr>
          <w:p w:rsidR="00BC2F13" w:rsidRPr="000674F3" w:rsidRDefault="00BC2F13" w:rsidP="00C51C0C">
            <w:pPr>
              <w:rPr>
                <w:rFonts w:cs="Arial"/>
                <w:color w:val="000000"/>
                <w:sz w:val="14"/>
                <w:szCs w:val="24"/>
              </w:rPr>
            </w:pPr>
          </w:p>
        </w:tc>
        <w:tc>
          <w:tcPr>
            <w:tcW w:w="1985" w:type="dxa"/>
            <w:tcBorders>
              <w:bottom w:val="single" w:sz="4" w:space="0" w:color="auto"/>
              <w:right w:val="single" w:sz="12" w:space="0" w:color="auto"/>
            </w:tcBorders>
            <w:shd w:val="clear" w:color="auto" w:fill="auto"/>
            <w:noWrap/>
            <w:hideMark/>
          </w:tcPr>
          <w:p w:rsidR="00BC2F13" w:rsidRPr="000674F3" w:rsidRDefault="00BC2F13" w:rsidP="00C51C0C">
            <w:pPr>
              <w:rPr>
                <w:rFonts w:cs="Arial"/>
                <w:color w:val="000000"/>
                <w:sz w:val="14"/>
                <w:szCs w:val="24"/>
              </w:rPr>
            </w:pPr>
          </w:p>
        </w:tc>
      </w:tr>
      <w:tr w:rsidR="00BC2F13"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BC2F13" w:rsidRPr="000674F3" w:rsidRDefault="00BC2F13" w:rsidP="00C51C0C">
            <w:pPr>
              <w:rPr>
                <w:rFonts w:cs="Arial"/>
                <w:b/>
                <w:bCs/>
                <w:color w:val="000000"/>
                <w:sz w:val="14"/>
                <w:szCs w:val="24"/>
              </w:rPr>
            </w:pPr>
          </w:p>
        </w:tc>
        <w:tc>
          <w:tcPr>
            <w:tcW w:w="2919" w:type="dxa"/>
            <w:tcBorders>
              <w:top w:val="single" w:sz="4" w:space="0" w:color="auto"/>
              <w:left w:val="single" w:sz="12" w:space="0" w:color="auto"/>
              <w:bottom w:val="single" w:sz="4" w:space="0" w:color="auto"/>
              <w:right w:val="single" w:sz="8" w:space="0" w:color="auto"/>
            </w:tcBorders>
            <w:shd w:val="clear" w:color="auto" w:fill="auto"/>
            <w:noWrap/>
            <w:vAlign w:val="bottom"/>
            <w:hideMark/>
          </w:tcPr>
          <w:p w:rsidR="00BC2F13" w:rsidRPr="00B21573" w:rsidRDefault="00BC2F13" w:rsidP="00C51C0C">
            <w:pPr>
              <w:rPr>
                <w:rFonts w:cs="Arial"/>
                <w:color w:val="000000"/>
                <w:sz w:val="14"/>
                <w:szCs w:val="24"/>
              </w:rPr>
            </w:pPr>
            <w:r w:rsidRPr="00B21573">
              <w:rPr>
                <w:rFonts w:cs="Arial"/>
                <w:color w:val="000000"/>
                <w:sz w:val="14"/>
                <w:szCs w:val="24"/>
              </w:rPr>
              <w:t>Non fragile</w:t>
            </w:r>
          </w:p>
        </w:tc>
        <w:tc>
          <w:tcPr>
            <w:tcW w:w="767" w:type="dxa"/>
            <w:tcBorders>
              <w:top w:val="single" w:sz="4" w:space="0" w:color="auto"/>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1</w:t>
            </w:r>
          </w:p>
        </w:tc>
        <w:tc>
          <w:tcPr>
            <w:tcW w:w="2551" w:type="dxa"/>
            <w:gridSpan w:val="2"/>
            <w:tcBorders>
              <w:top w:val="single" w:sz="4" w:space="0" w:color="auto"/>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Sans protection</w:t>
            </w:r>
          </w:p>
        </w:tc>
        <w:tc>
          <w:tcPr>
            <w:tcW w:w="484" w:type="dxa"/>
            <w:tcBorders>
              <w:top w:val="single" w:sz="4" w:space="0" w:color="auto"/>
              <w:left w:val="single" w:sz="8" w:space="0" w:color="auto"/>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O</w:t>
            </w:r>
          </w:p>
        </w:tc>
        <w:tc>
          <w:tcPr>
            <w:tcW w:w="1770" w:type="dxa"/>
            <w:gridSpan w:val="2"/>
            <w:tcBorders>
              <w:top w:val="single" w:sz="4" w:space="0" w:color="auto"/>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Sans protection</w:t>
            </w:r>
          </w:p>
        </w:tc>
        <w:tc>
          <w:tcPr>
            <w:tcW w:w="283" w:type="dxa"/>
            <w:tcBorders>
              <w:top w:val="single" w:sz="4" w:space="0" w:color="auto"/>
              <w:left w:val="single" w:sz="8" w:space="0" w:color="auto"/>
              <w:bottom w:val="nil"/>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1</w:t>
            </w:r>
          </w:p>
        </w:tc>
        <w:tc>
          <w:tcPr>
            <w:tcW w:w="1985" w:type="dxa"/>
            <w:tcBorders>
              <w:top w:val="single" w:sz="4" w:space="0" w:color="auto"/>
              <w:left w:val="nil"/>
              <w:bottom w:val="nil"/>
              <w:right w:val="single" w:sz="12" w:space="0" w:color="auto"/>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Aucune exigence</w:t>
            </w:r>
          </w:p>
        </w:tc>
      </w:tr>
      <w:tr w:rsidR="004B3245"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4B3245" w:rsidRPr="000674F3" w:rsidRDefault="004B3245" w:rsidP="00C51C0C">
            <w:pPr>
              <w:rPr>
                <w:rFonts w:cs="Arial"/>
                <w:b/>
                <w:bCs/>
                <w:color w:val="000000"/>
                <w:sz w:val="14"/>
                <w:szCs w:val="24"/>
              </w:rPr>
            </w:pPr>
          </w:p>
        </w:tc>
        <w:tc>
          <w:tcPr>
            <w:tcW w:w="2919" w:type="dxa"/>
            <w:vMerge w:val="restart"/>
            <w:tcBorders>
              <w:top w:val="nil"/>
              <w:left w:val="single" w:sz="12" w:space="0" w:color="auto"/>
              <w:right w:val="single" w:sz="8" w:space="0" w:color="auto"/>
            </w:tcBorders>
            <w:shd w:val="clear" w:color="auto" w:fill="auto"/>
            <w:noWrap/>
            <w:vAlign w:val="center"/>
            <w:hideMark/>
          </w:tcPr>
          <w:p w:rsidR="004B3245" w:rsidRPr="00B21573" w:rsidRDefault="004B3245" w:rsidP="00C51C0C">
            <w:pPr>
              <w:rPr>
                <w:rFonts w:cs="Arial"/>
                <w:color w:val="000000"/>
                <w:sz w:val="14"/>
                <w:szCs w:val="24"/>
              </w:rPr>
            </w:pPr>
            <w:r w:rsidRPr="00B21573">
              <w:rPr>
                <w:rFonts w:cs="Arial"/>
                <w:color w:val="000000"/>
                <w:sz w:val="14"/>
                <w:szCs w:val="24"/>
              </w:rPr>
              <w:t>Fragile à la corrosion interne</w:t>
            </w:r>
          </w:p>
        </w:tc>
        <w:tc>
          <w:tcPr>
            <w:tcW w:w="767" w:type="dxa"/>
            <w:tcBorders>
              <w:top w:val="nil"/>
              <w:left w:val="nil"/>
              <w:bottom w:val="single" w:sz="4" w:space="0" w:color="auto"/>
              <w:right w:val="nil"/>
            </w:tcBorders>
            <w:shd w:val="clear" w:color="auto" w:fill="auto"/>
            <w:noWrap/>
            <w:vAlign w:val="bottom"/>
            <w:hideMark/>
          </w:tcPr>
          <w:p w:rsidR="004B3245" w:rsidRPr="000674F3" w:rsidRDefault="004B3245" w:rsidP="00C51C0C">
            <w:pPr>
              <w:rPr>
                <w:rFonts w:cs="Arial"/>
                <w:color w:val="000000"/>
                <w:sz w:val="14"/>
                <w:szCs w:val="24"/>
              </w:rPr>
            </w:pPr>
            <w:r w:rsidRPr="000674F3">
              <w:rPr>
                <w:rFonts w:cs="Arial"/>
                <w:color w:val="000000"/>
                <w:sz w:val="14"/>
                <w:szCs w:val="24"/>
              </w:rPr>
              <w:t>1a</w:t>
            </w:r>
          </w:p>
        </w:tc>
        <w:tc>
          <w:tcPr>
            <w:tcW w:w="2551" w:type="dxa"/>
            <w:gridSpan w:val="2"/>
            <w:tcBorders>
              <w:top w:val="nil"/>
              <w:left w:val="nil"/>
              <w:bottom w:val="single" w:sz="4" w:space="0" w:color="auto"/>
              <w:right w:val="nil"/>
            </w:tcBorders>
            <w:shd w:val="clear" w:color="auto" w:fill="auto"/>
            <w:noWrap/>
            <w:vAlign w:val="bottom"/>
            <w:hideMark/>
          </w:tcPr>
          <w:p w:rsidR="004B3245" w:rsidRPr="000674F3" w:rsidRDefault="004B3245" w:rsidP="00C51C0C">
            <w:pPr>
              <w:rPr>
                <w:rFonts w:cs="Arial"/>
                <w:color w:val="000000"/>
                <w:sz w:val="14"/>
                <w:szCs w:val="24"/>
              </w:rPr>
            </w:pPr>
            <w:r w:rsidRPr="000674F3">
              <w:rPr>
                <w:rFonts w:cs="Arial"/>
                <w:color w:val="000000"/>
                <w:sz w:val="14"/>
                <w:szCs w:val="24"/>
              </w:rPr>
              <w:t>Protection de contact</w:t>
            </w:r>
          </w:p>
        </w:tc>
        <w:tc>
          <w:tcPr>
            <w:tcW w:w="484" w:type="dxa"/>
            <w:tcBorders>
              <w:top w:val="nil"/>
              <w:left w:val="single" w:sz="8" w:space="0" w:color="auto"/>
              <w:bottom w:val="single" w:sz="4" w:space="0" w:color="auto"/>
              <w:right w:val="nil"/>
            </w:tcBorders>
            <w:shd w:val="clear" w:color="auto" w:fill="auto"/>
            <w:noWrap/>
            <w:vAlign w:val="bottom"/>
            <w:hideMark/>
          </w:tcPr>
          <w:p w:rsidR="004B3245" w:rsidRPr="000674F3" w:rsidRDefault="004B3245" w:rsidP="00C51C0C">
            <w:pPr>
              <w:rPr>
                <w:rFonts w:cs="Arial"/>
                <w:color w:val="000000"/>
                <w:sz w:val="14"/>
                <w:szCs w:val="24"/>
              </w:rPr>
            </w:pPr>
            <w:r w:rsidRPr="000674F3">
              <w:rPr>
                <w:rFonts w:cs="Arial"/>
                <w:color w:val="000000"/>
                <w:sz w:val="14"/>
                <w:szCs w:val="24"/>
              </w:rPr>
              <w:t>A</w:t>
            </w:r>
          </w:p>
        </w:tc>
        <w:tc>
          <w:tcPr>
            <w:tcW w:w="1770" w:type="dxa"/>
            <w:gridSpan w:val="2"/>
            <w:tcBorders>
              <w:top w:val="nil"/>
              <w:left w:val="nil"/>
              <w:bottom w:val="single" w:sz="4" w:space="0" w:color="auto"/>
              <w:right w:val="nil"/>
            </w:tcBorders>
            <w:shd w:val="clear" w:color="auto" w:fill="auto"/>
            <w:noWrap/>
            <w:vAlign w:val="bottom"/>
            <w:hideMark/>
          </w:tcPr>
          <w:p w:rsidR="004B3245" w:rsidRPr="000674F3" w:rsidRDefault="00D44ABC" w:rsidP="00C51C0C">
            <w:pPr>
              <w:rPr>
                <w:rFonts w:cs="Arial"/>
                <w:color w:val="000000"/>
                <w:sz w:val="14"/>
                <w:szCs w:val="24"/>
              </w:rPr>
            </w:pPr>
            <w:r>
              <w:rPr>
                <w:rFonts w:cs="Arial"/>
                <w:color w:val="000000"/>
                <w:sz w:val="14"/>
                <w:szCs w:val="24"/>
              </w:rPr>
              <w:t>Imperméabilité</w:t>
            </w:r>
          </w:p>
        </w:tc>
        <w:tc>
          <w:tcPr>
            <w:tcW w:w="283" w:type="dxa"/>
            <w:tcBorders>
              <w:top w:val="nil"/>
              <w:left w:val="single" w:sz="8" w:space="0" w:color="auto"/>
              <w:bottom w:val="nil"/>
              <w:right w:val="nil"/>
            </w:tcBorders>
            <w:shd w:val="clear" w:color="auto" w:fill="auto"/>
            <w:noWrap/>
            <w:vAlign w:val="bottom"/>
            <w:hideMark/>
          </w:tcPr>
          <w:p w:rsidR="004B3245" w:rsidRPr="000674F3" w:rsidRDefault="004B3245" w:rsidP="00C51C0C">
            <w:pPr>
              <w:rPr>
                <w:rFonts w:cs="Arial"/>
                <w:color w:val="000000"/>
                <w:sz w:val="14"/>
                <w:szCs w:val="24"/>
              </w:rPr>
            </w:pPr>
          </w:p>
        </w:tc>
        <w:tc>
          <w:tcPr>
            <w:tcW w:w="1985" w:type="dxa"/>
            <w:tcBorders>
              <w:top w:val="nil"/>
              <w:left w:val="nil"/>
              <w:bottom w:val="nil"/>
              <w:right w:val="single" w:sz="12" w:space="0" w:color="auto"/>
            </w:tcBorders>
            <w:shd w:val="clear" w:color="auto" w:fill="auto"/>
            <w:noWrap/>
            <w:vAlign w:val="bottom"/>
            <w:hideMark/>
          </w:tcPr>
          <w:p w:rsidR="004B3245" w:rsidRPr="000674F3" w:rsidRDefault="004B3245" w:rsidP="00C51C0C">
            <w:pPr>
              <w:rPr>
                <w:rFonts w:cs="Arial"/>
                <w:color w:val="000000"/>
                <w:sz w:val="14"/>
                <w:szCs w:val="24"/>
              </w:rPr>
            </w:pPr>
            <w:r w:rsidRPr="000674F3">
              <w:rPr>
                <w:rFonts w:cs="Arial"/>
                <w:color w:val="000000"/>
                <w:sz w:val="14"/>
                <w:szCs w:val="24"/>
              </w:rPr>
              <w:t>particulière</w:t>
            </w:r>
          </w:p>
        </w:tc>
      </w:tr>
      <w:tr w:rsidR="004B3245"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4B3245" w:rsidRPr="000674F3" w:rsidRDefault="004B3245" w:rsidP="00C51C0C">
            <w:pPr>
              <w:rPr>
                <w:rFonts w:cs="Arial"/>
                <w:b/>
                <w:bCs/>
                <w:color w:val="000000"/>
                <w:sz w:val="14"/>
                <w:szCs w:val="24"/>
              </w:rPr>
            </w:pPr>
          </w:p>
        </w:tc>
        <w:tc>
          <w:tcPr>
            <w:tcW w:w="2919" w:type="dxa"/>
            <w:vMerge/>
            <w:tcBorders>
              <w:left w:val="single" w:sz="12" w:space="0" w:color="auto"/>
              <w:bottom w:val="single" w:sz="4" w:space="0" w:color="auto"/>
              <w:right w:val="single" w:sz="8" w:space="0" w:color="auto"/>
            </w:tcBorders>
            <w:shd w:val="clear" w:color="auto" w:fill="auto"/>
            <w:noWrap/>
            <w:vAlign w:val="bottom"/>
            <w:hideMark/>
          </w:tcPr>
          <w:p w:rsidR="004B3245" w:rsidRPr="00B21573" w:rsidRDefault="004B3245" w:rsidP="00C51C0C">
            <w:pPr>
              <w:rPr>
                <w:rFonts w:cs="Arial"/>
                <w:color w:val="000000"/>
                <w:sz w:val="14"/>
                <w:szCs w:val="24"/>
              </w:rPr>
            </w:pPr>
          </w:p>
        </w:tc>
        <w:tc>
          <w:tcPr>
            <w:tcW w:w="767" w:type="dxa"/>
            <w:tcBorders>
              <w:top w:val="nil"/>
              <w:left w:val="nil"/>
              <w:bottom w:val="single" w:sz="4" w:space="0" w:color="auto"/>
              <w:right w:val="nil"/>
            </w:tcBorders>
            <w:shd w:val="clear" w:color="auto" w:fill="auto"/>
            <w:noWrap/>
            <w:vAlign w:val="bottom"/>
            <w:hideMark/>
          </w:tcPr>
          <w:p w:rsidR="004B3245" w:rsidRPr="000674F3" w:rsidRDefault="004B3245" w:rsidP="00C51C0C">
            <w:pPr>
              <w:rPr>
                <w:rFonts w:cs="Arial"/>
                <w:color w:val="000000"/>
                <w:sz w:val="14"/>
                <w:szCs w:val="24"/>
              </w:rPr>
            </w:pPr>
            <w:r w:rsidRPr="000674F3">
              <w:rPr>
                <w:rFonts w:cs="Arial"/>
                <w:color w:val="000000"/>
                <w:sz w:val="14"/>
                <w:szCs w:val="24"/>
              </w:rPr>
              <w:t>1a18</w:t>
            </w:r>
          </w:p>
        </w:tc>
        <w:tc>
          <w:tcPr>
            <w:tcW w:w="2551" w:type="dxa"/>
            <w:gridSpan w:val="2"/>
            <w:tcBorders>
              <w:top w:val="nil"/>
              <w:left w:val="nil"/>
              <w:bottom w:val="single" w:sz="4" w:space="0" w:color="auto"/>
              <w:right w:val="nil"/>
            </w:tcBorders>
            <w:shd w:val="clear" w:color="auto" w:fill="auto"/>
            <w:noWrap/>
            <w:vAlign w:val="bottom"/>
            <w:hideMark/>
          </w:tcPr>
          <w:p w:rsidR="004B3245" w:rsidRPr="000674F3" w:rsidRDefault="004B3245" w:rsidP="00C51C0C">
            <w:pPr>
              <w:rPr>
                <w:rFonts w:cs="Arial"/>
                <w:color w:val="000000"/>
                <w:sz w:val="14"/>
                <w:szCs w:val="24"/>
              </w:rPr>
            </w:pPr>
            <w:r w:rsidRPr="000674F3">
              <w:rPr>
                <w:rFonts w:cs="Arial"/>
                <w:color w:val="000000"/>
                <w:sz w:val="14"/>
                <w:szCs w:val="24"/>
              </w:rPr>
              <w:t>VCI interne</w:t>
            </w:r>
          </w:p>
        </w:tc>
        <w:tc>
          <w:tcPr>
            <w:tcW w:w="484" w:type="dxa"/>
            <w:tcBorders>
              <w:top w:val="nil"/>
              <w:left w:val="single" w:sz="8" w:space="0" w:color="auto"/>
              <w:bottom w:val="single" w:sz="4" w:space="0" w:color="auto"/>
              <w:right w:val="nil"/>
            </w:tcBorders>
            <w:shd w:val="clear" w:color="auto" w:fill="auto"/>
            <w:noWrap/>
            <w:vAlign w:val="bottom"/>
            <w:hideMark/>
          </w:tcPr>
          <w:p w:rsidR="004B3245" w:rsidRPr="000674F3" w:rsidRDefault="004B3245" w:rsidP="00C51C0C">
            <w:pPr>
              <w:rPr>
                <w:rFonts w:cs="Arial"/>
                <w:color w:val="000000"/>
                <w:sz w:val="14"/>
                <w:szCs w:val="24"/>
              </w:rPr>
            </w:pPr>
            <w:r w:rsidRPr="000674F3">
              <w:rPr>
                <w:rFonts w:cs="Arial"/>
                <w:color w:val="000000"/>
                <w:sz w:val="14"/>
                <w:szCs w:val="24"/>
              </w:rPr>
              <w:t>A</w:t>
            </w:r>
          </w:p>
        </w:tc>
        <w:tc>
          <w:tcPr>
            <w:tcW w:w="1770" w:type="dxa"/>
            <w:gridSpan w:val="2"/>
            <w:tcBorders>
              <w:top w:val="nil"/>
              <w:left w:val="nil"/>
              <w:bottom w:val="single" w:sz="4" w:space="0" w:color="auto"/>
              <w:right w:val="nil"/>
            </w:tcBorders>
            <w:shd w:val="clear" w:color="auto" w:fill="auto"/>
            <w:noWrap/>
            <w:vAlign w:val="bottom"/>
            <w:hideMark/>
          </w:tcPr>
          <w:p w:rsidR="004B3245" w:rsidRPr="000674F3" w:rsidRDefault="00D44ABC" w:rsidP="00C51C0C">
            <w:pPr>
              <w:rPr>
                <w:rFonts w:cs="Arial"/>
                <w:color w:val="000000"/>
                <w:sz w:val="14"/>
                <w:szCs w:val="24"/>
              </w:rPr>
            </w:pPr>
            <w:r>
              <w:rPr>
                <w:rFonts w:cs="Arial"/>
                <w:color w:val="000000"/>
                <w:sz w:val="14"/>
                <w:szCs w:val="24"/>
              </w:rPr>
              <w:t>Imperméabilité</w:t>
            </w:r>
          </w:p>
        </w:tc>
        <w:tc>
          <w:tcPr>
            <w:tcW w:w="283" w:type="dxa"/>
            <w:tcBorders>
              <w:top w:val="nil"/>
              <w:left w:val="single" w:sz="8" w:space="0" w:color="auto"/>
              <w:bottom w:val="nil"/>
              <w:right w:val="nil"/>
            </w:tcBorders>
            <w:shd w:val="clear" w:color="auto" w:fill="auto"/>
            <w:noWrap/>
            <w:vAlign w:val="bottom"/>
            <w:hideMark/>
          </w:tcPr>
          <w:p w:rsidR="004B3245" w:rsidRPr="000674F3" w:rsidRDefault="004B3245" w:rsidP="00C51C0C">
            <w:pPr>
              <w:rPr>
                <w:rFonts w:cs="Arial"/>
                <w:color w:val="000000"/>
                <w:sz w:val="14"/>
                <w:szCs w:val="24"/>
              </w:rPr>
            </w:pPr>
          </w:p>
        </w:tc>
        <w:tc>
          <w:tcPr>
            <w:tcW w:w="1985" w:type="dxa"/>
            <w:tcBorders>
              <w:top w:val="nil"/>
              <w:left w:val="nil"/>
              <w:bottom w:val="nil"/>
              <w:right w:val="single" w:sz="12" w:space="0" w:color="auto"/>
            </w:tcBorders>
            <w:shd w:val="clear" w:color="auto" w:fill="auto"/>
            <w:noWrap/>
            <w:vAlign w:val="bottom"/>
            <w:hideMark/>
          </w:tcPr>
          <w:p w:rsidR="004B3245" w:rsidRPr="000674F3" w:rsidRDefault="004B3245" w:rsidP="00C51C0C">
            <w:pPr>
              <w:rPr>
                <w:rFonts w:cs="Arial"/>
                <w:color w:val="000000"/>
                <w:sz w:val="14"/>
                <w:szCs w:val="24"/>
              </w:rPr>
            </w:pPr>
          </w:p>
        </w:tc>
      </w:tr>
      <w:tr w:rsidR="00BC2F13"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BC2F13" w:rsidRPr="000674F3" w:rsidRDefault="00BC2F13" w:rsidP="00C51C0C">
            <w:pPr>
              <w:rPr>
                <w:rFonts w:cs="Arial"/>
                <w:b/>
                <w:bCs/>
                <w:color w:val="000000"/>
                <w:sz w:val="14"/>
                <w:szCs w:val="24"/>
              </w:rPr>
            </w:pPr>
          </w:p>
        </w:tc>
        <w:tc>
          <w:tcPr>
            <w:tcW w:w="2919" w:type="dxa"/>
            <w:tcBorders>
              <w:top w:val="nil"/>
              <w:left w:val="single" w:sz="12" w:space="0" w:color="auto"/>
              <w:bottom w:val="single" w:sz="4" w:space="0" w:color="auto"/>
              <w:right w:val="single" w:sz="8" w:space="0" w:color="auto"/>
            </w:tcBorders>
            <w:shd w:val="clear" w:color="auto" w:fill="auto"/>
            <w:noWrap/>
            <w:vAlign w:val="bottom"/>
            <w:hideMark/>
          </w:tcPr>
          <w:p w:rsidR="00BC2F13" w:rsidRPr="00B21573" w:rsidRDefault="00BC2F13" w:rsidP="00C51C0C">
            <w:pPr>
              <w:rPr>
                <w:rFonts w:cs="Arial"/>
                <w:color w:val="000000"/>
                <w:sz w:val="14"/>
                <w:szCs w:val="24"/>
              </w:rPr>
            </w:pPr>
            <w:r w:rsidRPr="00B21573">
              <w:rPr>
                <w:rFonts w:cs="Arial"/>
                <w:color w:val="000000"/>
                <w:sz w:val="14"/>
                <w:szCs w:val="24"/>
              </w:rPr>
              <w:t>Revêtement fragile</w:t>
            </w:r>
          </w:p>
        </w:tc>
        <w:tc>
          <w:tcPr>
            <w:tcW w:w="767" w:type="dxa"/>
            <w:tcBorders>
              <w:top w:val="nil"/>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1ba</w:t>
            </w:r>
          </w:p>
        </w:tc>
        <w:tc>
          <w:tcPr>
            <w:tcW w:w="2551" w:type="dxa"/>
            <w:gridSpan w:val="2"/>
            <w:tcBorders>
              <w:top w:val="nil"/>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Film étirable, rétractable</w:t>
            </w:r>
          </w:p>
        </w:tc>
        <w:tc>
          <w:tcPr>
            <w:tcW w:w="484" w:type="dxa"/>
            <w:tcBorders>
              <w:top w:val="nil"/>
              <w:left w:val="single" w:sz="8" w:space="0" w:color="auto"/>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A</w:t>
            </w:r>
          </w:p>
        </w:tc>
        <w:tc>
          <w:tcPr>
            <w:tcW w:w="1770" w:type="dxa"/>
            <w:gridSpan w:val="2"/>
            <w:tcBorders>
              <w:top w:val="nil"/>
              <w:left w:val="nil"/>
              <w:bottom w:val="single" w:sz="4" w:space="0" w:color="auto"/>
              <w:right w:val="nil"/>
            </w:tcBorders>
            <w:shd w:val="clear" w:color="auto" w:fill="auto"/>
            <w:noWrap/>
            <w:vAlign w:val="bottom"/>
            <w:hideMark/>
          </w:tcPr>
          <w:p w:rsidR="00BC2F13" w:rsidRPr="000674F3" w:rsidRDefault="00D44ABC" w:rsidP="00C51C0C">
            <w:pPr>
              <w:rPr>
                <w:rFonts w:cs="Arial"/>
                <w:color w:val="000000"/>
                <w:sz w:val="14"/>
                <w:szCs w:val="24"/>
              </w:rPr>
            </w:pPr>
            <w:r>
              <w:rPr>
                <w:rFonts w:cs="Arial"/>
                <w:color w:val="000000"/>
                <w:sz w:val="14"/>
                <w:szCs w:val="24"/>
              </w:rPr>
              <w:t>Imperméabilité</w:t>
            </w:r>
          </w:p>
        </w:tc>
        <w:tc>
          <w:tcPr>
            <w:tcW w:w="283" w:type="dxa"/>
            <w:tcBorders>
              <w:top w:val="nil"/>
              <w:left w:val="single" w:sz="8" w:space="0" w:color="auto"/>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1985" w:type="dxa"/>
            <w:tcBorders>
              <w:top w:val="nil"/>
              <w:left w:val="nil"/>
              <w:bottom w:val="single" w:sz="4" w:space="0" w:color="auto"/>
              <w:right w:val="single" w:sz="12" w:space="0" w:color="auto"/>
            </w:tcBorders>
            <w:shd w:val="clear" w:color="auto" w:fill="auto"/>
            <w:noWrap/>
            <w:vAlign w:val="bottom"/>
            <w:hideMark/>
          </w:tcPr>
          <w:p w:rsidR="00BC2F13" w:rsidRPr="000674F3" w:rsidRDefault="00BC2F13" w:rsidP="00C51C0C">
            <w:pPr>
              <w:rPr>
                <w:rFonts w:cs="Arial"/>
                <w:color w:val="000000"/>
                <w:sz w:val="14"/>
                <w:szCs w:val="24"/>
              </w:rPr>
            </w:pPr>
          </w:p>
        </w:tc>
      </w:tr>
      <w:tr w:rsidR="00BC2F13"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BC2F13" w:rsidRPr="000674F3" w:rsidRDefault="00BC2F13" w:rsidP="00C51C0C">
            <w:pPr>
              <w:rPr>
                <w:rFonts w:cs="Arial"/>
                <w:b/>
                <w:bCs/>
                <w:color w:val="000000"/>
                <w:sz w:val="14"/>
                <w:szCs w:val="24"/>
              </w:rPr>
            </w:pPr>
          </w:p>
        </w:tc>
        <w:tc>
          <w:tcPr>
            <w:tcW w:w="2919" w:type="dxa"/>
            <w:tcBorders>
              <w:top w:val="nil"/>
              <w:left w:val="single" w:sz="12" w:space="0" w:color="auto"/>
              <w:bottom w:val="single" w:sz="12" w:space="0" w:color="auto"/>
              <w:right w:val="single" w:sz="8" w:space="0" w:color="auto"/>
            </w:tcBorders>
            <w:shd w:val="clear" w:color="auto" w:fill="auto"/>
            <w:noWrap/>
            <w:vAlign w:val="bottom"/>
            <w:hideMark/>
          </w:tcPr>
          <w:p w:rsidR="00BC2F13" w:rsidRPr="00B21573" w:rsidRDefault="00BC2F13" w:rsidP="00C51C0C">
            <w:pPr>
              <w:rPr>
                <w:rFonts w:cs="Arial"/>
                <w:color w:val="000000"/>
                <w:sz w:val="14"/>
                <w:szCs w:val="24"/>
              </w:rPr>
            </w:pPr>
            <w:r w:rsidRPr="00B21573">
              <w:rPr>
                <w:rFonts w:cs="Arial"/>
                <w:color w:val="000000"/>
                <w:sz w:val="14"/>
                <w:szCs w:val="24"/>
              </w:rPr>
              <w:t>Fragile aux chocs ou vibrations</w:t>
            </w:r>
          </w:p>
        </w:tc>
        <w:tc>
          <w:tcPr>
            <w:tcW w:w="767" w:type="dxa"/>
            <w:tcBorders>
              <w:top w:val="nil"/>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1d</w:t>
            </w:r>
          </w:p>
        </w:tc>
        <w:tc>
          <w:tcPr>
            <w:tcW w:w="2551" w:type="dxa"/>
            <w:gridSpan w:val="2"/>
            <w:tcBorders>
              <w:top w:val="nil"/>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Amortisseur mécanique</w:t>
            </w:r>
          </w:p>
        </w:tc>
        <w:tc>
          <w:tcPr>
            <w:tcW w:w="2254" w:type="dxa"/>
            <w:gridSpan w:val="3"/>
            <w:tcBorders>
              <w:top w:val="single" w:sz="4" w:space="0" w:color="auto"/>
              <w:left w:val="single" w:sz="8" w:space="0" w:color="auto"/>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283" w:type="dxa"/>
            <w:tcBorders>
              <w:top w:val="nil"/>
              <w:left w:val="single" w:sz="8" w:space="0" w:color="auto"/>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3</w:t>
            </w:r>
          </w:p>
        </w:tc>
        <w:tc>
          <w:tcPr>
            <w:tcW w:w="1985" w:type="dxa"/>
            <w:tcBorders>
              <w:top w:val="nil"/>
              <w:left w:val="nil"/>
              <w:bottom w:val="single" w:sz="12" w:space="0" w:color="auto"/>
              <w:right w:val="single" w:sz="12" w:space="0" w:color="auto"/>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Protection spécifique</w:t>
            </w:r>
          </w:p>
        </w:tc>
      </w:tr>
      <w:tr w:rsidR="00BC2F13" w:rsidRPr="000674F3" w:rsidTr="00D966EA">
        <w:trPr>
          <w:trHeight w:val="113"/>
        </w:trPr>
        <w:tc>
          <w:tcPr>
            <w:tcW w:w="212" w:type="dxa"/>
            <w:tcBorders>
              <w:top w:val="nil"/>
              <w:left w:val="nil"/>
              <w:bottom w:val="nil"/>
              <w:right w:val="nil"/>
            </w:tcBorders>
            <w:shd w:val="clear" w:color="auto" w:fill="auto"/>
            <w:noWrap/>
            <w:vAlign w:val="center"/>
            <w:hideMark/>
          </w:tcPr>
          <w:p w:rsidR="00BC2F13" w:rsidRPr="000674F3" w:rsidRDefault="00BC2F13" w:rsidP="00C51C0C">
            <w:pPr>
              <w:rPr>
                <w:rFonts w:cs="Arial"/>
                <w:b/>
                <w:bCs/>
                <w:color w:val="000000"/>
                <w:sz w:val="14"/>
                <w:szCs w:val="24"/>
              </w:rPr>
            </w:pPr>
          </w:p>
        </w:tc>
        <w:tc>
          <w:tcPr>
            <w:tcW w:w="2919" w:type="dxa"/>
            <w:tcBorders>
              <w:top w:val="single" w:sz="12" w:space="0" w:color="auto"/>
              <w:left w:val="nil"/>
              <w:bottom w:val="single" w:sz="12" w:space="0" w:color="auto"/>
              <w:right w:val="nil"/>
            </w:tcBorders>
            <w:shd w:val="clear" w:color="auto" w:fill="auto"/>
            <w:noWrap/>
            <w:vAlign w:val="bottom"/>
            <w:hideMark/>
          </w:tcPr>
          <w:p w:rsidR="00BC2F13" w:rsidRPr="00B21573" w:rsidRDefault="00BC2F13" w:rsidP="00C51C0C">
            <w:pPr>
              <w:rPr>
                <w:rFonts w:cs="Arial"/>
                <w:color w:val="FFFFFF" w:themeColor="background1"/>
                <w:sz w:val="20"/>
              </w:rPr>
            </w:pPr>
          </w:p>
        </w:tc>
        <w:tc>
          <w:tcPr>
            <w:tcW w:w="767" w:type="dxa"/>
            <w:tcBorders>
              <w:top w:val="single" w:sz="12" w:space="0" w:color="auto"/>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2551" w:type="dxa"/>
            <w:gridSpan w:val="2"/>
            <w:tcBorders>
              <w:top w:val="single" w:sz="12" w:space="0" w:color="auto"/>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484" w:type="dxa"/>
            <w:tcBorders>
              <w:top w:val="single" w:sz="12" w:space="0" w:color="auto"/>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1770" w:type="dxa"/>
            <w:gridSpan w:val="2"/>
            <w:tcBorders>
              <w:top w:val="single" w:sz="12" w:space="0" w:color="auto"/>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283" w:type="dxa"/>
            <w:tcBorders>
              <w:top w:val="single" w:sz="12" w:space="0" w:color="auto"/>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1985" w:type="dxa"/>
            <w:tcBorders>
              <w:top w:val="single" w:sz="12" w:space="0" w:color="auto"/>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r>
      <w:tr w:rsidR="00BC2F13"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BC2F13" w:rsidRPr="000674F3" w:rsidRDefault="00BC2F13" w:rsidP="00C51C0C">
            <w:pPr>
              <w:rPr>
                <w:rFonts w:cs="Arial"/>
                <w:b/>
                <w:bCs/>
                <w:color w:val="000000"/>
                <w:sz w:val="14"/>
                <w:szCs w:val="24"/>
              </w:rPr>
            </w:pPr>
            <w:r w:rsidRPr="000674F3">
              <w:rPr>
                <w:rFonts w:cs="Arial"/>
                <w:b/>
                <w:bCs/>
                <w:color w:val="000000"/>
                <w:sz w:val="14"/>
                <w:szCs w:val="24"/>
              </w:rPr>
              <w:t>2</w:t>
            </w:r>
          </w:p>
        </w:tc>
        <w:tc>
          <w:tcPr>
            <w:tcW w:w="2919" w:type="dxa"/>
            <w:tcBorders>
              <w:top w:val="single" w:sz="12" w:space="0" w:color="auto"/>
              <w:left w:val="single" w:sz="12" w:space="0" w:color="auto"/>
              <w:bottom w:val="nil"/>
              <w:right w:val="single" w:sz="4" w:space="0" w:color="auto"/>
            </w:tcBorders>
            <w:shd w:val="clear" w:color="auto" w:fill="auto"/>
            <w:noWrap/>
            <w:vAlign w:val="bottom"/>
            <w:hideMark/>
          </w:tcPr>
          <w:p w:rsidR="00BC2F13" w:rsidRPr="00B21573" w:rsidRDefault="00BC2F13" w:rsidP="00C51C0C">
            <w:pPr>
              <w:rPr>
                <w:rFonts w:cs="Arial"/>
                <w:bCs/>
                <w:color w:val="000000"/>
                <w:sz w:val="14"/>
                <w:szCs w:val="24"/>
              </w:rPr>
            </w:pPr>
            <w:r w:rsidRPr="00B21573">
              <w:rPr>
                <w:rFonts w:cs="Arial"/>
                <w:bCs/>
                <w:color w:val="000000"/>
                <w:sz w:val="14"/>
                <w:szCs w:val="24"/>
              </w:rPr>
              <w:t>Matériel long</w:t>
            </w:r>
          </w:p>
        </w:tc>
        <w:tc>
          <w:tcPr>
            <w:tcW w:w="3318" w:type="dxa"/>
            <w:gridSpan w:val="3"/>
            <w:tcBorders>
              <w:top w:val="single" w:sz="12" w:space="0" w:color="auto"/>
              <w:left w:val="single" w:sz="4" w:space="0" w:color="auto"/>
              <w:bottom w:val="nil"/>
              <w:right w:val="single" w:sz="4" w:space="0" w:color="auto"/>
            </w:tcBorders>
            <w:shd w:val="clear" w:color="auto" w:fill="auto"/>
            <w:noWrap/>
            <w:vAlign w:val="bottom"/>
            <w:hideMark/>
          </w:tcPr>
          <w:p w:rsidR="00BC2F13" w:rsidRPr="000674F3" w:rsidRDefault="00BC2F13" w:rsidP="00C51C0C">
            <w:pPr>
              <w:rPr>
                <w:rFonts w:cs="Arial"/>
                <w:b/>
                <w:bCs/>
                <w:color w:val="000000"/>
                <w:sz w:val="14"/>
                <w:szCs w:val="24"/>
              </w:rPr>
            </w:pPr>
            <w:r w:rsidRPr="000674F3">
              <w:rPr>
                <w:rFonts w:cs="Arial"/>
                <w:b/>
                <w:bCs/>
                <w:color w:val="000000"/>
                <w:sz w:val="14"/>
                <w:szCs w:val="24"/>
              </w:rPr>
              <w:t>Fardeau Plateau Palette</w:t>
            </w:r>
          </w:p>
        </w:tc>
        <w:tc>
          <w:tcPr>
            <w:tcW w:w="484" w:type="dxa"/>
            <w:tcBorders>
              <w:top w:val="single" w:sz="12" w:space="0" w:color="auto"/>
              <w:left w:val="single" w:sz="4" w:space="0" w:color="auto"/>
              <w:bottom w:val="nil"/>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1770" w:type="dxa"/>
            <w:gridSpan w:val="2"/>
            <w:tcBorders>
              <w:top w:val="single" w:sz="12" w:space="0" w:color="auto"/>
              <w:left w:val="nil"/>
              <w:bottom w:val="nil"/>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283" w:type="dxa"/>
            <w:tcBorders>
              <w:top w:val="single" w:sz="12" w:space="0" w:color="auto"/>
              <w:left w:val="nil"/>
              <w:bottom w:val="nil"/>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1985" w:type="dxa"/>
            <w:tcBorders>
              <w:top w:val="single" w:sz="12" w:space="0" w:color="auto"/>
              <w:left w:val="nil"/>
              <w:bottom w:val="nil"/>
              <w:right w:val="single" w:sz="12" w:space="0" w:color="auto"/>
            </w:tcBorders>
            <w:shd w:val="clear" w:color="auto" w:fill="auto"/>
            <w:noWrap/>
            <w:vAlign w:val="bottom"/>
            <w:hideMark/>
          </w:tcPr>
          <w:p w:rsidR="00BC2F13" w:rsidRPr="000674F3" w:rsidRDefault="00BC2F13" w:rsidP="00C51C0C">
            <w:pPr>
              <w:rPr>
                <w:rFonts w:cs="Arial"/>
                <w:color w:val="000000"/>
                <w:sz w:val="14"/>
                <w:szCs w:val="24"/>
              </w:rPr>
            </w:pPr>
          </w:p>
        </w:tc>
      </w:tr>
      <w:tr w:rsidR="00BC2F13" w:rsidRPr="000674F3" w:rsidTr="00D966EA">
        <w:trPr>
          <w:trHeight w:val="5"/>
        </w:trPr>
        <w:tc>
          <w:tcPr>
            <w:tcW w:w="212" w:type="dxa"/>
            <w:tcBorders>
              <w:top w:val="nil"/>
              <w:left w:val="nil"/>
              <w:bottom w:val="nil"/>
              <w:right w:val="single" w:sz="12" w:space="0" w:color="auto"/>
            </w:tcBorders>
            <w:shd w:val="clear" w:color="auto" w:fill="auto"/>
            <w:noWrap/>
            <w:vAlign w:val="center"/>
            <w:hideMark/>
          </w:tcPr>
          <w:p w:rsidR="00BC2F13" w:rsidRPr="000674F3" w:rsidRDefault="00BC2F13" w:rsidP="00C51C0C">
            <w:pPr>
              <w:rPr>
                <w:rFonts w:cs="Arial"/>
                <w:b/>
                <w:bCs/>
                <w:color w:val="000000"/>
                <w:sz w:val="14"/>
                <w:szCs w:val="24"/>
              </w:rPr>
            </w:pPr>
          </w:p>
        </w:tc>
        <w:tc>
          <w:tcPr>
            <w:tcW w:w="2919" w:type="dxa"/>
            <w:tcBorders>
              <w:top w:val="nil"/>
              <w:left w:val="single" w:sz="12" w:space="0" w:color="auto"/>
              <w:bottom w:val="single" w:sz="4" w:space="0" w:color="auto"/>
              <w:right w:val="single" w:sz="4" w:space="0" w:color="auto"/>
            </w:tcBorders>
            <w:shd w:val="clear" w:color="auto" w:fill="auto"/>
            <w:noWrap/>
            <w:hideMark/>
          </w:tcPr>
          <w:p w:rsidR="00BC2F13" w:rsidRPr="00B21573" w:rsidRDefault="00BC2F13" w:rsidP="00C51C0C">
            <w:pPr>
              <w:rPr>
                <w:rFonts w:cs="Arial"/>
                <w:bCs/>
                <w:color w:val="000000"/>
                <w:sz w:val="14"/>
                <w:szCs w:val="24"/>
              </w:rPr>
            </w:pPr>
            <w:r w:rsidRPr="00B21573">
              <w:rPr>
                <w:rFonts w:cs="Arial"/>
                <w:bCs/>
                <w:color w:val="000000"/>
                <w:sz w:val="14"/>
                <w:szCs w:val="24"/>
              </w:rPr>
              <w:t>Regroupement de colis</w:t>
            </w:r>
          </w:p>
        </w:tc>
        <w:tc>
          <w:tcPr>
            <w:tcW w:w="767" w:type="dxa"/>
            <w:tcBorders>
              <w:top w:val="nil"/>
              <w:left w:val="single" w:sz="4" w:space="0" w:color="auto"/>
              <w:bottom w:val="single" w:sz="4" w:space="0" w:color="auto"/>
              <w:right w:val="nil"/>
            </w:tcBorders>
            <w:shd w:val="clear" w:color="auto" w:fill="auto"/>
            <w:noWrap/>
            <w:hideMark/>
          </w:tcPr>
          <w:p w:rsidR="00BC2F13" w:rsidRPr="000674F3" w:rsidRDefault="00BC2F13" w:rsidP="00C51C0C">
            <w:pPr>
              <w:rPr>
                <w:rFonts w:cs="Arial"/>
                <w:color w:val="000000"/>
                <w:sz w:val="14"/>
                <w:szCs w:val="24"/>
              </w:rPr>
            </w:pPr>
          </w:p>
        </w:tc>
        <w:tc>
          <w:tcPr>
            <w:tcW w:w="2551" w:type="dxa"/>
            <w:gridSpan w:val="2"/>
            <w:tcBorders>
              <w:top w:val="nil"/>
              <w:left w:val="nil"/>
              <w:bottom w:val="single" w:sz="4" w:space="0" w:color="auto"/>
              <w:right w:val="single" w:sz="4" w:space="0" w:color="auto"/>
            </w:tcBorders>
            <w:shd w:val="clear" w:color="auto" w:fill="auto"/>
            <w:noWrap/>
            <w:hideMark/>
          </w:tcPr>
          <w:p w:rsidR="00BC2F13" w:rsidRPr="000674F3" w:rsidRDefault="00BC2F13" w:rsidP="00C51C0C">
            <w:pPr>
              <w:rPr>
                <w:rFonts w:cs="Arial"/>
                <w:color w:val="000000"/>
                <w:sz w:val="14"/>
                <w:szCs w:val="24"/>
              </w:rPr>
            </w:pPr>
          </w:p>
        </w:tc>
        <w:tc>
          <w:tcPr>
            <w:tcW w:w="484" w:type="dxa"/>
            <w:tcBorders>
              <w:top w:val="nil"/>
              <w:left w:val="single" w:sz="4" w:space="0" w:color="auto"/>
              <w:bottom w:val="single" w:sz="4" w:space="0" w:color="auto"/>
              <w:right w:val="nil"/>
            </w:tcBorders>
            <w:shd w:val="clear" w:color="auto" w:fill="auto"/>
            <w:noWrap/>
            <w:hideMark/>
          </w:tcPr>
          <w:p w:rsidR="00BC2F13" w:rsidRPr="000674F3" w:rsidRDefault="00BC2F13" w:rsidP="00C51C0C">
            <w:pPr>
              <w:rPr>
                <w:rFonts w:cs="Arial"/>
                <w:color w:val="000000"/>
                <w:sz w:val="14"/>
                <w:szCs w:val="24"/>
              </w:rPr>
            </w:pPr>
          </w:p>
        </w:tc>
        <w:tc>
          <w:tcPr>
            <w:tcW w:w="1770" w:type="dxa"/>
            <w:gridSpan w:val="2"/>
            <w:tcBorders>
              <w:top w:val="nil"/>
              <w:left w:val="nil"/>
              <w:bottom w:val="single" w:sz="4" w:space="0" w:color="auto"/>
              <w:right w:val="nil"/>
            </w:tcBorders>
            <w:shd w:val="clear" w:color="auto" w:fill="auto"/>
            <w:noWrap/>
            <w:hideMark/>
          </w:tcPr>
          <w:p w:rsidR="00BC2F13" w:rsidRPr="000674F3" w:rsidRDefault="00BC2F13" w:rsidP="00C51C0C">
            <w:pPr>
              <w:rPr>
                <w:rFonts w:cs="Arial"/>
                <w:color w:val="000000"/>
                <w:sz w:val="14"/>
                <w:szCs w:val="24"/>
              </w:rPr>
            </w:pPr>
          </w:p>
        </w:tc>
        <w:tc>
          <w:tcPr>
            <w:tcW w:w="283" w:type="dxa"/>
            <w:tcBorders>
              <w:top w:val="nil"/>
              <w:left w:val="nil"/>
              <w:bottom w:val="single" w:sz="4" w:space="0" w:color="auto"/>
              <w:right w:val="nil"/>
            </w:tcBorders>
            <w:shd w:val="clear" w:color="auto" w:fill="auto"/>
            <w:noWrap/>
            <w:hideMark/>
          </w:tcPr>
          <w:p w:rsidR="00BC2F13" w:rsidRPr="000674F3" w:rsidRDefault="00BC2F13" w:rsidP="00C51C0C">
            <w:pPr>
              <w:rPr>
                <w:rFonts w:cs="Arial"/>
                <w:color w:val="000000"/>
                <w:sz w:val="14"/>
                <w:szCs w:val="24"/>
              </w:rPr>
            </w:pPr>
          </w:p>
        </w:tc>
        <w:tc>
          <w:tcPr>
            <w:tcW w:w="1985" w:type="dxa"/>
            <w:tcBorders>
              <w:top w:val="nil"/>
              <w:left w:val="nil"/>
              <w:bottom w:val="single" w:sz="4" w:space="0" w:color="auto"/>
              <w:right w:val="single" w:sz="12" w:space="0" w:color="auto"/>
            </w:tcBorders>
            <w:shd w:val="clear" w:color="auto" w:fill="auto"/>
            <w:noWrap/>
            <w:hideMark/>
          </w:tcPr>
          <w:p w:rsidR="00BC2F13" w:rsidRPr="000674F3" w:rsidRDefault="00BC2F13" w:rsidP="00C51C0C">
            <w:pPr>
              <w:rPr>
                <w:rFonts w:cs="Arial"/>
                <w:color w:val="000000"/>
                <w:sz w:val="14"/>
                <w:szCs w:val="24"/>
              </w:rPr>
            </w:pPr>
          </w:p>
        </w:tc>
      </w:tr>
      <w:tr w:rsidR="00BC2F13"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BC2F13" w:rsidRPr="000674F3" w:rsidRDefault="00BC2F13" w:rsidP="00C51C0C">
            <w:pPr>
              <w:rPr>
                <w:rFonts w:cs="Arial"/>
                <w:b/>
                <w:bCs/>
                <w:color w:val="000000"/>
                <w:sz w:val="14"/>
                <w:szCs w:val="24"/>
              </w:rPr>
            </w:pPr>
          </w:p>
        </w:tc>
        <w:tc>
          <w:tcPr>
            <w:tcW w:w="2919" w:type="dxa"/>
            <w:tcBorders>
              <w:top w:val="single" w:sz="4" w:space="0" w:color="auto"/>
              <w:left w:val="single" w:sz="12" w:space="0" w:color="auto"/>
              <w:bottom w:val="single" w:sz="4" w:space="0" w:color="auto"/>
              <w:right w:val="single" w:sz="8" w:space="0" w:color="auto"/>
            </w:tcBorders>
            <w:shd w:val="clear" w:color="auto" w:fill="auto"/>
            <w:noWrap/>
            <w:vAlign w:val="bottom"/>
            <w:hideMark/>
          </w:tcPr>
          <w:p w:rsidR="00BC2F13" w:rsidRPr="00B21573" w:rsidRDefault="00BC2F13" w:rsidP="00C51C0C">
            <w:pPr>
              <w:rPr>
                <w:rFonts w:cs="Arial"/>
                <w:color w:val="000000"/>
                <w:sz w:val="14"/>
                <w:szCs w:val="24"/>
              </w:rPr>
            </w:pPr>
            <w:r w:rsidRPr="00B21573">
              <w:rPr>
                <w:rFonts w:cs="Arial"/>
                <w:color w:val="000000"/>
                <w:sz w:val="14"/>
                <w:szCs w:val="24"/>
              </w:rPr>
              <w:t>Non sensible</w:t>
            </w:r>
          </w:p>
        </w:tc>
        <w:tc>
          <w:tcPr>
            <w:tcW w:w="767" w:type="dxa"/>
            <w:tcBorders>
              <w:top w:val="single" w:sz="4" w:space="0" w:color="auto"/>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2</w:t>
            </w:r>
          </w:p>
        </w:tc>
        <w:tc>
          <w:tcPr>
            <w:tcW w:w="2551" w:type="dxa"/>
            <w:gridSpan w:val="2"/>
            <w:tcBorders>
              <w:top w:val="single" w:sz="4" w:space="0" w:color="auto"/>
              <w:left w:val="nil"/>
              <w:bottom w:val="single" w:sz="4" w:space="0" w:color="auto"/>
              <w:right w:val="single" w:sz="8" w:space="0" w:color="auto"/>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Sans protection</w:t>
            </w:r>
          </w:p>
        </w:tc>
        <w:tc>
          <w:tcPr>
            <w:tcW w:w="484" w:type="dxa"/>
            <w:tcBorders>
              <w:top w:val="single" w:sz="4" w:space="0" w:color="auto"/>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O</w:t>
            </w:r>
          </w:p>
        </w:tc>
        <w:tc>
          <w:tcPr>
            <w:tcW w:w="1770" w:type="dxa"/>
            <w:gridSpan w:val="2"/>
            <w:tcBorders>
              <w:top w:val="single" w:sz="4" w:space="0" w:color="auto"/>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Sans protection</w:t>
            </w:r>
          </w:p>
        </w:tc>
        <w:tc>
          <w:tcPr>
            <w:tcW w:w="283" w:type="dxa"/>
            <w:tcBorders>
              <w:top w:val="single" w:sz="4" w:space="0" w:color="auto"/>
              <w:left w:val="single" w:sz="8" w:space="0" w:color="auto"/>
              <w:bottom w:val="nil"/>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1</w:t>
            </w:r>
          </w:p>
        </w:tc>
        <w:tc>
          <w:tcPr>
            <w:tcW w:w="1985" w:type="dxa"/>
            <w:tcBorders>
              <w:top w:val="single" w:sz="4" w:space="0" w:color="auto"/>
              <w:left w:val="nil"/>
              <w:bottom w:val="nil"/>
              <w:right w:val="single" w:sz="12" w:space="0" w:color="auto"/>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Aucune exigence</w:t>
            </w:r>
          </w:p>
        </w:tc>
      </w:tr>
      <w:tr w:rsidR="00BC2F13"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BC2F13" w:rsidRPr="000674F3" w:rsidRDefault="00BC2F13" w:rsidP="00C51C0C">
            <w:pPr>
              <w:rPr>
                <w:rFonts w:cs="Arial"/>
                <w:b/>
                <w:bCs/>
                <w:color w:val="000000"/>
                <w:sz w:val="14"/>
                <w:szCs w:val="24"/>
              </w:rPr>
            </w:pPr>
          </w:p>
        </w:tc>
        <w:tc>
          <w:tcPr>
            <w:tcW w:w="2919" w:type="dxa"/>
            <w:tcBorders>
              <w:top w:val="nil"/>
              <w:left w:val="single" w:sz="12" w:space="0" w:color="auto"/>
              <w:bottom w:val="single" w:sz="4" w:space="0" w:color="auto"/>
              <w:right w:val="single" w:sz="8" w:space="0" w:color="auto"/>
            </w:tcBorders>
            <w:shd w:val="clear" w:color="auto" w:fill="auto"/>
            <w:noWrap/>
            <w:vAlign w:val="bottom"/>
            <w:hideMark/>
          </w:tcPr>
          <w:p w:rsidR="00BC2F13" w:rsidRPr="00B21573" w:rsidRDefault="00BC2F13" w:rsidP="00C51C0C">
            <w:pPr>
              <w:rPr>
                <w:rFonts w:cs="Arial"/>
                <w:color w:val="000000"/>
                <w:sz w:val="14"/>
                <w:szCs w:val="24"/>
              </w:rPr>
            </w:pPr>
            <w:r w:rsidRPr="00B21573">
              <w:rPr>
                <w:rFonts w:cs="Arial"/>
                <w:color w:val="000000"/>
                <w:sz w:val="14"/>
                <w:szCs w:val="24"/>
              </w:rPr>
              <w:t>Sensible à la corrosion externe</w:t>
            </w:r>
          </w:p>
        </w:tc>
        <w:tc>
          <w:tcPr>
            <w:tcW w:w="767" w:type="dxa"/>
            <w:tcBorders>
              <w:top w:val="nil"/>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2a</w:t>
            </w:r>
          </w:p>
        </w:tc>
        <w:tc>
          <w:tcPr>
            <w:tcW w:w="2551" w:type="dxa"/>
            <w:gridSpan w:val="2"/>
            <w:tcBorders>
              <w:top w:val="nil"/>
              <w:left w:val="nil"/>
              <w:bottom w:val="single" w:sz="4" w:space="0" w:color="auto"/>
              <w:right w:val="single" w:sz="8" w:space="0" w:color="auto"/>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Protection de contact</w:t>
            </w:r>
          </w:p>
        </w:tc>
        <w:tc>
          <w:tcPr>
            <w:tcW w:w="2254" w:type="dxa"/>
            <w:gridSpan w:val="3"/>
            <w:tcBorders>
              <w:top w:val="single" w:sz="4" w:space="0" w:color="auto"/>
              <w:left w:val="single" w:sz="8" w:space="0" w:color="auto"/>
              <w:bottom w:val="single" w:sz="4" w:space="0" w:color="auto"/>
              <w:right w:val="nil"/>
            </w:tcBorders>
            <w:shd w:val="clear" w:color="auto" w:fill="auto"/>
            <w:noWrap/>
            <w:vAlign w:val="bottom"/>
            <w:hideMark/>
          </w:tcPr>
          <w:p w:rsidR="00BC2F13" w:rsidRPr="000674F3" w:rsidRDefault="00471BBC" w:rsidP="00C51C0C">
            <w:pPr>
              <w:rPr>
                <w:rFonts w:cs="Arial"/>
                <w:color w:val="000000"/>
                <w:sz w:val="14"/>
                <w:szCs w:val="24"/>
              </w:rPr>
            </w:pPr>
            <w:r>
              <w:rPr>
                <w:rFonts w:cs="Arial"/>
                <w:color w:val="000000"/>
                <w:sz w:val="14"/>
                <w:szCs w:val="24"/>
              </w:rPr>
              <w:t>A          Imperméabilité</w:t>
            </w:r>
          </w:p>
        </w:tc>
        <w:tc>
          <w:tcPr>
            <w:tcW w:w="283" w:type="dxa"/>
            <w:tcBorders>
              <w:top w:val="nil"/>
              <w:left w:val="single" w:sz="8" w:space="0" w:color="auto"/>
              <w:bottom w:val="nil"/>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1985" w:type="dxa"/>
            <w:tcBorders>
              <w:top w:val="nil"/>
              <w:left w:val="nil"/>
              <w:bottom w:val="nil"/>
              <w:right w:val="single" w:sz="12" w:space="0" w:color="auto"/>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particulière</w:t>
            </w:r>
          </w:p>
        </w:tc>
      </w:tr>
      <w:tr w:rsidR="00BC2F13"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BC2F13" w:rsidRPr="000674F3" w:rsidRDefault="00BC2F13" w:rsidP="00C51C0C">
            <w:pPr>
              <w:rPr>
                <w:rFonts w:cs="Arial"/>
                <w:b/>
                <w:bCs/>
                <w:color w:val="000000"/>
                <w:sz w:val="14"/>
                <w:szCs w:val="24"/>
              </w:rPr>
            </w:pPr>
          </w:p>
        </w:tc>
        <w:tc>
          <w:tcPr>
            <w:tcW w:w="2919" w:type="dxa"/>
            <w:tcBorders>
              <w:top w:val="nil"/>
              <w:left w:val="single" w:sz="12" w:space="0" w:color="auto"/>
              <w:bottom w:val="single" w:sz="4" w:space="0" w:color="auto"/>
              <w:right w:val="single" w:sz="8" w:space="0" w:color="auto"/>
            </w:tcBorders>
            <w:shd w:val="clear" w:color="auto" w:fill="auto"/>
            <w:noWrap/>
            <w:vAlign w:val="bottom"/>
            <w:hideMark/>
          </w:tcPr>
          <w:p w:rsidR="00BC2F13" w:rsidRPr="00B21573" w:rsidRDefault="00BC2F13" w:rsidP="00C51C0C">
            <w:pPr>
              <w:rPr>
                <w:rFonts w:cs="Arial"/>
                <w:color w:val="000000"/>
                <w:sz w:val="14"/>
                <w:szCs w:val="24"/>
              </w:rPr>
            </w:pPr>
            <w:r w:rsidRPr="00B21573">
              <w:rPr>
                <w:rFonts w:cs="Arial"/>
                <w:color w:val="000000"/>
                <w:sz w:val="14"/>
                <w:szCs w:val="24"/>
              </w:rPr>
              <w:t>Sensible à la corrosion interne</w:t>
            </w:r>
          </w:p>
        </w:tc>
        <w:tc>
          <w:tcPr>
            <w:tcW w:w="767" w:type="dxa"/>
            <w:tcBorders>
              <w:top w:val="nil"/>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2a18</w:t>
            </w:r>
          </w:p>
        </w:tc>
        <w:tc>
          <w:tcPr>
            <w:tcW w:w="2551" w:type="dxa"/>
            <w:gridSpan w:val="2"/>
            <w:tcBorders>
              <w:top w:val="nil"/>
              <w:left w:val="nil"/>
              <w:bottom w:val="single" w:sz="4" w:space="0" w:color="auto"/>
              <w:right w:val="single" w:sz="8" w:space="0" w:color="auto"/>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Intérieur P18, P20</w:t>
            </w:r>
          </w:p>
        </w:tc>
        <w:tc>
          <w:tcPr>
            <w:tcW w:w="2254" w:type="dxa"/>
            <w:gridSpan w:val="3"/>
            <w:tcBorders>
              <w:top w:val="single" w:sz="4" w:space="0" w:color="auto"/>
              <w:left w:val="single" w:sz="8" w:space="0" w:color="auto"/>
              <w:bottom w:val="single" w:sz="4" w:space="0" w:color="auto"/>
              <w:right w:val="nil"/>
            </w:tcBorders>
            <w:shd w:val="clear" w:color="auto" w:fill="auto"/>
            <w:noWrap/>
            <w:vAlign w:val="bottom"/>
            <w:hideMark/>
          </w:tcPr>
          <w:p w:rsidR="00BC2F13" w:rsidRPr="000674F3" w:rsidRDefault="00471BBC" w:rsidP="00C51C0C">
            <w:pPr>
              <w:rPr>
                <w:rFonts w:cs="Arial"/>
                <w:color w:val="000000"/>
                <w:sz w:val="14"/>
                <w:szCs w:val="24"/>
              </w:rPr>
            </w:pPr>
            <w:r>
              <w:rPr>
                <w:rFonts w:cs="Arial"/>
                <w:color w:val="000000"/>
                <w:sz w:val="14"/>
                <w:szCs w:val="24"/>
              </w:rPr>
              <w:t>A          Imperméabilité</w:t>
            </w:r>
          </w:p>
        </w:tc>
        <w:tc>
          <w:tcPr>
            <w:tcW w:w="283" w:type="dxa"/>
            <w:tcBorders>
              <w:top w:val="nil"/>
              <w:left w:val="single" w:sz="8" w:space="0" w:color="auto"/>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1985" w:type="dxa"/>
            <w:tcBorders>
              <w:top w:val="nil"/>
              <w:left w:val="nil"/>
              <w:bottom w:val="nil"/>
              <w:right w:val="single" w:sz="12" w:space="0" w:color="auto"/>
            </w:tcBorders>
            <w:shd w:val="clear" w:color="auto" w:fill="auto"/>
            <w:noWrap/>
            <w:vAlign w:val="bottom"/>
            <w:hideMark/>
          </w:tcPr>
          <w:p w:rsidR="00BC2F13" w:rsidRPr="000674F3" w:rsidRDefault="00BC2F13" w:rsidP="00C51C0C">
            <w:pPr>
              <w:rPr>
                <w:rFonts w:cs="Arial"/>
                <w:color w:val="000000"/>
                <w:sz w:val="14"/>
                <w:szCs w:val="18"/>
              </w:rPr>
            </w:pPr>
          </w:p>
        </w:tc>
      </w:tr>
      <w:tr w:rsidR="00BC2F13"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BC2F13" w:rsidRPr="000674F3" w:rsidRDefault="00BC2F13" w:rsidP="00C51C0C">
            <w:pPr>
              <w:rPr>
                <w:rFonts w:cs="Arial"/>
                <w:b/>
                <w:bCs/>
                <w:color w:val="000000"/>
                <w:sz w:val="14"/>
                <w:szCs w:val="24"/>
              </w:rPr>
            </w:pPr>
          </w:p>
        </w:tc>
        <w:tc>
          <w:tcPr>
            <w:tcW w:w="2919" w:type="dxa"/>
            <w:tcBorders>
              <w:top w:val="nil"/>
              <w:left w:val="single" w:sz="12" w:space="0" w:color="auto"/>
              <w:bottom w:val="single" w:sz="4" w:space="0" w:color="auto"/>
              <w:right w:val="single" w:sz="8" w:space="0" w:color="auto"/>
            </w:tcBorders>
            <w:shd w:val="clear" w:color="auto" w:fill="auto"/>
            <w:noWrap/>
            <w:vAlign w:val="bottom"/>
            <w:hideMark/>
          </w:tcPr>
          <w:p w:rsidR="00BC2F13" w:rsidRPr="00B21573" w:rsidRDefault="00BC2F13" w:rsidP="00C51C0C">
            <w:pPr>
              <w:rPr>
                <w:rFonts w:cs="Arial"/>
                <w:color w:val="000000"/>
                <w:sz w:val="14"/>
                <w:szCs w:val="24"/>
              </w:rPr>
            </w:pPr>
            <w:r w:rsidRPr="00B21573">
              <w:rPr>
                <w:rFonts w:cs="Arial"/>
                <w:color w:val="000000"/>
                <w:sz w:val="14"/>
                <w:szCs w:val="24"/>
              </w:rPr>
              <w:t>Sensible à l'eau de ruissellement</w:t>
            </w:r>
          </w:p>
        </w:tc>
        <w:tc>
          <w:tcPr>
            <w:tcW w:w="767" w:type="dxa"/>
            <w:tcBorders>
              <w:top w:val="nil"/>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2b</w:t>
            </w:r>
          </w:p>
        </w:tc>
        <w:tc>
          <w:tcPr>
            <w:tcW w:w="2551" w:type="dxa"/>
            <w:gridSpan w:val="2"/>
            <w:tcBorders>
              <w:top w:val="nil"/>
              <w:left w:val="nil"/>
              <w:bottom w:val="single" w:sz="4" w:space="0" w:color="auto"/>
              <w:right w:val="single" w:sz="8" w:space="0" w:color="auto"/>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Housse imperméable</w:t>
            </w:r>
          </w:p>
        </w:tc>
        <w:tc>
          <w:tcPr>
            <w:tcW w:w="484" w:type="dxa"/>
            <w:tcBorders>
              <w:top w:val="nil"/>
              <w:left w:val="nil"/>
              <w:bottom w:val="single" w:sz="4" w:space="0" w:color="auto"/>
              <w:right w:val="nil"/>
            </w:tcBorders>
            <w:shd w:val="clear" w:color="auto" w:fill="auto"/>
            <w:noWrap/>
            <w:vAlign w:val="bottom"/>
            <w:hideMark/>
          </w:tcPr>
          <w:p w:rsidR="00BC2F13" w:rsidRPr="000674F3" w:rsidRDefault="00A86305" w:rsidP="00C51C0C">
            <w:pPr>
              <w:rPr>
                <w:rFonts w:cs="Arial"/>
                <w:color w:val="000000"/>
                <w:sz w:val="14"/>
                <w:szCs w:val="24"/>
              </w:rPr>
            </w:pPr>
            <w:r>
              <w:rPr>
                <w:rFonts w:cs="Arial"/>
                <w:color w:val="000000"/>
                <w:sz w:val="14"/>
                <w:szCs w:val="24"/>
              </w:rPr>
              <w:t>B</w:t>
            </w:r>
            <w:r w:rsidR="00BC2F13" w:rsidRPr="000674F3">
              <w:rPr>
                <w:rFonts w:cs="Arial"/>
                <w:color w:val="000000"/>
                <w:sz w:val="14"/>
                <w:szCs w:val="24"/>
              </w:rPr>
              <w:t xml:space="preserve"> </w:t>
            </w:r>
          </w:p>
        </w:tc>
        <w:tc>
          <w:tcPr>
            <w:tcW w:w="1770" w:type="dxa"/>
            <w:gridSpan w:val="2"/>
            <w:tcBorders>
              <w:top w:val="nil"/>
              <w:left w:val="nil"/>
              <w:bottom w:val="single" w:sz="4" w:space="0" w:color="auto"/>
              <w:right w:val="nil"/>
            </w:tcBorders>
            <w:shd w:val="clear" w:color="auto" w:fill="auto"/>
            <w:noWrap/>
            <w:vAlign w:val="bottom"/>
            <w:hideMark/>
          </w:tcPr>
          <w:p w:rsidR="00BC2F13" w:rsidRPr="000674F3" w:rsidRDefault="00A86305" w:rsidP="00A86305">
            <w:pPr>
              <w:rPr>
                <w:rFonts w:cs="Arial"/>
                <w:color w:val="000000"/>
                <w:sz w:val="14"/>
                <w:szCs w:val="24"/>
              </w:rPr>
            </w:pPr>
            <w:r>
              <w:rPr>
                <w:rFonts w:cs="Arial"/>
                <w:color w:val="000000"/>
                <w:sz w:val="14"/>
                <w:szCs w:val="24"/>
              </w:rPr>
              <w:t>Etanchéité à l’eau</w:t>
            </w:r>
          </w:p>
        </w:tc>
        <w:tc>
          <w:tcPr>
            <w:tcW w:w="283" w:type="dxa"/>
            <w:tcBorders>
              <w:top w:val="nil"/>
              <w:left w:val="single" w:sz="8" w:space="0" w:color="auto"/>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2</w:t>
            </w:r>
          </w:p>
        </w:tc>
        <w:tc>
          <w:tcPr>
            <w:tcW w:w="1985" w:type="dxa"/>
            <w:tcBorders>
              <w:top w:val="single" w:sz="4" w:space="0" w:color="auto"/>
              <w:left w:val="nil"/>
              <w:bottom w:val="single" w:sz="4" w:space="0" w:color="auto"/>
              <w:right w:val="single" w:sz="12" w:space="0" w:color="auto"/>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Prot</w:t>
            </w:r>
            <w:r>
              <w:rPr>
                <w:rFonts w:cs="Arial"/>
                <w:color w:val="000000"/>
                <w:sz w:val="14"/>
                <w:szCs w:val="24"/>
              </w:rPr>
              <w:t>ection</w:t>
            </w:r>
            <w:r w:rsidRPr="000674F3">
              <w:rPr>
                <w:rFonts w:cs="Arial"/>
                <w:color w:val="000000"/>
                <w:sz w:val="14"/>
                <w:szCs w:val="24"/>
              </w:rPr>
              <w:t xml:space="preserve"> risques courants</w:t>
            </w:r>
          </w:p>
        </w:tc>
      </w:tr>
      <w:tr w:rsidR="00BC2F13" w:rsidRPr="000674F3" w:rsidTr="00C153AF">
        <w:trPr>
          <w:trHeight w:val="4"/>
        </w:trPr>
        <w:tc>
          <w:tcPr>
            <w:tcW w:w="212" w:type="dxa"/>
            <w:tcBorders>
              <w:top w:val="nil"/>
              <w:left w:val="nil"/>
              <w:bottom w:val="nil"/>
              <w:right w:val="single" w:sz="12" w:space="0" w:color="auto"/>
            </w:tcBorders>
            <w:shd w:val="clear" w:color="auto" w:fill="auto"/>
            <w:noWrap/>
            <w:vAlign w:val="center"/>
            <w:hideMark/>
          </w:tcPr>
          <w:p w:rsidR="00BC2F13" w:rsidRPr="000674F3" w:rsidRDefault="00BC2F13" w:rsidP="00C51C0C">
            <w:pPr>
              <w:rPr>
                <w:rFonts w:cs="Arial"/>
                <w:b/>
                <w:bCs/>
                <w:color w:val="000000"/>
                <w:sz w:val="14"/>
                <w:szCs w:val="24"/>
              </w:rPr>
            </w:pPr>
          </w:p>
        </w:tc>
        <w:tc>
          <w:tcPr>
            <w:tcW w:w="2919" w:type="dxa"/>
            <w:tcBorders>
              <w:top w:val="nil"/>
              <w:left w:val="single" w:sz="12" w:space="0" w:color="auto"/>
              <w:bottom w:val="single" w:sz="4" w:space="0" w:color="auto"/>
              <w:right w:val="single" w:sz="8" w:space="0" w:color="auto"/>
            </w:tcBorders>
            <w:shd w:val="clear" w:color="auto" w:fill="auto"/>
            <w:noWrap/>
            <w:vAlign w:val="center"/>
            <w:hideMark/>
          </w:tcPr>
          <w:p w:rsidR="00BC2F13" w:rsidRPr="00B21573" w:rsidRDefault="00BC2F13" w:rsidP="00C51C0C">
            <w:pPr>
              <w:rPr>
                <w:rFonts w:cs="Arial"/>
                <w:color w:val="000000"/>
                <w:sz w:val="14"/>
                <w:szCs w:val="24"/>
              </w:rPr>
            </w:pPr>
            <w:r w:rsidRPr="00B21573">
              <w:rPr>
                <w:rFonts w:cs="Arial"/>
                <w:color w:val="000000"/>
                <w:sz w:val="14"/>
                <w:szCs w:val="24"/>
              </w:rPr>
              <w:t>Sensible à la vapeur d'eau</w:t>
            </w:r>
          </w:p>
        </w:tc>
        <w:tc>
          <w:tcPr>
            <w:tcW w:w="767" w:type="dxa"/>
            <w:tcBorders>
              <w:top w:val="nil"/>
              <w:left w:val="nil"/>
              <w:bottom w:val="single" w:sz="4" w:space="0" w:color="auto"/>
              <w:right w:val="nil"/>
            </w:tcBorders>
            <w:shd w:val="clear" w:color="auto" w:fill="auto"/>
            <w:noWrap/>
            <w:hideMark/>
          </w:tcPr>
          <w:p w:rsidR="00BC2F13" w:rsidRPr="000674F3" w:rsidRDefault="00BC2F13" w:rsidP="00C51C0C">
            <w:pPr>
              <w:rPr>
                <w:rFonts w:cs="Arial"/>
                <w:color w:val="000000"/>
                <w:sz w:val="14"/>
                <w:szCs w:val="24"/>
              </w:rPr>
            </w:pPr>
            <w:r w:rsidRPr="000674F3">
              <w:rPr>
                <w:rFonts w:cs="Arial"/>
                <w:color w:val="000000"/>
                <w:sz w:val="14"/>
                <w:szCs w:val="24"/>
              </w:rPr>
              <w:t>2c</w:t>
            </w:r>
          </w:p>
        </w:tc>
        <w:tc>
          <w:tcPr>
            <w:tcW w:w="2551" w:type="dxa"/>
            <w:gridSpan w:val="2"/>
            <w:tcBorders>
              <w:top w:val="nil"/>
              <w:left w:val="nil"/>
              <w:bottom w:val="single" w:sz="4" w:space="0" w:color="auto"/>
              <w:right w:val="single" w:sz="8" w:space="0" w:color="auto"/>
            </w:tcBorders>
            <w:shd w:val="clear" w:color="auto" w:fill="auto"/>
            <w:noWrap/>
            <w:hideMark/>
          </w:tcPr>
          <w:p w:rsidR="00BC2F13" w:rsidRPr="000674F3" w:rsidRDefault="00BC2F13" w:rsidP="00C51C0C">
            <w:pPr>
              <w:rPr>
                <w:rFonts w:cs="Arial"/>
                <w:color w:val="000000"/>
                <w:sz w:val="14"/>
                <w:szCs w:val="24"/>
              </w:rPr>
            </w:pPr>
            <w:r w:rsidRPr="000674F3">
              <w:rPr>
                <w:rFonts w:cs="Arial"/>
                <w:color w:val="000000"/>
                <w:sz w:val="14"/>
                <w:szCs w:val="24"/>
              </w:rPr>
              <w:t>Housse déshydratée</w:t>
            </w:r>
          </w:p>
        </w:tc>
        <w:tc>
          <w:tcPr>
            <w:tcW w:w="484" w:type="dxa"/>
            <w:tcBorders>
              <w:top w:val="nil"/>
              <w:left w:val="nil"/>
              <w:bottom w:val="single" w:sz="4" w:space="0" w:color="auto"/>
              <w:right w:val="nil"/>
            </w:tcBorders>
            <w:shd w:val="clear" w:color="auto" w:fill="auto"/>
            <w:noWrap/>
            <w:hideMark/>
          </w:tcPr>
          <w:p w:rsidR="00BC2F13" w:rsidRPr="000674F3" w:rsidRDefault="00BC2F13" w:rsidP="00C51C0C">
            <w:pPr>
              <w:rPr>
                <w:rFonts w:cs="Arial"/>
                <w:color w:val="000000"/>
                <w:sz w:val="14"/>
                <w:szCs w:val="24"/>
              </w:rPr>
            </w:pPr>
            <w:r w:rsidRPr="000674F3">
              <w:rPr>
                <w:rFonts w:cs="Arial"/>
                <w:color w:val="000000"/>
                <w:sz w:val="14"/>
                <w:szCs w:val="24"/>
              </w:rPr>
              <w:t xml:space="preserve">C </w:t>
            </w:r>
          </w:p>
        </w:tc>
        <w:tc>
          <w:tcPr>
            <w:tcW w:w="1770" w:type="dxa"/>
            <w:gridSpan w:val="2"/>
            <w:tcBorders>
              <w:top w:val="nil"/>
              <w:left w:val="nil"/>
              <w:bottom w:val="single" w:sz="4" w:space="0" w:color="auto"/>
              <w:right w:val="nil"/>
            </w:tcBorders>
            <w:shd w:val="clear" w:color="auto" w:fill="auto"/>
            <w:noWrap/>
            <w:hideMark/>
          </w:tcPr>
          <w:p w:rsidR="00BC2F13" w:rsidRPr="000674F3" w:rsidRDefault="00BC2F13" w:rsidP="00C51C0C">
            <w:pPr>
              <w:rPr>
                <w:rFonts w:cs="Arial"/>
                <w:color w:val="000000"/>
                <w:sz w:val="14"/>
                <w:szCs w:val="24"/>
              </w:rPr>
            </w:pPr>
            <w:r w:rsidRPr="000674F3">
              <w:rPr>
                <w:rFonts w:cs="Arial"/>
                <w:color w:val="000000"/>
                <w:sz w:val="14"/>
                <w:szCs w:val="24"/>
              </w:rPr>
              <w:t xml:space="preserve">Etanchéité </w:t>
            </w:r>
            <w:r>
              <w:rPr>
                <w:rFonts w:cs="Arial"/>
                <w:color w:val="000000"/>
                <w:sz w:val="14"/>
                <w:szCs w:val="24"/>
              </w:rPr>
              <w:t xml:space="preserve">à l’eau et à la </w:t>
            </w:r>
            <w:r w:rsidRPr="000674F3">
              <w:rPr>
                <w:rFonts w:cs="Arial"/>
                <w:color w:val="000000"/>
                <w:sz w:val="14"/>
                <w:szCs w:val="24"/>
              </w:rPr>
              <w:t>vapeur</w:t>
            </w:r>
            <w:r>
              <w:rPr>
                <w:rFonts w:cs="Arial"/>
                <w:color w:val="000000"/>
                <w:sz w:val="14"/>
                <w:szCs w:val="24"/>
              </w:rPr>
              <w:t xml:space="preserve"> d’eau</w:t>
            </w:r>
          </w:p>
        </w:tc>
        <w:tc>
          <w:tcPr>
            <w:tcW w:w="283" w:type="dxa"/>
            <w:tcBorders>
              <w:top w:val="nil"/>
              <w:left w:val="single" w:sz="8" w:space="0" w:color="auto"/>
              <w:bottom w:val="single" w:sz="4" w:space="0" w:color="auto"/>
              <w:right w:val="nil"/>
            </w:tcBorders>
            <w:shd w:val="clear" w:color="auto" w:fill="auto"/>
            <w:noWrap/>
            <w:hideMark/>
          </w:tcPr>
          <w:p w:rsidR="00BC2F13" w:rsidRPr="000674F3" w:rsidRDefault="00BC2F13" w:rsidP="00C51C0C">
            <w:pPr>
              <w:rPr>
                <w:rFonts w:cs="Arial"/>
                <w:color w:val="000000"/>
                <w:sz w:val="14"/>
                <w:szCs w:val="24"/>
              </w:rPr>
            </w:pPr>
            <w:r w:rsidRPr="000674F3">
              <w:rPr>
                <w:rFonts w:cs="Arial"/>
                <w:color w:val="000000"/>
                <w:sz w:val="14"/>
                <w:szCs w:val="24"/>
              </w:rPr>
              <w:t>2</w:t>
            </w:r>
          </w:p>
        </w:tc>
        <w:tc>
          <w:tcPr>
            <w:tcW w:w="1985" w:type="dxa"/>
            <w:tcBorders>
              <w:top w:val="nil"/>
              <w:left w:val="nil"/>
              <w:bottom w:val="single" w:sz="4" w:space="0" w:color="auto"/>
              <w:right w:val="single" w:sz="12" w:space="0" w:color="auto"/>
            </w:tcBorders>
            <w:shd w:val="clear" w:color="auto" w:fill="auto"/>
            <w:noWrap/>
            <w:hideMark/>
          </w:tcPr>
          <w:p w:rsidR="00BC2F13" w:rsidRPr="000674F3" w:rsidRDefault="00BC2F13" w:rsidP="00C51C0C">
            <w:pPr>
              <w:rPr>
                <w:rFonts w:cs="Arial"/>
                <w:color w:val="000000"/>
                <w:sz w:val="14"/>
                <w:szCs w:val="24"/>
              </w:rPr>
            </w:pPr>
            <w:r w:rsidRPr="000674F3">
              <w:rPr>
                <w:rFonts w:cs="Arial"/>
                <w:color w:val="000000"/>
                <w:sz w:val="14"/>
                <w:szCs w:val="24"/>
              </w:rPr>
              <w:t>Prot</w:t>
            </w:r>
            <w:r>
              <w:rPr>
                <w:rFonts w:cs="Arial"/>
                <w:color w:val="000000"/>
                <w:sz w:val="14"/>
                <w:szCs w:val="24"/>
              </w:rPr>
              <w:t>ection</w:t>
            </w:r>
            <w:r w:rsidRPr="000674F3">
              <w:rPr>
                <w:rFonts w:cs="Arial"/>
                <w:color w:val="000000"/>
                <w:sz w:val="14"/>
                <w:szCs w:val="24"/>
              </w:rPr>
              <w:t xml:space="preserve"> risques courants</w:t>
            </w:r>
          </w:p>
        </w:tc>
      </w:tr>
      <w:tr w:rsidR="00BC2F13" w:rsidRPr="000674F3" w:rsidTr="00D966EA">
        <w:trPr>
          <w:trHeight w:val="4"/>
        </w:trPr>
        <w:tc>
          <w:tcPr>
            <w:tcW w:w="212" w:type="dxa"/>
            <w:tcBorders>
              <w:top w:val="nil"/>
              <w:left w:val="nil"/>
              <w:right w:val="single" w:sz="12" w:space="0" w:color="auto"/>
            </w:tcBorders>
            <w:shd w:val="clear" w:color="auto" w:fill="auto"/>
            <w:noWrap/>
            <w:vAlign w:val="center"/>
            <w:hideMark/>
          </w:tcPr>
          <w:p w:rsidR="00BC2F13" w:rsidRPr="000674F3" w:rsidRDefault="00BC2F13" w:rsidP="00C51C0C">
            <w:pPr>
              <w:rPr>
                <w:rFonts w:cs="Arial"/>
                <w:b/>
                <w:bCs/>
                <w:color w:val="000000"/>
                <w:sz w:val="14"/>
                <w:szCs w:val="24"/>
              </w:rPr>
            </w:pPr>
          </w:p>
        </w:tc>
        <w:tc>
          <w:tcPr>
            <w:tcW w:w="2919" w:type="dxa"/>
            <w:tcBorders>
              <w:top w:val="nil"/>
              <w:left w:val="single" w:sz="12" w:space="0" w:color="auto"/>
              <w:bottom w:val="single" w:sz="12" w:space="0" w:color="auto"/>
              <w:right w:val="single" w:sz="8" w:space="0" w:color="auto"/>
            </w:tcBorders>
            <w:shd w:val="clear" w:color="auto" w:fill="auto"/>
            <w:noWrap/>
            <w:vAlign w:val="bottom"/>
            <w:hideMark/>
          </w:tcPr>
          <w:p w:rsidR="00BC2F13" w:rsidRPr="00B21573" w:rsidRDefault="00BC2F13" w:rsidP="00C51C0C">
            <w:pPr>
              <w:rPr>
                <w:rFonts w:cs="Arial"/>
                <w:color w:val="000000"/>
                <w:sz w:val="14"/>
                <w:szCs w:val="24"/>
              </w:rPr>
            </w:pPr>
            <w:r w:rsidRPr="00B21573">
              <w:rPr>
                <w:rFonts w:cs="Arial"/>
                <w:color w:val="000000"/>
                <w:sz w:val="14"/>
                <w:szCs w:val="24"/>
              </w:rPr>
              <w:t>Fragile aux chocs ou vibrations</w:t>
            </w:r>
          </w:p>
        </w:tc>
        <w:tc>
          <w:tcPr>
            <w:tcW w:w="767" w:type="dxa"/>
            <w:tcBorders>
              <w:top w:val="nil"/>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2d</w:t>
            </w:r>
          </w:p>
        </w:tc>
        <w:tc>
          <w:tcPr>
            <w:tcW w:w="2551" w:type="dxa"/>
            <w:gridSpan w:val="2"/>
            <w:tcBorders>
              <w:top w:val="nil"/>
              <w:left w:val="nil"/>
              <w:bottom w:val="single" w:sz="12" w:space="0" w:color="auto"/>
              <w:right w:val="single" w:sz="8" w:space="0" w:color="auto"/>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Plateau suspendu</w:t>
            </w:r>
          </w:p>
        </w:tc>
        <w:tc>
          <w:tcPr>
            <w:tcW w:w="2254" w:type="dxa"/>
            <w:gridSpan w:val="3"/>
            <w:tcBorders>
              <w:top w:val="single" w:sz="4" w:space="0" w:color="auto"/>
              <w:left w:val="single" w:sz="8" w:space="0" w:color="auto"/>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283" w:type="dxa"/>
            <w:tcBorders>
              <w:top w:val="nil"/>
              <w:left w:val="single" w:sz="8" w:space="0" w:color="auto"/>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3</w:t>
            </w:r>
          </w:p>
        </w:tc>
        <w:tc>
          <w:tcPr>
            <w:tcW w:w="1985" w:type="dxa"/>
            <w:tcBorders>
              <w:top w:val="nil"/>
              <w:left w:val="nil"/>
              <w:bottom w:val="single" w:sz="12" w:space="0" w:color="auto"/>
              <w:right w:val="single" w:sz="12" w:space="0" w:color="auto"/>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Protection spécifique</w:t>
            </w:r>
          </w:p>
        </w:tc>
      </w:tr>
      <w:tr w:rsidR="00BF39DA" w:rsidRPr="000674F3" w:rsidTr="00D966EA">
        <w:trPr>
          <w:trHeight w:hRule="exact" w:val="113"/>
        </w:trPr>
        <w:tc>
          <w:tcPr>
            <w:tcW w:w="212" w:type="dxa"/>
            <w:tcBorders>
              <w:left w:val="nil"/>
            </w:tcBorders>
            <w:shd w:val="clear" w:color="auto" w:fill="auto"/>
            <w:noWrap/>
            <w:vAlign w:val="center"/>
          </w:tcPr>
          <w:p w:rsidR="00BF39DA" w:rsidRPr="000674F3" w:rsidRDefault="00BF39DA" w:rsidP="00C51C0C">
            <w:pPr>
              <w:rPr>
                <w:rFonts w:cs="Arial"/>
                <w:b/>
                <w:bCs/>
                <w:color w:val="000000"/>
                <w:sz w:val="14"/>
                <w:szCs w:val="24"/>
              </w:rPr>
            </w:pPr>
          </w:p>
        </w:tc>
        <w:tc>
          <w:tcPr>
            <w:tcW w:w="2919" w:type="dxa"/>
            <w:tcBorders>
              <w:top w:val="single" w:sz="12" w:space="0" w:color="auto"/>
              <w:bottom w:val="single" w:sz="12" w:space="0" w:color="auto"/>
            </w:tcBorders>
            <w:shd w:val="clear" w:color="auto" w:fill="auto"/>
            <w:noWrap/>
            <w:vAlign w:val="bottom"/>
          </w:tcPr>
          <w:p w:rsidR="00BF39DA" w:rsidRPr="00B21573" w:rsidRDefault="00BF39DA" w:rsidP="00C51C0C">
            <w:pPr>
              <w:rPr>
                <w:rFonts w:cs="Arial"/>
                <w:color w:val="000000"/>
                <w:sz w:val="14"/>
                <w:szCs w:val="24"/>
              </w:rPr>
            </w:pPr>
          </w:p>
        </w:tc>
        <w:tc>
          <w:tcPr>
            <w:tcW w:w="767" w:type="dxa"/>
            <w:tcBorders>
              <w:top w:val="single" w:sz="12" w:space="0" w:color="auto"/>
              <w:bottom w:val="single" w:sz="12" w:space="0" w:color="auto"/>
            </w:tcBorders>
            <w:shd w:val="clear" w:color="auto" w:fill="auto"/>
            <w:noWrap/>
            <w:vAlign w:val="bottom"/>
          </w:tcPr>
          <w:p w:rsidR="00BF39DA" w:rsidRPr="000674F3" w:rsidRDefault="00BF39DA" w:rsidP="00C51C0C">
            <w:pPr>
              <w:rPr>
                <w:rFonts w:cs="Arial"/>
                <w:color w:val="000000"/>
                <w:sz w:val="14"/>
                <w:szCs w:val="24"/>
              </w:rPr>
            </w:pPr>
          </w:p>
        </w:tc>
        <w:tc>
          <w:tcPr>
            <w:tcW w:w="2551" w:type="dxa"/>
            <w:gridSpan w:val="2"/>
            <w:tcBorders>
              <w:top w:val="single" w:sz="12" w:space="0" w:color="auto"/>
              <w:bottom w:val="single" w:sz="12" w:space="0" w:color="auto"/>
            </w:tcBorders>
            <w:shd w:val="clear" w:color="auto" w:fill="auto"/>
            <w:noWrap/>
            <w:vAlign w:val="bottom"/>
          </w:tcPr>
          <w:p w:rsidR="00BF39DA" w:rsidRPr="000674F3" w:rsidRDefault="00BF39DA" w:rsidP="00C51C0C">
            <w:pPr>
              <w:rPr>
                <w:rFonts w:cs="Arial"/>
                <w:color w:val="000000"/>
                <w:sz w:val="14"/>
                <w:szCs w:val="24"/>
              </w:rPr>
            </w:pPr>
          </w:p>
        </w:tc>
        <w:tc>
          <w:tcPr>
            <w:tcW w:w="2254" w:type="dxa"/>
            <w:gridSpan w:val="3"/>
            <w:tcBorders>
              <w:top w:val="single" w:sz="12" w:space="0" w:color="auto"/>
              <w:bottom w:val="single" w:sz="12" w:space="0" w:color="auto"/>
            </w:tcBorders>
            <w:shd w:val="clear" w:color="auto" w:fill="auto"/>
            <w:noWrap/>
            <w:vAlign w:val="bottom"/>
          </w:tcPr>
          <w:p w:rsidR="00BF39DA" w:rsidRPr="000674F3" w:rsidRDefault="00BF39DA" w:rsidP="00C51C0C">
            <w:pPr>
              <w:rPr>
                <w:rFonts w:cs="Arial"/>
                <w:color w:val="000000"/>
                <w:sz w:val="14"/>
                <w:szCs w:val="24"/>
              </w:rPr>
            </w:pPr>
          </w:p>
        </w:tc>
        <w:tc>
          <w:tcPr>
            <w:tcW w:w="283" w:type="dxa"/>
            <w:tcBorders>
              <w:top w:val="single" w:sz="12" w:space="0" w:color="auto"/>
              <w:bottom w:val="single" w:sz="12" w:space="0" w:color="auto"/>
            </w:tcBorders>
            <w:shd w:val="clear" w:color="auto" w:fill="auto"/>
            <w:noWrap/>
            <w:vAlign w:val="bottom"/>
          </w:tcPr>
          <w:p w:rsidR="00BF39DA" w:rsidRPr="000674F3" w:rsidRDefault="00BF39DA" w:rsidP="00C51C0C">
            <w:pPr>
              <w:rPr>
                <w:rFonts w:cs="Arial"/>
                <w:color w:val="000000"/>
                <w:sz w:val="14"/>
                <w:szCs w:val="24"/>
              </w:rPr>
            </w:pPr>
          </w:p>
        </w:tc>
        <w:tc>
          <w:tcPr>
            <w:tcW w:w="1985" w:type="dxa"/>
            <w:tcBorders>
              <w:top w:val="single" w:sz="12" w:space="0" w:color="auto"/>
              <w:bottom w:val="single" w:sz="12" w:space="0" w:color="auto"/>
            </w:tcBorders>
            <w:shd w:val="clear" w:color="auto" w:fill="auto"/>
            <w:noWrap/>
            <w:vAlign w:val="bottom"/>
          </w:tcPr>
          <w:p w:rsidR="00BF39DA" w:rsidRPr="000674F3" w:rsidRDefault="00BF39DA" w:rsidP="00C51C0C">
            <w:pPr>
              <w:rPr>
                <w:rFonts w:cs="Arial"/>
                <w:color w:val="000000"/>
                <w:sz w:val="14"/>
                <w:szCs w:val="24"/>
              </w:rPr>
            </w:pPr>
          </w:p>
        </w:tc>
      </w:tr>
      <w:tr w:rsidR="00BC2F13" w:rsidRPr="000674F3" w:rsidTr="00D966EA">
        <w:trPr>
          <w:trHeight w:val="4"/>
        </w:trPr>
        <w:tc>
          <w:tcPr>
            <w:tcW w:w="212" w:type="dxa"/>
            <w:tcBorders>
              <w:left w:val="nil"/>
              <w:bottom w:val="nil"/>
              <w:right w:val="single" w:sz="12" w:space="0" w:color="auto"/>
            </w:tcBorders>
            <w:shd w:val="clear" w:color="auto" w:fill="auto"/>
            <w:noWrap/>
            <w:vAlign w:val="center"/>
            <w:hideMark/>
          </w:tcPr>
          <w:p w:rsidR="00BC2F13" w:rsidRPr="000674F3" w:rsidRDefault="00BC2F13" w:rsidP="00C51C0C">
            <w:pPr>
              <w:rPr>
                <w:rFonts w:cs="Arial"/>
                <w:b/>
                <w:bCs/>
                <w:color w:val="000000"/>
                <w:sz w:val="14"/>
                <w:szCs w:val="24"/>
              </w:rPr>
            </w:pPr>
            <w:r w:rsidRPr="000674F3">
              <w:rPr>
                <w:rFonts w:cs="Arial"/>
                <w:b/>
                <w:bCs/>
                <w:color w:val="000000"/>
                <w:sz w:val="14"/>
                <w:szCs w:val="24"/>
              </w:rPr>
              <w:t>3</w:t>
            </w:r>
          </w:p>
        </w:tc>
        <w:tc>
          <w:tcPr>
            <w:tcW w:w="2919" w:type="dxa"/>
            <w:tcBorders>
              <w:top w:val="single" w:sz="12" w:space="0" w:color="auto"/>
              <w:left w:val="single" w:sz="12" w:space="0" w:color="auto"/>
              <w:bottom w:val="nil"/>
              <w:right w:val="single" w:sz="4" w:space="0" w:color="auto"/>
            </w:tcBorders>
            <w:shd w:val="clear" w:color="auto" w:fill="auto"/>
            <w:noWrap/>
            <w:vAlign w:val="bottom"/>
            <w:hideMark/>
          </w:tcPr>
          <w:p w:rsidR="00BC2F13" w:rsidRPr="00B21573" w:rsidRDefault="00BC2F13" w:rsidP="00C51C0C">
            <w:pPr>
              <w:rPr>
                <w:rFonts w:cs="Arial"/>
                <w:bCs/>
                <w:color w:val="000000"/>
                <w:sz w:val="14"/>
                <w:szCs w:val="24"/>
              </w:rPr>
            </w:pPr>
            <w:r w:rsidRPr="00B21573">
              <w:rPr>
                <w:rFonts w:cs="Arial"/>
                <w:bCs/>
                <w:color w:val="000000"/>
                <w:sz w:val="14"/>
                <w:szCs w:val="24"/>
              </w:rPr>
              <w:t>Matériel déformable de forme complexe</w:t>
            </w:r>
          </w:p>
        </w:tc>
        <w:tc>
          <w:tcPr>
            <w:tcW w:w="3318" w:type="dxa"/>
            <w:gridSpan w:val="3"/>
            <w:tcBorders>
              <w:top w:val="single" w:sz="12" w:space="0" w:color="auto"/>
              <w:left w:val="single" w:sz="4" w:space="0" w:color="auto"/>
              <w:bottom w:val="nil"/>
              <w:right w:val="single" w:sz="4" w:space="0" w:color="auto"/>
            </w:tcBorders>
            <w:shd w:val="clear" w:color="auto" w:fill="auto"/>
            <w:noWrap/>
            <w:vAlign w:val="bottom"/>
            <w:hideMark/>
          </w:tcPr>
          <w:p w:rsidR="00BC2F13" w:rsidRPr="000674F3" w:rsidRDefault="00BC2F13" w:rsidP="00C51C0C">
            <w:pPr>
              <w:rPr>
                <w:rFonts w:cs="Arial"/>
                <w:b/>
                <w:bCs/>
                <w:color w:val="000000"/>
                <w:sz w:val="14"/>
                <w:szCs w:val="24"/>
              </w:rPr>
            </w:pPr>
            <w:r w:rsidRPr="000674F3">
              <w:rPr>
                <w:rFonts w:cs="Arial"/>
                <w:b/>
                <w:bCs/>
                <w:color w:val="000000"/>
                <w:sz w:val="14"/>
                <w:szCs w:val="24"/>
              </w:rPr>
              <w:t>Caisse à claire-voie</w:t>
            </w:r>
          </w:p>
        </w:tc>
        <w:tc>
          <w:tcPr>
            <w:tcW w:w="484" w:type="dxa"/>
            <w:tcBorders>
              <w:top w:val="single" w:sz="12" w:space="0" w:color="auto"/>
              <w:left w:val="single" w:sz="4" w:space="0" w:color="auto"/>
              <w:bottom w:val="nil"/>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1770" w:type="dxa"/>
            <w:gridSpan w:val="2"/>
            <w:tcBorders>
              <w:top w:val="single" w:sz="12" w:space="0" w:color="auto"/>
              <w:left w:val="nil"/>
              <w:bottom w:val="nil"/>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283" w:type="dxa"/>
            <w:tcBorders>
              <w:top w:val="single" w:sz="12" w:space="0" w:color="auto"/>
              <w:left w:val="nil"/>
              <w:bottom w:val="nil"/>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1985" w:type="dxa"/>
            <w:tcBorders>
              <w:top w:val="single" w:sz="12" w:space="0" w:color="auto"/>
              <w:left w:val="nil"/>
              <w:bottom w:val="nil"/>
              <w:right w:val="single" w:sz="12" w:space="0" w:color="auto"/>
            </w:tcBorders>
            <w:shd w:val="clear" w:color="auto" w:fill="auto"/>
            <w:noWrap/>
            <w:vAlign w:val="bottom"/>
            <w:hideMark/>
          </w:tcPr>
          <w:p w:rsidR="00BC2F13" w:rsidRPr="000674F3" w:rsidRDefault="00BC2F13" w:rsidP="00C51C0C">
            <w:pPr>
              <w:rPr>
                <w:rFonts w:cs="Arial"/>
                <w:color w:val="000000"/>
                <w:sz w:val="14"/>
                <w:szCs w:val="24"/>
              </w:rPr>
            </w:pPr>
          </w:p>
        </w:tc>
      </w:tr>
      <w:tr w:rsidR="00BC2F13" w:rsidRPr="000674F3" w:rsidTr="00D966EA">
        <w:trPr>
          <w:trHeight w:val="5"/>
        </w:trPr>
        <w:tc>
          <w:tcPr>
            <w:tcW w:w="212" w:type="dxa"/>
            <w:tcBorders>
              <w:top w:val="nil"/>
              <w:left w:val="nil"/>
              <w:bottom w:val="nil"/>
              <w:right w:val="single" w:sz="12" w:space="0" w:color="auto"/>
            </w:tcBorders>
            <w:shd w:val="clear" w:color="auto" w:fill="auto"/>
            <w:noWrap/>
            <w:vAlign w:val="center"/>
            <w:hideMark/>
          </w:tcPr>
          <w:p w:rsidR="00BC2F13" w:rsidRPr="000674F3" w:rsidRDefault="00BC2F13" w:rsidP="00C51C0C">
            <w:pPr>
              <w:rPr>
                <w:rFonts w:cs="Arial"/>
                <w:b/>
                <w:bCs/>
                <w:color w:val="000000"/>
                <w:sz w:val="14"/>
                <w:szCs w:val="24"/>
              </w:rPr>
            </w:pPr>
          </w:p>
        </w:tc>
        <w:tc>
          <w:tcPr>
            <w:tcW w:w="2919" w:type="dxa"/>
            <w:tcBorders>
              <w:top w:val="nil"/>
              <w:left w:val="single" w:sz="12" w:space="0" w:color="auto"/>
              <w:bottom w:val="single" w:sz="4" w:space="0" w:color="auto"/>
              <w:right w:val="single" w:sz="4" w:space="0" w:color="auto"/>
            </w:tcBorders>
            <w:shd w:val="clear" w:color="auto" w:fill="auto"/>
            <w:noWrap/>
            <w:hideMark/>
          </w:tcPr>
          <w:p w:rsidR="00BC2F13" w:rsidRPr="00B21573" w:rsidRDefault="00BC2F13" w:rsidP="00C51C0C">
            <w:pPr>
              <w:rPr>
                <w:rFonts w:cs="Arial"/>
                <w:bCs/>
                <w:color w:val="000000"/>
                <w:sz w:val="14"/>
                <w:szCs w:val="24"/>
              </w:rPr>
            </w:pPr>
            <w:r w:rsidRPr="00B21573">
              <w:rPr>
                <w:rFonts w:cs="Arial"/>
                <w:bCs/>
                <w:color w:val="000000"/>
                <w:sz w:val="14"/>
                <w:szCs w:val="24"/>
              </w:rPr>
              <w:t>Non sensible</w:t>
            </w:r>
          </w:p>
        </w:tc>
        <w:tc>
          <w:tcPr>
            <w:tcW w:w="3318" w:type="dxa"/>
            <w:gridSpan w:val="3"/>
            <w:tcBorders>
              <w:top w:val="nil"/>
              <w:left w:val="single" w:sz="4" w:space="0" w:color="auto"/>
              <w:bottom w:val="single" w:sz="4" w:space="0" w:color="auto"/>
              <w:right w:val="single" w:sz="4" w:space="0" w:color="auto"/>
            </w:tcBorders>
            <w:shd w:val="clear" w:color="auto" w:fill="auto"/>
            <w:noWrap/>
            <w:hideMark/>
          </w:tcPr>
          <w:p w:rsidR="00BC2F13" w:rsidRPr="000674F3" w:rsidRDefault="00BC2F13" w:rsidP="00C51C0C">
            <w:pPr>
              <w:rPr>
                <w:rFonts w:cs="Arial"/>
                <w:b/>
                <w:bCs/>
                <w:color w:val="000000"/>
                <w:sz w:val="14"/>
                <w:szCs w:val="24"/>
              </w:rPr>
            </w:pPr>
            <w:r w:rsidRPr="000674F3">
              <w:rPr>
                <w:rFonts w:cs="Arial"/>
                <w:b/>
                <w:bCs/>
                <w:color w:val="000000"/>
                <w:sz w:val="14"/>
                <w:szCs w:val="24"/>
              </w:rPr>
              <w:t>Harasses</w:t>
            </w:r>
          </w:p>
        </w:tc>
        <w:tc>
          <w:tcPr>
            <w:tcW w:w="484" w:type="dxa"/>
            <w:tcBorders>
              <w:top w:val="nil"/>
              <w:left w:val="single" w:sz="4" w:space="0" w:color="auto"/>
              <w:bottom w:val="single" w:sz="4" w:space="0" w:color="auto"/>
              <w:right w:val="nil"/>
            </w:tcBorders>
            <w:shd w:val="clear" w:color="auto" w:fill="auto"/>
            <w:noWrap/>
            <w:hideMark/>
          </w:tcPr>
          <w:p w:rsidR="00BC2F13" w:rsidRPr="000674F3" w:rsidRDefault="00BC2F13" w:rsidP="00C51C0C">
            <w:pPr>
              <w:rPr>
                <w:rFonts w:cs="Arial"/>
                <w:color w:val="000000"/>
                <w:sz w:val="14"/>
                <w:szCs w:val="24"/>
              </w:rPr>
            </w:pPr>
          </w:p>
        </w:tc>
        <w:tc>
          <w:tcPr>
            <w:tcW w:w="1770" w:type="dxa"/>
            <w:gridSpan w:val="2"/>
            <w:tcBorders>
              <w:top w:val="nil"/>
              <w:left w:val="nil"/>
              <w:bottom w:val="single" w:sz="4" w:space="0" w:color="auto"/>
              <w:right w:val="nil"/>
            </w:tcBorders>
            <w:shd w:val="clear" w:color="auto" w:fill="auto"/>
            <w:noWrap/>
            <w:hideMark/>
          </w:tcPr>
          <w:p w:rsidR="00BC2F13" w:rsidRPr="000674F3" w:rsidRDefault="00BC2F13" w:rsidP="00C51C0C">
            <w:pPr>
              <w:rPr>
                <w:rFonts w:cs="Arial"/>
                <w:color w:val="000000"/>
                <w:sz w:val="14"/>
                <w:szCs w:val="24"/>
              </w:rPr>
            </w:pPr>
          </w:p>
        </w:tc>
        <w:tc>
          <w:tcPr>
            <w:tcW w:w="283" w:type="dxa"/>
            <w:tcBorders>
              <w:top w:val="nil"/>
              <w:left w:val="nil"/>
              <w:bottom w:val="single" w:sz="4" w:space="0" w:color="auto"/>
              <w:right w:val="nil"/>
            </w:tcBorders>
            <w:shd w:val="clear" w:color="auto" w:fill="auto"/>
            <w:noWrap/>
            <w:hideMark/>
          </w:tcPr>
          <w:p w:rsidR="00BC2F13" w:rsidRPr="000674F3" w:rsidRDefault="00BC2F13" w:rsidP="00C51C0C">
            <w:pPr>
              <w:rPr>
                <w:rFonts w:cs="Arial"/>
                <w:color w:val="000000"/>
                <w:sz w:val="14"/>
                <w:szCs w:val="24"/>
              </w:rPr>
            </w:pPr>
          </w:p>
        </w:tc>
        <w:tc>
          <w:tcPr>
            <w:tcW w:w="1985" w:type="dxa"/>
            <w:tcBorders>
              <w:top w:val="nil"/>
              <w:left w:val="nil"/>
              <w:bottom w:val="single" w:sz="4" w:space="0" w:color="auto"/>
              <w:right w:val="single" w:sz="12" w:space="0" w:color="auto"/>
            </w:tcBorders>
            <w:shd w:val="clear" w:color="auto" w:fill="auto"/>
            <w:noWrap/>
            <w:hideMark/>
          </w:tcPr>
          <w:p w:rsidR="00BC2F13" w:rsidRPr="000674F3" w:rsidRDefault="00BC2F13" w:rsidP="00C51C0C">
            <w:pPr>
              <w:rPr>
                <w:rFonts w:cs="Arial"/>
                <w:color w:val="000000"/>
                <w:sz w:val="14"/>
                <w:szCs w:val="24"/>
              </w:rPr>
            </w:pPr>
          </w:p>
        </w:tc>
      </w:tr>
      <w:tr w:rsidR="004B3245"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4B3245" w:rsidRPr="000674F3" w:rsidRDefault="004B3245" w:rsidP="00C51C0C">
            <w:pPr>
              <w:rPr>
                <w:rFonts w:cs="Arial"/>
                <w:b/>
                <w:bCs/>
                <w:color w:val="000000"/>
                <w:sz w:val="14"/>
                <w:szCs w:val="24"/>
              </w:rPr>
            </w:pPr>
          </w:p>
        </w:tc>
        <w:tc>
          <w:tcPr>
            <w:tcW w:w="2919" w:type="dxa"/>
            <w:vMerge w:val="restart"/>
            <w:tcBorders>
              <w:top w:val="single" w:sz="4" w:space="0" w:color="auto"/>
              <w:left w:val="single" w:sz="12" w:space="0" w:color="auto"/>
              <w:right w:val="single" w:sz="8" w:space="0" w:color="auto"/>
            </w:tcBorders>
            <w:shd w:val="clear" w:color="auto" w:fill="auto"/>
            <w:noWrap/>
            <w:vAlign w:val="center"/>
            <w:hideMark/>
          </w:tcPr>
          <w:p w:rsidR="004B3245" w:rsidRPr="00B21573" w:rsidRDefault="004B3245" w:rsidP="00C51C0C">
            <w:pPr>
              <w:rPr>
                <w:rFonts w:cs="Arial"/>
                <w:color w:val="000000"/>
                <w:sz w:val="14"/>
                <w:szCs w:val="24"/>
              </w:rPr>
            </w:pPr>
            <w:r w:rsidRPr="00B21573">
              <w:rPr>
                <w:rFonts w:cs="Arial"/>
                <w:color w:val="000000"/>
                <w:sz w:val="14"/>
                <w:szCs w:val="24"/>
              </w:rPr>
              <w:t>Sensible à la corrosion externe</w:t>
            </w:r>
          </w:p>
        </w:tc>
        <w:tc>
          <w:tcPr>
            <w:tcW w:w="767" w:type="dxa"/>
            <w:tcBorders>
              <w:top w:val="single" w:sz="4" w:space="0" w:color="auto"/>
              <w:left w:val="nil"/>
              <w:bottom w:val="single" w:sz="4" w:space="0" w:color="auto"/>
              <w:right w:val="nil"/>
            </w:tcBorders>
            <w:shd w:val="clear" w:color="auto" w:fill="auto"/>
            <w:noWrap/>
            <w:vAlign w:val="bottom"/>
            <w:hideMark/>
          </w:tcPr>
          <w:p w:rsidR="004B3245" w:rsidRPr="000674F3" w:rsidRDefault="004B3245" w:rsidP="00C51C0C">
            <w:pPr>
              <w:rPr>
                <w:rFonts w:cs="Arial"/>
                <w:color w:val="000000"/>
                <w:sz w:val="14"/>
                <w:szCs w:val="24"/>
              </w:rPr>
            </w:pPr>
            <w:r w:rsidRPr="000674F3">
              <w:rPr>
                <w:rFonts w:cs="Arial"/>
                <w:color w:val="000000"/>
                <w:sz w:val="14"/>
                <w:szCs w:val="24"/>
              </w:rPr>
              <w:t>3</w:t>
            </w:r>
          </w:p>
        </w:tc>
        <w:tc>
          <w:tcPr>
            <w:tcW w:w="2551" w:type="dxa"/>
            <w:gridSpan w:val="2"/>
            <w:tcBorders>
              <w:top w:val="single" w:sz="4" w:space="0" w:color="auto"/>
              <w:left w:val="nil"/>
              <w:bottom w:val="single" w:sz="4" w:space="0" w:color="auto"/>
              <w:right w:val="single" w:sz="8" w:space="0" w:color="auto"/>
            </w:tcBorders>
            <w:shd w:val="clear" w:color="auto" w:fill="auto"/>
            <w:noWrap/>
            <w:vAlign w:val="bottom"/>
            <w:hideMark/>
          </w:tcPr>
          <w:p w:rsidR="004B3245" w:rsidRPr="000674F3" w:rsidRDefault="004B3245" w:rsidP="00C51C0C">
            <w:pPr>
              <w:rPr>
                <w:rFonts w:cs="Arial"/>
                <w:color w:val="000000"/>
                <w:sz w:val="14"/>
                <w:szCs w:val="24"/>
              </w:rPr>
            </w:pPr>
            <w:r w:rsidRPr="000674F3">
              <w:rPr>
                <w:rFonts w:cs="Arial"/>
                <w:color w:val="000000"/>
                <w:sz w:val="14"/>
                <w:szCs w:val="24"/>
              </w:rPr>
              <w:t>Sans protection</w:t>
            </w:r>
          </w:p>
        </w:tc>
        <w:tc>
          <w:tcPr>
            <w:tcW w:w="484" w:type="dxa"/>
            <w:tcBorders>
              <w:top w:val="single" w:sz="4" w:space="0" w:color="auto"/>
              <w:left w:val="nil"/>
              <w:bottom w:val="single" w:sz="4" w:space="0" w:color="auto"/>
              <w:right w:val="nil"/>
            </w:tcBorders>
            <w:shd w:val="clear" w:color="auto" w:fill="auto"/>
            <w:noWrap/>
            <w:vAlign w:val="bottom"/>
            <w:hideMark/>
          </w:tcPr>
          <w:p w:rsidR="004B3245" w:rsidRPr="000674F3" w:rsidRDefault="004B3245" w:rsidP="00C51C0C">
            <w:pPr>
              <w:rPr>
                <w:rFonts w:cs="Arial"/>
                <w:color w:val="000000"/>
                <w:sz w:val="14"/>
                <w:szCs w:val="24"/>
              </w:rPr>
            </w:pPr>
            <w:r w:rsidRPr="000674F3">
              <w:rPr>
                <w:rFonts w:cs="Arial"/>
                <w:color w:val="000000"/>
                <w:sz w:val="14"/>
                <w:szCs w:val="24"/>
              </w:rPr>
              <w:t>O</w:t>
            </w:r>
          </w:p>
        </w:tc>
        <w:tc>
          <w:tcPr>
            <w:tcW w:w="1770" w:type="dxa"/>
            <w:gridSpan w:val="2"/>
            <w:tcBorders>
              <w:top w:val="single" w:sz="4" w:space="0" w:color="auto"/>
              <w:left w:val="nil"/>
              <w:bottom w:val="single" w:sz="4" w:space="0" w:color="auto"/>
              <w:right w:val="single" w:sz="8" w:space="0" w:color="auto"/>
            </w:tcBorders>
            <w:shd w:val="clear" w:color="auto" w:fill="auto"/>
            <w:noWrap/>
            <w:vAlign w:val="bottom"/>
            <w:hideMark/>
          </w:tcPr>
          <w:p w:rsidR="004B3245" w:rsidRPr="000674F3" w:rsidRDefault="004B3245" w:rsidP="00C51C0C">
            <w:pPr>
              <w:rPr>
                <w:rFonts w:cs="Arial"/>
                <w:color w:val="000000"/>
                <w:sz w:val="14"/>
                <w:szCs w:val="24"/>
              </w:rPr>
            </w:pPr>
            <w:r w:rsidRPr="000674F3">
              <w:rPr>
                <w:rFonts w:cs="Arial"/>
                <w:color w:val="000000"/>
                <w:sz w:val="14"/>
                <w:szCs w:val="24"/>
              </w:rPr>
              <w:t>Sans protection</w:t>
            </w:r>
          </w:p>
        </w:tc>
        <w:tc>
          <w:tcPr>
            <w:tcW w:w="283" w:type="dxa"/>
            <w:tcBorders>
              <w:top w:val="single" w:sz="4" w:space="0" w:color="auto"/>
              <w:left w:val="nil"/>
              <w:right w:val="nil"/>
            </w:tcBorders>
            <w:shd w:val="clear" w:color="auto" w:fill="auto"/>
            <w:noWrap/>
            <w:vAlign w:val="bottom"/>
            <w:hideMark/>
          </w:tcPr>
          <w:p w:rsidR="004B3245" w:rsidRPr="000674F3" w:rsidRDefault="004B3245" w:rsidP="00C51C0C">
            <w:pPr>
              <w:rPr>
                <w:rFonts w:cs="Arial"/>
                <w:color w:val="000000"/>
                <w:sz w:val="14"/>
                <w:szCs w:val="24"/>
              </w:rPr>
            </w:pPr>
            <w:r w:rsidRPr="000674F3">
              <w:rPr>
                <w:rFonts w:cs="Arial"/>
                <w:color w:val="000000"/>
                <w:sz w:val="14"/>
                <w:szCs w:val="24"/>
              </w:rPr>
              <w:t>1</w:t>
            </w:r>
          </w:p>
        </w:tc>
        <w:tc>
          <w:tcPr>
            <w:tcW w:w="1985" w:type="dxa"/>
            <w:tcBorders>
              <w:top w:val="single" w:sz="4" w:space="0" w:color="auto"/>
              <w:left w:val="nil"/>
              <w:right w:val="single" w:sz="12" w:space="0" w:color="auto"/>
            </w:tcBorders>
            <w:shd w:val="clear" w:color="auto" w:fill="auto"/>
            <w:noWrap/>
            <w:vAlign w:val="bottom"/>
            <w:hideMark/>
          </w:tcPr>
          <w:p w:rsidR="004B3245" w:rsidRPr="000674F3" w:rsidRDefault="004B3245" w:rsidP="00C51C0C">
            <w:pPr>
              <w:rPr>
                <w:rFonts w:cs="Arial"/>
                <w:color w:val="000000"/>
                <w:sz w:val="14"/>
                <w:szCs w:val="24"/>
              </w:rPr>
            </w:pPr>
            <w:r w:rsidRPr="000674F3">
              <w:rPr>
                <w:rFonts w:cs="Arial"/>
                <w:color w:val="000000"/>
                <w:sz w:val="14"/>
                <w:szCs w:val="24"/>
              </w:rPr>
              <w:t>Aucune exigence</w:t>
            </w:r>
          </w:p>
        </w:tc>
      </w:tr>
      <w:tr w:rsidR="004B3245"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4B3245" w:rsidRPr="000674F3" w:rsidRDefault="004B3245" w:rsidP="00C51C0C">
            <w:pPr>
              <w:rPr>
                <w:rFonts w:cs="Arial"/>
                <w:b/>
                <w:bCs/>
                <w:color w:val="000000"/>
                <w:sz w:val="14"/>
                <w:szCs w:val="24"/>
              </w:rPr>
            </w:pPr>
          </w:p>
        </w:tc>
        <w:tc>
          <w:tcPr>
            <w:tcW w:w="2919" w:type="dxa"/>
            <w:vMerge/>
            <w:tcBorders>
              <w:left w:val="single" w:sz="12" w:space="0" w:color="auto"/>
              <w:bottom w:val="single" w:sz="4" w:space="0" w:color="auto"/>
              <w:right w:val="single" w:sz="8" w:space="0" w:color="auto"/>
            </w:tcBorders>
            <w:shd w:val="clear" w:color="auto" w:fill="auto"/>
            <w:noWrap/>
            <w:vAlign w:val="bottom"/>
            <w:hideMark/>
          </w:tcPr>
          <w:p w:rsidR="004B3245" w:rsidRPr="00B21573" w:rsidRDefault="004B3245" w:rsidP="00C51C0C">
            <w:pPr>
              <w:rPr>
                <w:rFonts w:cs="Arial"/>
                <w:color w:val="000000"/>
                <w:sz w:val="14"/>
                <w:szCs w:val="24"/>
              </w:rPr>
            </w:pPr>
          </w:p>
        </w:tc>
        <w:tc>
          <w:tcPr>
            <w:tcW w:w="767" w:type="dxa"/>
            <w:tcBorders>
              <w:top w:val="nil"/>
              <w:left w:val="nil"/>
              <w:bottom w:val="single" w:sz="4" w:space="0" w:color="auto"/>
              <w:right w:val="nil"/>
            </w:tcBorders>
            <w:shd w:val="clear" w:color="auto" w:fill="auto"/>
            <w:noWrap/>
            <w:vAlign w:val="bottom"/>
            <w:hideMark/>
          </w:tcPr>
          <w:p w:rsidR="004B3245" w:rsidRPr="000674F3" w:rsidRDefault="004B3245" w:rsidP="00C51C0C">
            <w:pPr>
              <w:rPr>
                <w:rFonts w:cs="Arial"/>
                <w:color w:val="000000"/>
                <w:sz w:val="14"/>
                <w:szCs w:val="24"/>
              </w:rPr>
            </w:pPr>
            <w:r w:rsidRPr="000674F3">
              <w:rPr>
                <w:rFonts w:cs="Arial"/>
                <w:color w:val="000000"/>
                <w:sz w:val="14"/>
                <w:szCs w:val="24"/>
              </w:rPr>
              <w:t>3a</w:t>
            </w:r>
          </w:p>
        </w:tc>
        <w:tc>
          <w:tcPr>
            <w:tcW w:w="2551" w:type="dxa"/>
            <w:gridSpan w:val="2"/>
            <w:tcBorders>
              <w:top w:val="nil"/>
              <w:left w:val="nil"/>
              <w:bottom w:val="single" w:sz="4" w:space="0" w:color="auto"/>
              <w:right w:val="single" w:sz="8" w:space="0" w:color="auto"/>
            </w:tcBorders>
            <w:shd w:val="clear" w:color="auto" w:fill="auto"/>
            <w:noWrap/>
            <w:vAlign w:val="bottom"/>
            <w:hideMark/>
          </w:tcPr>
          <w:p w:rsidR="004B3245" w:rsidRPr="000674F3" w:rsidRDefault="004B3245" w:rsidP="00C51C0C">
            <w:pPr>
              <w:rPr>
                <w:rFonts w:cs="Arial"/>
                <w:color w:val="000000"/>
                <w:sz w:val="14"/>
                <w:szCs w:val="24"/>
              </w:rPr>
            </w:pPr>
            <w:r w:rsidRPr="000674F3">
              <w:rPr>
                <w:rFonts w:cs="Arial"/>
                <w:color w:val="000000"/>
                <w:sz w:val="14"/>
                <w:szCs w:val="24"/>
              </w:rPr>
              <w:t>Protection de contact</w:t>
            </w:r>
          </w:p>
        </w:tc>
        <w:tc>
          <w:tcPr>
            <w:tcW w:w="484" w:type="dxa"/>
            <w:tcBorders>
              <w:top w:val="nil"/>
              <w:left w:val="nil"/>
              <w:bottom w:val="single" w:sz="4" w:space="0" w:color="auto"/>
              <w:right w:val="nil"/>
            </w:tcBorders>
            <w:shd w:val="clear" w:color="auto" w:fill="auto"/>
            <w:noWrap/>
            <w:vAlign w:val="bottom"/>
            <w:hideMark/>
          </w:tcPr>
          <w:p w:rsidR="004B3245" w:rsidRPr="000674F3" w:rsidRDefault="004B3245" w:rsidP="00C51C0C">
            <w:pPr>
              <w:rPr>
                <w:rFonts w:cs="Arial"/>
                <w:color w:val="000000"/>
                <w:sz w:val="14"/>
                <w:szCs w:val="24"/>
              </w:rPr>
            </w:pPr>
            <w:r w:rsidRPr="000674F3">
              <w:rPr>
                <w:rFonts w:cs="Arial"/>
                <w:color w:val="000000"/>
                <w:sz w:val="14"/>
                <w:szCs w:val="24"/>
              </w:rPr>
              <w:t>A</w:t>
            </w:r>
          </w:p>
        </w:tc>
        <w:tc>
          <w:tcPr>
            <w:tcW w:w="1770" w:type="dxa"/>
            <w:gridSpan w:val="2"/>
            <w:tcBorders>
              <w:left w:val="nil"/>
              <w:bottom w:val="single" w:sz="4" w:space="0" w:color="auto"/>
              <w:right w:val="single" w:sz="8" w:space="0" w:color="auto"/>
            </w:tcBorders>
            <w:shd w:val="clear" w:color="auto" w:fill="auto"/>
            <w:noWrap/>
            <w:vAlign w:val="bottom"/>
            <w:hideMark/>
          </w:tcPr>
          <w:p w:rsidR="004B3245" w:rsidRPr="000674F3" w:rsidRDefault="004B3245" w:rsidP="00C51C0C">
            <w:pPr>
              <w:rPr>
                <w:rFonts w:cs="Arial"/>
                <w:color w:val="000000"/>
                <w:sz w:val="14"/>
                <w:szCs w:val="24"/>
              </w:rPr>
            </w:pPr>
            <w:r w:rsidRPr="000674F3">
              <w:rPr>
                <w:rFonts w:cs="Arial"/>
                <w:color w:val="000000"/>
                <w:sz w:val="14"/>
                <w:szCs w:val="24"/>
              </w:rPr>
              <w:t>Imperméabilité</w:t>
            </w:r>
          </w:p>
        </w:tc>
        <w:tc>
          <w:tcPr>
            <w:tcW w:w="283" w:type="dxa"/>
            <w:tcBorders>
              <w:left w:val="nil"/>
              <w:bottom w:val="single" w:sz="4" w:space="0" w:color="auto"/>
              <w:right w:val="nil"/>
            </w:tcBorders>
            <w:shd w:val="clear" w:color="auto" w:fill="auto"/>
            <w:noWrap/>
            <w:vAlign w:val="bottom"/>
            <w:hideMark/>
          </w:tcPr>
          <w:p w:rsidR="004B3245" w:rsidRPr="000674F3" w:rsidRDefault="004B3245" w:rsidP="00C51C0C">
            <w:pPr>
              <w:rPr>
                <w:rFonts w:cs="Arial"/>
                <w:color w:val="000000"/>
                <w:sz w:val="14"/>
                <w:szCs w:val="24"/>
              </w:rPr>
            </w:pPr>
          </w:p>
        </w:tc>
        <w:tc>
          <w:tcPr>
            <w:tcW w:w="1985" w:type="dxa"/>
            <w:tcBorders>
              <w:left w:val="nil"/>
              <w:bottom w:val="single" w:sz="4" w:space="0" w:color="auto"/>
              <w:right w:val="single" w:sz="12" w:space="0" w:color="auto"/>
            </w:tcBorders>
            <w:shd w:val="clear" w:color="auto" w:fill="auto"/>
            <w:noWrap/>
            <w:vAlign w:val="bottom"/>
            <w:hideMark/>
          </w:tcPr>
          <w:p w:rsidR="004B3245" w:rsidRPr="000674F3" w:rsidRDefault="004B3245" w:rsidP="00C51C0C">
            <w:pPr>
              <w:rPr>
                <w:rFonts w:cs="Arial"/>
                <w:color w:val="000000"/>
                <w:sz w:val="14"/>
                <w:szCs w:val="24"/>
              </w:rPr>
            </w:pPr>
            <w:r w:rsidRPr="000674F3">
              <w:rPr>
                <w:rFonts w:cs="Arial"/>
                <w:color w:val="000000"/>
                <w:sz w:val="14"/>
                <w:szCs w:val="24"/>
              </w:rPr>
              <w:t>particulière</w:t>
            </w:r>
          </w:p>
        </w:tc>
      </w:tr>
      <w:tr w:rsidR="00BC2F13"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BC2F13" w:rsidRPr="000674F3" w:rsidRDefault="00BC2F13" w:rsidP="00C51C0C">
            <w:pPr>
              <w:rPr>
                <w:rFonts w:cs="Arial"/>
                <w:b/>
                <w:bCs/>
                <w:color w:val="000000"/>
                <w:sz w:val="14"/>
                <w:szCs w:val="24"/>
              </w:rPr>
            </w:pPr>
          </w:p>
        </w:tc>
        <w:tc>
          <w:tcPr>
            <w:tcW w:w="2919" w:type="dxa"/>
            <w:tcBorders>
              <w:top w:val="nil"/>
              <w:left w:val="single" w:sz="12" w:space="0" w:color="auto"/>
              <w:bottom w:val="single" w:sz="4" w:space="0" w:color="auto"/>
              <w:right w:val="single" w:sz="8" w:space="0" w:color="auto"/>
            </w:tcBorders>
            <w:shd w:val="clear" w:color="auto" w:fill="auto"/>
            <w:noWrap/>
            <w:vAlign w:val="bottom"/>
            <w:hideMark/>
          </w:tcPr>
          <w:p w:rsidR="00BC2F13" w:rsidRPr="00B21573" w:rsidRDefault="00BC2F13" w:rsidP="00C51C0C">
            <w:pPr>
              <w:rPr>
                <w:rFonts w:cs="Arial"/>
                <w:color w:val="000000"/>
                <w:sz w:val="14"/>
                <w:szCs w:val="24"/>
              </w:rPr>
            </w:pPr>
            <w:r w:rsidRPr="00B21573">
              <w:rPr>
                <w:rFonts w:cs="Arial"/>
                <w:color w:val="000000"/>
                <w:sz w:val="14"/>
                <w:szCs w:val="24"/>
              </w:rPr>
              <w:t>Sensible à la corrosion interne</w:t>
            </w:r>
          </w:p>
        </w:tc>
        <w:tc>
          <w:tcPr>
            <w:tcW w:w="767" w:type="dxa"/>
            <w:tcBorders>
              <w:top w:val="nil"/>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3a18</w:t>
            </w:r>
          </w:p>
        </w:tc>
        <w:tc>
          <w:tcPr>
            <w:tcW w:w="2551" w:type="dxa"/>
            <w:gridSpan w:val="2"/>
            <w:tcBorders>
              <w:top w:val="nil"/>
              <w:left w:val="nil"/>
              <w:bottom w:val="single" w:sz="4" w:space="0" w:color="auto"/>
              <w:right w:val="single" w:sz="8" w:space="0" w:color="auto"/>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Intérieur P18, P20</w:t>
            </w:r>
          </w:p>
        </w:tc>
        <w:tc>
          <w:tcPr>
            <w:tcW w:w="484" w:type="dxa"/>
            <w:tcBorders>
              <w:top w:val="nil"/>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A</w:t>
            </w:r>
          </w:p>
        </w:tc>
        <w:tc>
          <w:tcPr>
            <w:tcW w:w="1770" w:type="dxa"/>
            <w:gridSpan w:val="2"/>
            <w:tcBorders>
              <w:top w:val="nil"/>
              <w:left w:val="nil"/>
              <w:bottom w:val="single" w:sz="4" w:space="0" w:color="auto"/>
              <w:right w:val="single" w:sz="8" w:space="0" w:color="auto"/>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Imperméabilité</w:t>
            </w:r>
          </w:p>
        </w:tc>
        <w:tc>
          <w:tcPr>
            <w:tcW w:w="283" w:type="dxa"/>
            <w:tcBorders>
              <w:top w:val="nil"/>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2</w:t>
            </w:r>
          </w:p>
        </w:tc>
        <w:tc>
          <w:tcPr>
            <w:tcW w:w="1985" w:type="dxa"/>
            <w:tcBorders>
              <w:top w:val="nil"/>
              <w:left w:val="nil"/>
              <w:bottom w:val="single" w:sz="4" w:space="0" w:color="auto"/>
              <w:right w:val="single" w:sz="12" w:space="0" w:color="auto"/>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Prot</w:t>
            </w:r>
            <w:r>
              <w:rPr>
                <w:rFonts w:cs="Arial"/>
                <w:color w:val="000000"/>
                <w:sz w:val="14"/>
                <w:szCs w:val="24"/>
              </w:rPr>
              <w:t>ection</w:t>
            </w:r>
            <w:r w:rsidRPr="000674F3">
              <w:rPr>
                <w:rFonts w:cs="Arial"/>
                <w:color w:val="000000"/>
                <w:sz w:val="14"/>
                <w:szCs w:val="24"/>
              </w:rPr>
              <w:t xml:space="preserve"> risques courants</w:t>
            </w:r>
          </w:p>
        </w:tc>
      </w:tr>
      <w:tr w:rsidR="00BC2F13"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BC2F13" w:rsidRPr="000674F3" w:rsidRDefault="00BC2F13" w:rsidP="00C51C0C">
            <w:pPr>
              <w:rPr>
                <w:rFonts w:cs="Arial"/>
                <w:b/>
                <w:bCs/>
                <w:color w:val="000000"/>
                <w:sz w:val="14"/>
                <w:szCs w:val="24"/>
              </w:rPr>
            </w:pPr>
          </w:p>
        </w:tc>
        <w:tc>
          <w:tcPr>
            <w:tcW w:w="2919" w:type="dxa"/>
            <w:tcBorders>
              <w:top w:val="nil"/>
              <w:left w:val="single" w:sz="12" w:space="0" w:color="auto"/>
              <w:bottom w:val="single" w:sz="4" w:space="0" w:color="auto"/>
              <w:right w:val="single" w:sz="8" w:space="0" w:color="auto"/>
            </w:tcBorders>
            <w:shd w:val="clear" w:color="auto" w:fill="auto"/>
            <w:noWrap/>
            <w:vAlign w:val="bottom"/>
            <w:hideMark/>
          </w:tcPr>
          <w:p w:rsidR="00BC2F13" w:rsidRPr="00B21573" w:rsidRDefault="00BC2F13" w:rsidP="00C51C0C">
            <w:pPr>
              <w:rPr>
                <w:rFonts w:cs="Arial"/>
                <w:color w:val="000000"/>
                <w:sz w:val="14"/>
                <w:szCs w:val="24"/>
              </w:rPr>
            </w:pPr>
            <w:r w:rsidRPr="00B21573">
              <w:rPr>
                <w:rFonts w:cs="Arial"/>
                <w:color w:val="000000"/>
                <w:sz w:val="14"/>
                <w:szCs w:val="24"/>
              </w:rPr>
              <w:t>Sensible à l'eau de ruissellement</w:t>
            </w:r>
          </w:p>
        </w:tc>
        <w:tc>
          <w:tcPr>
            <w:tcW w:w="767" w:type="dxa"/>
            <w:tcBorders>
              <w:top w:val="nil"/>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3b</w:t>
            </w:r>
          </w:p>
        </w:tc>
        <w:tc>
          <w:tcPr>
            <w:tcW w:w="2551" w:type="dxa"/>
            <w:gridSpan w:val="2"/>
            <w:tcBorders>
              <w:top w:val="nil"/>
              <w:left w:val="nil"/>
              <w:bottom w:val="single" w:sz="4" w:space="0" w:color="auto"/>
              <w:right w:val="single" w:sz="8" w:space="0" w:color="auto"/>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Housse imperméable</w:t>
            </w:r>
          </w:p>
        </w:tc>
        <w:tc>
          <w:tcPr>
            <w:tcW w:w="484" w:type="dxa"/>
            <w:tcBorders>
              <w:top w:val="nil"/>
              <w:left w:val="nil"/>
              <w:bottom w:val="single" w:sz="4" w:space="0" w:color="auto"/>
              <w:right w:val="nil"/>
            </w:tcBorders>
            <w:shd w:val="clear" w:color="auto" w:fill="auto"/>
            <w:noWrap/>
            <w:vAlign w:val="bottom"/>
            <w:hideMark/>
          </w:tcPr>
          <w:p w:rsidR="00BC2F13" w:rsidRPr="000674F3" w:rsidRDefault="00A86305" w:rsidP="00C51C0C">
            <w:pPr>
              <w:rPr>
                <w:rFonts w:cs="Arial"/>
                <w:color w:val="000000"/>
                <w:sz w:val="14"/>
                <w:szCs w:val="24"/>
              </w:rPr>
            </w:pPr>
            <w:r>
              <w:rPr>
                <w:rFonts w:cs="Arial"/>
                <w:color w:val="000000"/>
                <w:sz w:val="14"/>
                <w:szCs w:val="24"/>
              </w:rPr>
              <w:t>B</w:t>
            </w:r>
            <w:r w:rsidR="00D44ABC">
              <w:rPr>
                <w:rFonts w:cs="Arial"/>
                <w:color w:val="000000"/>
                <w:sz w:val="14"/>
                <w:szCs w:val="24"/>
              </w:rPr>
              <w:t xml:space="preserve"> </w:t>
            </w:r>
          </w:p>
        </w:tc>
        <w:tc>
          <w:tcPr>
            <w:tcW w:w="1770" w:type="dxa"/>
            <w:gridSpan w:val="2"/>
            <w:tcBorders>
              <w:top w:val="nil"/>
              <w:left w:val="nil"/>
              <w:bottom w:val="single" w:sz="4" w:space="0" w:color="auto"/>
              <w:right w:val="single" w:sz="8" w:space="0" w:color="auto"/>
            </w:tcBorders>
            <w:shd w:val="clear" w:color="auto" w:fill="auto"/>
            <w:noWrap/>
            <w:vAlign w:val="bottom"/>
            <w:hideMark/>
          </w:tcPr>
          <w:p w:rsidR="00BC2F13" w:rsidRPr="000674F3" w:rsidRDefault="00A86305" w:rsidP="00C51C0C">
            <w:pPr>
              <w:rPr>
                <w:rFonts w:cs="Arial"/>
                <w:color w:val="000000"/>
                <w:sz w:val="14"/>
                <w:szCs w:val="24"/>
              </w:rPr>
            </w:pPr>
            <w:r>
              <w:rPr>
                <w:rFonts w:cs="Arial"/>
                <w:color w:val="000000"/>
                <w:sz w:val="14"/>
                <w:szCs w:val="24"/>
              </w:rPr>
              <w:t>Etanchéité à l’eau</w:t>
            </w:r>
          </w:p>
        </w:tc>
        <w:tc>
          <w:tcPr>
            <w:tcW w:w="283" w:type="dxa"/>
            <w:tcBorders>
              <w:top w:val="nil"/>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1985" w:type="dxa"/>
            <w:tcBorders>
              <w:top w:val="nil"/>
              <w:left w:val="nil"/>
              <w:bottom w:val="single" w:sz="4" w:space="0" w:color="auto"/>
              <w:right w:val="single" w:sz="12" w:space="0" w:color="auto"/>
            </w:tcBorders>
            <w:shd w:val="clear" w:color="auto" w:fill="auto"/>
            <w:noWrap/>
            <w:vAlign w:val="bottom"/>
            <w:hideMark/>
          </w:tcPr>
          <w:p w:rsidR="00BC2F13" w:rsidRPr="000674F3" w:rsidRDefault="00BC2F13" w:rsidP="00C51C0C">
            <w:pPr>
              <w:rPr>
                <w:rFonts w:cs="Arial"/>
                <w:color w:val="000000"/>
                <w:sz w:val="14"/>
                <w:szCs w:val="24"/>
              </w:rPr>
            </w:pPr>
          </w:p>
        </w:tc>
      </w:tr>
      <w:tr w:rsidR="00BC2F13" w:rsidRPr="000674F3" w:rsidTr="00D966EA">
        <w:trPr>
          <w:trHeight w:val="4"/>
        </w:trPr>
        <w:tc>
          <w:tcPr>
            <w:tcW w:w="212" w:type="dxa"/>
            <w:tcBorders>
              <w:top w:val="nil"/>
              <w:left w:val="nil"/>
              <w:bottom w:val="nil"/>
              <w:right w:val="single" w:sz="12" w:space="0" w:color="auto"/>
            </w:tcBorders>
            <w:shd w:val="clear" w:color="auto" w:fill="auto"/>
            <w:noWrap/>
            <w:hideMark/>
          </w:tcPr>
          <w:p w:rsidR="00BC2F13" w:rsidRPr="000674F3" w:rsidRDefault="00BC2F13" w:rsidP="00C51C0C">
            <w:pPr>
              <w:rPr>
                <w:rFonts w:cs="Arial"/>
                <w:b/>
                <w:bCs/>
                <w:color w:val="000000"/>
                <w:sz w:val="14"/>
                <w:szCs w:val="24"/>
              </w:rPr>
            </w:pPr>
          </w:p>
        </w:tc>
        <w:tc>
          <w:tcPr>
            <w:tcW w:w="2919" w:type="dxa"/>
            <w:tcBorders>
              <w:top w:val="nil"/>
              <w:left w:val="single" w:sz="12" w:space="0" w:color="auto"/>
              <w:bottom w:val="single" w:sz="4" w:space="0" w:color="auto"/>
              <w:right w:val="single" w:sz="8" w:space="0" w:color="auto"/>
            </w:tcBorders>
            <w:shd w:val="clear" w:color="auto" w:fill="auto"/>
            <w:noWrap/>
            <w:vAlign w:val="center"/>
            <w:hideMark/>
          </w:tcPr>
          <w:p w:rsidR="00BC2F13" w:rsidRPr="00B21573" w:rsidRDefault="00BC2F13" w:rsidP="00C51C0C">
            <w:pPr>
              <w:rPr>
                <w:rFonts w:cs="Arial"/>
                <w:color w:val="000000"/>
                <w:sz w:val="14"/>
                <w:szCs w:val="24"/>
              </w:rPr>
            </w:pPr>
            <w:r w:rsidRPr="00B21573">
              <w:rPr>
                <w:rFonts w:cs="Arial"/>
                <w:color w:val="000000"/>
                <w:sz w:val="14"/>
                <w:szCs w:val="24"/>
              </w:rPr>
              <w:t>Sensible à la vapeur d'eau</w:t>
            </w:r>
          </w:p>
        </w:tc>
        <w:tc>
          <w:tcPr>
            <w:tcW w:w="767" w:type="dxa"/>
            <w:tcBorders>
              <w:top w:val="nil"/>
              <w:left w:val="nil"/>
              <w:bottom w:val="single" w:sz="4" w:space="0" w:color="auto"/>
              <w:right w:val="nil"/>
            </w:tcBorders>
            <w:shd w:val="clear" w:color="auto" w:fill="auto"/>
            <w:noWrap/>
            <w:hideMark/>
          </w:tcPr>
          <w:p w:rsidR="00BC2F13" w:rsidRPr="000674F3" w:rsidRDefault="00BC2F13" w:rsidP="00C51C0C">
            <w:pPr>
              <w:rPr>
                <w:rFonts w:cs="Arial"/>
                <w:color w:val="000000"/>
                <w:sz w:val="14"/>
                <w:szCs w:val="24"/>
              </w:rPr>
            </w:pPr>
            <w:r w:rsidRPr="000674F3">
              <w:rPr>
                <w:rFonts w:cs="Arial"/>
                <w:color w:val="000000"/>
                <w:sz w:val="14"/>
                <w:szCs w:val="24"/>
              </w:rPr>
              <w:t>3c</w:t>
            </w:r>
          </w:p>
        </w:tc>
        <w:tc>
          <w:tcPr>
            <w:tcW w:w="2551" w:type="dxa"/>
            <w:gridSpan w:val="2"/>
            <w:tcBorders>
              <w:top w:val="nil"/>
              <w:left w:val="nil"/>
              <w:bottom w:val="single" w:sz="4" w:space="0" w:color="auto"/>
              <w:right w:val="single" w:sz="8" w:space="0" w:color="auto"/>
            </w:tcBorders>
            <w:shd w:val="clear" w:color="auto" w:fill="auto"/>
            <w:noWrap/>
            <w:hideMark/>
          </w:tcPr>
          <w:p w:rsidR="00BC2F13" w:rsidRPr="000674F3" w:rsidRDefault="00BC2F13" w:rsidP="00C51C0C">
            <w:pPr>
              <w:rPr>
                <w:rFonts w:cs="Arial"/>
                <w:color w:val="000000"/>
                <w:sz w:val="14"/>
                <w:szCs w:val="24"/>
              </w:rPr>
            </w:pPr>
            <w:r w:rsidRPr="000674F3">
              <w:rPr>
                <w:rFonts w:cs="Arial"/>
                <w:color w:val="000000"/>
                <w:sz w:val="14"/>
                <w:szCs w:val="24"/>
              </w:rPr>
              <w:t>Housse déshydratée</w:t>
            </w:r>
          </w:p>
        </w:tc>
        <w:tc>
          <w:tcPr>
            <w:tcW w:w="484" w:type="dxa"/>
            <w:tcBorders>
              <w:top w:val="nil"/>
              <w:left w:val="nil"/>
              <w:bottom w:val="single" w:sz="4" w:space="0" w:color="auto"/>
              <w:right w:val="nil"/>
            </w:tcBorders>
            <w:shd w:val="clear" w:color="auto" w:fill="auto"/>
            <w:noWrap/>
            <w:hideMark/>
          </w:tcPr>
          <w:p w:rsidR="00BC2F13" w:rsidRPr="000674F3" w:rsidRDefault="00D44ABC" w:rsidP="00D44ABC">
            <w:pPr>
              <w:rPr>
                <w:rFonts w:cs="Arial"/>
                <w:color w:val="000000"/>
                <w:sz w:val="14"/>
                <w:szCs w:val="24"/>
              </w:rPr>
            </w:pPr>
            <w:r>
              <w:rPr>
                <w:rFonts w:cs="Arial"/>
                <w:color w:val="000000"/>
                <w:sz w:val="14"/>
                <w:szCs w:val="24"/>
              </w:rPr>
              <w:t>C</w:t>
            </w:r>
          </w:p>
        </w:tc>
        <w:tc>
          <w:tcPr>
            <w:tcW w:w="1770" w:type="dxa"/>
            <w:gridSpan w:val="2"/>
            <w:tcBorders>
              <w:top w:val="nil"/>
              <w:left w:val="nil"/>
              <w:bottom w:val="single" w:sz="4" w:space="0" w:color="auto"/>
              <w:right w:val="single" w:sz="8" w:space="0" w:color="auto"/>
            </w:tcBorders>
            <w:shd w:val="clear" w:color="auto" w:fill="auto"/>
            <w:noWrap/>
            <w:hideMark/>
          </w:tcPr>
          <w:p w:rsidR="00BC2F13" w:rsidRPr="000674F3" w:rsidRDefault="00BC2F13" w:rsidP="00C51C0C">
            <w:pPr>
              <w:rPr>
                <w:rFonts w:cs="Arial"/>
                <w:color w:val="000000"/>
                <w:sz w:val="14"/>
                <w:szCs w:val="24"/>
              </w:rPr>
            </w:pPr>
            <w:r w:rsidRPr="000674F3">
              <w:rPr>
                <w:rFonts w:cs="Arial"/>
                <w:color w:val="000000"/>
                <w:sz w:val="14"/>
                <w:szCs w:val="24"/>
              </w:rPr>
              <w:t xml:space="preserve">Etanchéité </w:t>
            </w:r>
            <w:r>
              <w:rPr>
                <w:rFonts w:cs="Arial"/>
                <w:color w:val="000000"/>
                <w:sz w:val="14"/>
                <w:szCs w:val="24"/>
              </w:rPr>
              <w:t xml:space="preserve">à l’eau et à la </w:t>
            </w:r>
            <w:r w:rsidRPr="000674F3">
              <w:rPr>
                <w:rFonts w:cs="Arial"/>
                <w:color w:val="000000"/>
                <w:sz w:val="14"/>
                <w:szCs w:val="24"/>
              </w:rPr>
              <w:t>vapeur</w:t>
            </w:r>
            <w:r>
              <w:rPr>
                <w:rFonts w:cs="Arial"/>
                <w:color w:val="000000"/>
                <w:sz w:val="14"/>
                <w:szCs w:val="24"/>
              </w:rPr>
              <w:t xml:space="preserve"> d’eau</w:t>
            </w:r>
          </w:p>
        </w:tc>
        <w:tc>
          <w:tcPr>
            <w:tcW w:w="283" w:type="dxa"/>
            <w:tcBorders>
              <w:top w:val="nil"/>
              <w:left w:val="nil"/>
              <w:bottom w:val="single" w:sz="4" w:space="0" w:color="auto"/>
              <w:right w:val="nil"/>
            </w:tcBorders>
            <w:shd w:val="clear" w:color="auto" w:fill="auto"/>
            <w:noWrap/>
            <w:hideMark/>
          </w:tcPr>
          <w:p w:rsidR="00BC2F13" w:rsidRPr="000674F3" w:rsidRDefault="00BC2F13" w:rsidP="00C51C0C">
            <w:pPr>
              <w:rPr>
                <w:rFonts w:cs="Arial"/>
                <w:color w:val="000000"/>
                <w:sz w:val="14"/>
                <w:szCs w:val="24"/>
              </w:rPr>
            </w:pPr>
            <w:r w:rsidRPr="000674F3">
              <w:rPr>
                <w:rFonts w:cs="Arial"/>
                <w:color w:val="000000"/>
                <w:sz w:val="14"/>
                <w:szCs w:val="24"/>
              </w:rPr>
              <w:t>2</w:t>
            </w:r>
          </w:p>
        </w:tc>
        <w:tc>
          <w:tcPr>
            <w:tcW w:w="1985" w:type="dxa"/>
            <w:tcBorders>
              <w:top w:val="nil"/>
              <w:left w:val="nil"/>
              <w:bottom w:val="single" w:sz="4" w:space="0" w:color="auto"/>
              <w:right w:val="single" w:sz="12" w:space="0" w:color="auto"/>
            </w:tcBorders>
            <w:shd w:val="clear" w:color="auto" w:fill="auto"/>
            <w:noWrap/>
            <w:hideMark/>
          </w:tcPr>
          <w:p w:rsidR="00BC2F13" w:rsidRPr="000674F3" w:rsidRDefault="00BC2F13" w:rsidP="00C51C0C">
            <w:pPr>
              <w:rPr>
                <w:rFonts w:cs="Arial"/>
                <w:color w:val="000000"/>
                <w:sz w:val="14"/>
                <w:szCs w:val="24"/>
              </w:rPr>
            </w:pPr>
            <w:r w:rsidRPr="000674F3">
              <w:rPr>
                <w:rFonts w:cs="Arial"/>
                <w:color w:val="000000"/>
                <w:sz w:val="14"/>
                <w:szCs w:val="24"/>
              </w:rPr>
              <w:t>Prot</w:t>
            </w:r>
            <w:r>
              <w:rPr>
                <w:rFonts w:cs="Arial"/>
                <w:color w:val="000000"/>
                <w:sz w:val="14"/>
                <w:szCs w:val="24"/>
              </w:rPr>
              <w:t>ection</w:t>
            </w:r>
            <w:r w:rsidRPr="000674F3">
              <w:rPr>
                <w:rFonts w:cs="Arial"/>
                <w:color w:val="000000"/>
                <w:sz w:val="14"/>
                <w:szCs w:val="24"/>
              </w:rPr>
              <w:t xml:space="preserve"> risques courants</w:t>
            </w:r>
          </w:p>
        </w:tc>
      </w:tr>
      <w:tr w:rsidR="00BC2F13"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BC2F13" w:rsidRPr="000674F3" w:rsidRDefault="00BC2F13" w:rsidP="00C51C0C">
            <w:pPr>
              <w:rPr>
                <w:rFonts w:cs="Arial"/>
                <w:b/>
                <w:bCs/>
                <w:color w:val="000000"/>
                <w:sz w:val="14"/>
                <w:szCs w:val="24"/>
              </w:rPr>
            </w:pPr>
          </w:p>
        </w:tc>
        <w:tc>
          <w:tcPr>
            <w:tcW w:w="2919" w:type="dxa"/>
            <w:tcBorders>
              <w:top w:val="nil"/>
              <w:left w:val="single" w:sz="12" w:space="0" w:color="auto"/>
              <w:bottom w:val="single" w:sz="12" w:space="0" w:color="auto"/>
              <w:right w:val="single" w:sz="8" w:space="0" w:color="auto"/>
            </w:tcBorders>
            <w:shd w:val="clear" w:color="auto" w:fill="auto"/>
            <w:noWrap/>
            <w:vAlign w:val="bottom"/>
            <w:hideMark/>
          </w:tcPr>
          <w:p w:rsidR="00BC2F13" w:rsidRPr="00B21573" w:rsidRDefault="00BC2F13" w:rsidP="00C51C0C">
            <w:pPr>
              <w:rPr>
                <w:rFonts w:cs="Arial"/>
                <w:color w:val="000000"/>
                <w:sz w:val="14"/>
                <w:szCs w:val="24"/>
              </w:rPr>
            </w:pPr>
            <w:r w:rsidRPr="00B21573">
              <w:rPr>
                <w:rFonts w:cs="Arial"/>
                <w:color w:val="000000"/>
                <w:sz w:val="14"/>
                <w:szCs w:val="24"/>
              </w:rPr>
              <w:t>Fragile aux chocs ou vibrations</w:t>
            </w:r>
          </w:p>
        </w:tc>
        <w:tc>
          <w:tcPr>
            <w:tcW w:w="767" w:type="dxa"/>
            <w:tcBorders>
              <w:top w:val="nil"/>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3d</w:t>
            </w:r>
          </w:p>
        </w:tc>
        <w:tc>
          <w:tcPr>
            <w:tcW w:w="2551" w:type="dxa"/>
            <w:gridSpan w:val="2"/>
            <w:tcBorders>
              <w:top w:val="nil"/>
              <w:left w:val="nil"/>
              <w:bottom w:val="single" w:sz="12" w:space="0" w:color="auto"/>
              <w:right w:val="single" w:sz="8" w:space="0" w:color="auto"/>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antichoc / antivibratoire</w:t>
            </w:r>
          </w:p>
        </w:tc>
        <w:tc>
          <w:tcPr>
            <w:tcW w:w="484" w:type="dxa"/>
            <w:tcBorders>
              <w:top w:val="nil"/>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1770" w:type="dxa"/>
            <w:gridSpan w:val="2"/>
            <w:tcBorders>
              <w:top w:val="nil"/>
              <w:left w:val="nil"/>
              <w:bottom w:val="single" w:sz="12" w:space="0" w:color="auto"/>
              <w:right w:val="single" w:sz="8" w:space="0" w:color="auto"/>
            </w:tcBorders>
            <w:shd w:val="clear" w:color="auto" w:fill="auto"/>
            <w:noWrap/>
            <w:vAlign w:val="bottom"/>
            <w:hideMark/>
          </w:tcPr>
          <w:p w:rsidR="00BC2F13" w:rsidRPr="000674F3" w:rsidRDefault="00BC2F13" w:rsidP="00C51C0C">
            <w:pPr>
              <w:rPr>
                <w:rFonts w:cs="Arial"/>
                <w:color w:val="000000"/>
                <w:sz w:val="14"/>
                <w:szCs w:val="24"/>
              </w:rPr>
            </w:pPr>
          </w:p>
        </w:tc>
        <w:tc>
          <w:tcPr>
            <w:tcW w:w="283" w:type="dxa"/>
            <w:tcBorders>
              <w:top w:val="nil"/>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3</w:t>
            </w:r>
          </w:p>
        </w:tc>
        <w:tc>
          <w:tcPr>
            <w:tcW w:w="1985" w:type="dxa"/>
            <w:tcBorders>
              <w:top w:val="nil"/>
              <w:left w:val="nil"/>
              <w:bottom w:val="single" w:sz="12" w:space="0" w:color="auto"/>
              <w:right w:val="single" w:sz="12" w:space="0" w:color="auto"/>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Protection spécifique</w:t>
            </w:r>
          </w:p>
        </w:tc>
      </w:tr>
      <w:tr w:rsidR="00BC2F13" w:rsidRPr="000674F3" w:rsidTr="00D966EA">
        <w:trPr>
          <w:trHeight w:val="113"/>
        </w:trPr>
        <w:tc>
          <w:tcPr>
            <w:tcW w:w="212" w:type="dxa"/>
            <w:tcBorders>
              <w:top w:val="nil"/>
              <w:left w:val="nil"/>
              <w:bottom w:val="nil"/>
              <w:right w:val="nil"/>
            </w:tcBorders>
            <w:shd w:val="clear" w:color="auto" w:fill="auto"/>
            <w:noWrap/>
            <w:vAlign w:val="center"/>
            <w:hideMark/>
          </w:tcPr>
          <w:p w:rsidR="00BC2F13" w:rsidRPr="000674F3" w:rsidRDefault="00BC2F13" w:rsidP="00C51C0C">
            <w:pPr>
              <w:rPr>
                <w:rFonts w:cs="Arial"/>
                <w:b/>
                <w:bCs/>
                <w:color w:val="000000"/>
                <w:sz w:val="14"/>
                <w:szCs w:val="24"/>
              </w:rPr>
            </w:pPr>
          </w:p>
        </w:tc>
        <w:tc>
          <w:tcPr>
            <w:tcW w:w="2919" w:type="dxa"/>
            <w:tcBorders>
              <w:top w:val="single" w:sz="12" w:space="0" w:color="auto"/>
              <w:left w:val="nil"/>
              <w:bottom w:val="single" w:sz="12" w:space="0" w:color="auto"/>
              <w:right w:val="nil"/>
            </w:tcBorders>
            <w:shd w:val="clear" w:color="auto" w:fill="auto"/>
            <w:noWrap/>
            <w:vAlign w:val="bottom"/>
            <w:hideMark/>
          </w:tcPr>
          <w:p w:rsidR="00BC2F13" w:rsidRPr="00B21573" w:rsidRDefault="00BC2F13" w:rsidP="00C51C0C">
            <w:pPr>
              <w:rPr>
                <w:rFonts w:cs="Arial"/>
                <w:color w:val="000000"/>
                <w:sz w:val="14"/>
                <w:szCs w:val="24"/>
              </w:rPr>
            </w:pPr>
          </w:p>
        </w:tc>
        <w:tc>
          <w:tcPr>
            <w:tcW w:w="767" w:type="dxa"/>
            <w:tcBorders>
              <w:top w:val="single" w:sz="12" w:space="0" w:color="auto"/>
              <w:left w:val="nil"/>
              <w:bottom w:val="single" w:sz="12" w:space="0" w:color="auto"/>
              <w:right w:val="nil"/>
            </w:tcBorders>
            <w:shd w:val="clear" w:color="auto" w:fill="auto"/>
            <w:noWrap/>
            <w:vAlign w:val="bottom"/>
            <w:hideMark/>
          </w:tcPr>
          <w:p w:rsidR="00BC2F13" w:rsidRPr="000674F3" w:rsidRDefault="00BC2F13" w:rsidP="00C51C0C">
            <w:pPr>
              <w:rPr>
                <w:rFonts w:cs="Arial"/>
                <w:b/>
                <w:bCs/>
                <w:color w:val="000000"/>
                <w:sz w:val="14"/>
                <w:szCs w:val="24"/>
              </w:rPr>
            </w:pPr>
          </w:p>
        </w:tc>
        <w:tc>
          <w:tcPr>
            <w:tcW w:w="2551" w:type="dxa"/>
            <w:gridSpan w:val="2"/>
            <w:tcBorders>
              <w:top w:val="single" w:sz="12" w:space="0" w:color="auto"/>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484" w:type="dxa"/>
            <w:tcBorders>
              <w:top w:val="single" w:sz="12" w:space="0" w:color="auto"/>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1770" w:type="dxa"/>
            <w:gridSpan w:val="2"/>
            <w:tcBorders>
              <w:top w:val="single" w:sz="12" w:space="0" w:color="auto"/>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283" w:type="dxa"/>
            <w:tcBorders>
              <w:top w:val="single" w:sz="12" w:space="0" w:color="auto"/>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1985" w:type="dxa"/>
            <w:tcBorders>
              <w:top w:val="single" w:sz="12" w:space="0" w:color="auto"/>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r>
      <w:tr w:rsidR="00BC2F13"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BC2F13" w:rsidRPr="000674F3" w:rsidRDefault="00BC2F13" w:rsidP="00C51C0C">
            <w:pPr>
              <w:rPr>
                <w:rFonts w:cs="Arial"/>
                <w:b/>
                <w:bCs/>
                <w:color w:val="000000"/>
                <w:sz w:val="14"/>
                <w:szCs w:val="24"/>
              </w:rPr>
            </w:pPr>
            <w:r w:rsidRPr="000674F3">
              <w:rPr>
                <w:rFonts w:cs="Arial"/>
                <w:b/>
                <w:bCs/>
                <w:color w:val="000000"/>
                <w:sz w:val="14"/>
                <w:szCs w:val="24"/>
              </w:rPr>
              <w:t>4</w:t>
            </w:r>
          </w:p>
        </w:tc>
        <w:tc>
          <w:tcPr>
            <w:tcW w:w="2919" w:type="dxa"/>
            <w:tcBorders>
              <w:top w:val="single" w:sz="12" w:space="0" w:color="auto"/>
              <w:left w:val="single" w:sz="12" w:space="0" w:color="auto"/>
              <w:bottom w:val="nil"/>
              <w:right w:val="single" w:sz="4" w:space="0" w:color="auto"/>
            </w:tcBorders>
            <w:shd w:val="clear" w:color="auto" w:fill="auto"/>
            <w:noWrap/>
            <w:vAlign w:val="bottom"/>
            <w:hideMark/>
          </w:tcPr>
          <w:p w:rsidR="00BC2F13" w:rsidRPr="00B21573" w:rsidRDefault="00BC2F13" w:rsidP="00C51C0C">
            <w:pPr>
              <w:rPr>
                <w:rFonts w:cs="Arial"/>
                <w:bCs/>
                <w:color w:val="000000"/>
                <w:sz w:val="14"/>
                <w:szCs w:val="24"/>
              </w:rPr>
            </w:pPr>
            <w:r w:rsidRPr="00B21573">
              <w:rPr>
                <w:rFonts w:cs="Arial"/>
                <w:bCs/>
                <w:color w:val="000000"/>
                <w:sz w:val="14"/>
                <w:szCs w:val="24"/>
              </w:rPr>
              <w:t>Matériel électrique Mécanique</w:t>
            </w:r>
          </w:p>
        </w:tc>
        <w:tc>
          <w:tcPr>
            <w:tcW w:w="3318" w:type="dxa"/>
            <w:gridSpan w:val="3"/>
            <w:tcBorders>
              <w:top w:val="single" w:sz="12" w:space="0" w:color="auto"/>
              <w:left w:val="single" w:sz="4" w:space="0" w:color="auto"/>
              <w:bottom w:val="nil"/>
              <w:right w:val="single" w:sz="4" w:space="0" w:color="auto"/>
            </w:tcBorders>
            <w:shd w:val="clear" w:color="auto" w:fill="auto"/>
            <w:noWrap/>
            <w:vAlign w:val="bottom"/>
            <w:hideMark/>
          </w:tcPr>
          <w:p w:rsidR="00BC2F13" w:rsidRPr="000674F3" w:rsidRDefault="00BC2F13" w:rsidP="00C51C0C">
            <w:pPr>
              <w:rPr>
                <w:rFonts w:cs="Arial"/>
                <w:b/>
                <w:bCs/>
                <w:color w:val="000000"/>
                <w:sz w:val="14"/>
                <w:szCs w:val="24"/>
              </w:rPr>
            </w:pPr>
            <w:r w:rsidRPr="000674F3">
              <w:rPr>
                <w:rFonts w:cs="Arial"/>
                <w:b/>
                <w:bCs/>
                <w:color w:val="000000"/>
                <w:sz w:val="14"/>
                <w:szCs w:val="24"/>
              </w:rPr>
              <w:t>Caisse en bois scié</w:t>
            </w:r>
          </w:p>
        </w:tc>
        <w:tc>
          <w:tcPr>
            <w:tcW w:w="484" w:type="dxa"/>
            <w:tcBorders>
              <w:top w:val="single" w:sz="12" w:space="0" w:color="auto"/>
              <w:left w:val="single" w:sz="4" w:space="0" w:color="auto"/>
              <w:bottom w:val="nil"/>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1770" w:type="dxa"/>
            <w:gridSpan w:val="2"/>
            <w:tcBorders>
              <w:top w:val="single" w:sz="12" w:space="0" w:color="auto"/>
              <w:left w:val="nil"/>
              <w:bottom w:val="nil"/>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283" w:type="dxa"/>
            <w:tcBorders>
              <w:top w:val="single" w:sz="12" w:space="0" w:color="auto"/>
              <w:left w:val="nil"/>
              <w:bottom w:val="nil"/>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1985" w:type="dxa"/>
            <w:tcBorders>
              <w:top w:val="single" w:sz="12" w:space="0" w:color="auto"/>
              <w:left w:val="nil"/>
              <w:bottom w:val="nil"/>
              <w:right w:val="single" w:sz="12" w:space="0" w:color="auto"/>
            </w:tcBorders>
            <w:shd w:val="clear" w:color="auto" w:fill="auto"/>
            <w:noWrap/>
            <w:vAlign w:val="bottom"/>
            <w:hideMark/>
          </w:tcPr>
          <w:p w:rsidR="00BC2F13" w:rsidRPr="000674F3" w:rsidRDefault="00BC2F13" w:rsidP="00C51C0C">
            <w:pPr>
              <w:rPr>
                <w:rFonts w:cs="Arial"/>
                <w:color w:val="000000"/>
                <w:sz w:val="14"/>
                <w:szCs w:val="24"/>
              </w:rPr>
            </w:pPr>
          </w:p>
        </w:tc>
      </w:tr>
      <w:tr w:rsidR="00BC2F13"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BC2F13" w:rsidRPr="000674F3" w:rsidRDefault="00BC2F13" w:rsidP="00C51C0C">
            <w:pPr>
              <w:rPr>
                <w:rFonts w:cs="Arial"/>
                <w:b/>
                <w:bCs/>
                <w:color w:val="000000"/>
                <w:sz w:val="14"/>
                <w:szCs w:val="24"/>
              </w:rPr>
            </w:pPr>
          </w:p>
        </w:tc>
        <w:tc>
          <w:tcPr>
            <w:tcW w:w="2919" w:type="dxa"/>
            <w:tcBorders>
              <w:top w:val="nil"/>
              <w:left w:val="single" w:sz="12" w:space="0" w:color="auto"/>
              <w:bottom w:val="nil"/>
              <w:right w:val="single" w:sz="4" w:space="0" w:color="auto"/>
            </w:tcBorders>
            <w:shd w:val="clear" w:color="auto" w:fill="auto"/>
            <w:noWrap/>
            <w:vAlign w:val="bottom"/>
            <w:hideMark/>
          </w:tcPr>
          <w:p w:rsidR="00BC2F13" w:rsidRPr="00B21573" w:rsidRDefault="00BC2F13" w:rsidP="00C51C0C">
            <w:pPr>
              <w:rPr>
                <w:rFonts w:cs="Arial"/>
                <w:bCs/>
                <w:color w:val="000000"/>
                <w:sz w:val="14"/>
                <w:szCs w:val="24"/>
              </w:rPr>
            </w:pPr>
            <w:r w:rsidRPr="00B21573">
              <w:rPr>
                <w:rFonts w:cs="Arial"/>
                <w:bCs/>
                <w:color w:val="000000"/>
                <w:sz w:val="14"/>
                <w:szCs w:val="24"/>
              </w:rPr>
              <w:t>Electromécanique</w:t>
            </w:r>
          </w:p>
        </w:tc>
        <w:tc>
          <w:tcPr>
            <w:tcW w:w="3318" w:type="dxa"/>
            <w:gridSpan w:val="3"/>
            <w:tcBorders>
              <w:top w:val="nil"/>
              <w:left w:val="single" w:sz="4" w:space="0" w:color="auto"/>
              <w:bottom w:val="nil"/>
              <w:right w:val="single" w:sz="4" w:space="0" w:color="auto"/>
            </w:tcBorders>
            <w:shd w:val="clear" w:color="auto" w:fill="auto"/>
            <w:noWrap/>
            <w:vAlign w:val="bottom"/>
            <w:hideMark/>
          </w:tcPr>
          <w:p w:rsidR="00BC2F13" w:rsidRPr="000674F3" w:rsidRDefault="00BC2F13" w:rsidP="00C51C0C">
            <w:pPr>
              <w:rPr>
                <w:rFonts w:cs="Arial"/>
                <w:b/>
                <w:bCs/>
                <w:color w:val="000000"/>
                <w:sz w:val="14"/>
                <w:szCs w:val="24"/>
              </w:rPr>
            </w:pPr>
            <w:r w:rsidRPr="000674F3">
              <w:rPr>
                <w:rFonts w:cs="Arial"/>
                <w:b/>
                <w:bCs/>
                <w:color w:val="000000"/>
                <w:sz w:val="14"/>
                <w:szCs w:val="24"/>
              </w:rPr>
              <w:t>Caisse en contreplaqué</w:t>
            </w:r>
          </w:p>
        </w:tc>
        <w:tc>
          <w:tcPr>
            <w:tcW w:w="484" w:type="dxa"/>
            <w:tcBorders>
              <w:top w:val="nil"/>
              <w:left w:val="single" w:sz="4" w:space="0" w:color="auto"/>
              <w:bottom w:val="nil"/>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1770" w:type="dxa"/>
            <w:gridSpan w:val="2"/>
            <w:tcBorders>
              <w:top w:val="nil"/>
              <w:left w:val="nil"/>
              <w:bottom w:val="nil"/>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283" w:type="dxa"/>
            <w:tcBorders>
              <w:top w:val="nil"/>
              <w:left w:val="nil"/>
              <w:bottom w:val="nil"/>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1985" w:type="dxa"/>
            <w:tcBorders>
              <w:top w:val="nil"/>
              <w:left w:val="nil"/>
              <w:bottom w:val="nil"/>
              <w:right w:val="single" w:sz="12" w:space="0" w:color="auto"/>
            </w:tcBorders>
            <w:shd w:val="clear" w:color="auto" w:fill="auto"/>
            <w:noWrap/>
            <w:vAlign w:val="bottom"/>
            <w:hideMark/>
          </w:tcPr>
          <w:p w:rsidR="00BC2F13" w:rsidRPr="000674F3" w:rsidRDefault="00BC2F13" w:rsidP="00C51C0C">
            <w:pPr>
              <w:rPr>
                <w:rFonts w:cs="Arial"/>
                <w:color w:val="000000"/>
                <w:sz w:val="14"/>
                <w:szCs w:val="24"/>
              </w:rPr>
            </w:pPr>
          </w:p>
        </w:tc>
      </w:tr>
      <w:tr w:rsidR="00BC2F13" w:rsidRPr="000674F3" w:rsidTr="00D966EA">
        <w:trPr>
          <w:trHeight w:val="5"/>
        </w:trPr>
        <w:tc>
          <w:tcPr>
            <w:tcW w:w="212" w:type="dxa"/>
            <w:tcBorders>
              <w:top w:val="nil"/>
              <w:left w:val="nil"/>
              <w:bottom w:val="nil"/>
              <w:right w:val="single" w:sz="12" w:space="0" w:color="auto"/>
            </w:tcBorders>
            <w:shd w:val="clear" w:color="auto" w:fill="auto"/>
            <w:noWrap/>
            <w:vAlign w:val="center"/>
            <w:hideMark/>
          </w:tcPr>
          <w:p w:rsidR="00BC2F13" w:rsidRPr="000674F3" w:rsidRDefault="00BC2F13" w:rsidP="00C51C0C">
            <w:pPr>
              <w:rPr>
                <w:rFonts w:cs="Arial"/>
                <w:b/>
                <w:bCs/>
                <w:color w:val="000000"/>
                <w:sz w:val="14"/>
                <w:szCs w:val="24"/>
              </w:rPr>
            </w:pPr>
          </w:p>
        </w:tc>
        <w:tc>
          <w:tcPr>
            <w:tcW w:w="2919" w:type="dxa"/>
            <w:tcBorders>
              <w:top w:val="nil"/>
              <w:left w:val="single" w:sz="12" w:space="0" w:color="auto"/>
              <w:bottom w:val="single" w:sz="4" w:space="0" w:color="auto"/>
              <w:right w:val="single" w:sz="4" w:space="0" w:color="auto"/>
            </w:tcBorders>
            <w:shd w:val="clear" w:color="auto" w:fill="auto"/>
            <w:noWrap/>
            <w:hideMark/>
          </w:tcPr>
          <w:p w:rsidR="00BC2F13" w:rsidRPr="00B21573" w:rsidRDefault="00BC2F13" w:rsidP="00C51C0C">
            <w:pPr>
              <w:rPr>
                <w:rFonts w:cs="Arial"/>
                <w:bCs/>
                <w:color w:val="000000"/>
                <w:sz w:val="14"/>
                <w:szCs w:val="24"/>
              </w:rPr>
            </w:pPr>
            <w:r w:rsidRPr="00B21573">
              <w:rPr>
                <w:rFonts w:cs="Arial"/>
                <w:bCs/>
                <w:color w:val="000000"/>
                <w:sz w:val="14"/>
                <w:szCs w:val="24"/>
              </w:rPr>
              <w:t>Pièces de maintenance</w:t>
            </w:r>
          </w:p>
        </w:tc>
        <w:tc>
          <w:tcPr>
            <w:tcW w:w="3318" w:type="dxa"/>
            <w:gridSpan w:val="3"/>
            <w:tcBorders>
              <w:top w:val="nil"/>
              <w:left w:val="single" w:sz="4" w:space="0" w:color="auto"/>
              <w:bottom w:val="single" w:sz="4" w:space="0" w:color="auto"/>
              <w:right w:val="single" w:sz="4" w:space="0" w:color="auto"/>
            </w:tcBorders>
            <w:shd w:val="clear" w:color="auto" w:fill="auto"/>
            <w:noWrap/>
            <w:hideMark/>
          </w:tcPr>
          <w:p w:rsidR="00BC2F13" w:rsidRPr="000674F3" w:rsidRDefault="00BC2F13" w:rsidP="00C51C0C">
            <w:pPr>
              <w:rPr>
                <w:rFonts w:cs="Arial"/>
                <w:b/>
                <w:bCs/>
                <w:color w:val="000000"/>
                <w:sz w:val="14"/>
                <w:szCs w:val="24"/>
              </w:rPr>
            </w:pPr>
            <w:r w:rsidRPr="000674F3">
              <w:rPr>
                <w:rFonts w:cs="Arial"/>
                <w:b/>
                <w:bCs/>
                <w:color w:val="000000"/>
                <w:sz w:val="14"/>
                <w:szCs w:val="24"/>
              </w:rPr>
              <w:t>Caisse en OSB</w:t>
            </w:r>
          </w:p>
        </w:tc>
        <w:tc>
          <w:tcPr>
            <w:tcW w:w="484" w:type="dxa"/>
            <w:tcBorders>
              <w:top w:val="nil"/>
              <w:left w:val="single" w:sz="4" w:space="0" w:color="auto"/>
              <w:bottom w:val="single" w:sz="4" w:space="0" w:color="auto"/>
              <w:right w:val="nil"/>
            </w:tcBorders>
            <w:shd w:val="clear" w:color="auto" w:fill="auto"/>
            <w:noWrap/>
            <w:hideMark/>
          </w:tcPr>
          <w:p w:rsidR="00BC2F13" w:rsidRPr="000674F3" w:rsidRDefault="00BC2F13" w:rsidP="00C51C0C">
            <w:pPr>
              <w:rPr>
                <w:rFonts w:cs="Arial"/>
                <w:color w:val="000000"/>
                <w:sz w:val="14"/>
                <w:szCs w:val="24"/>
              </w:rPr>
            </w:pPr>
          </w:p>
        </w:tc>
        <w:tc>
          <w:tcPr>
            <w:tcW w:w="1770" w:type="dxa"/>
            <w:gridSpan w:val="2"/>
            <w:tcBorders>
              <w:top w:val="nil"/>
              <w:left w:val="nil"/>
              <w:bottom w:val="single" w:sz="4" w:space="0" w:color="auto"/>
              <w:right w:val="nil"/>
            </w:tcBorders>
            <w:shd w:val="clear" w:color="auto" w:fill="auto"/>
            <w:noWrap/>
            <w:hideMark/>
          </w:tcPr>
          <w:p w:rsidR="00BC2F13" w:rsidRPr="000674F3" w:rsidRDefault="00BC2F13" w:rsidP="00C51C0C">
            <w:pPr>
              <w:rPr>
                <w:rFonts w:cs="Arial"/>
                <w:color w:val="000000"/>
                <w:sz w:val="14"/>
                <w:szCs w:val="24"/>
              </w:rPr>
            </w:pPr>
          </w:p>
        </w:tc>
        <w:tc>
          <w:tcPr>
            <w:tcW w:w="283" w:type="dxa"/>
            <w:tcBorders>
              <w:top w:val="nil"/>
              <w:left w:val="nil"/>
              <w:bottom w:val="single" w:sz="4" w:space="0" w:color="auto"/>
              <w:right w:val="nil"/>
            </w:tcBorders>
            <w:shd w:val="clear" w:color="auto" w:fill="auto"/>
            <w:noWrap/>
            <w:hideMark/>
          </w:tcPr>
          <w:p w:rsidR="00BC2F13" w:rsidRPr="000674F3" w:rsidRDefault="00BC2F13" w:rsidP="00C51C0C">
            <w:pPr>
              <w:rPr>
                <w:rFonts w:cs="Arial"/>
                <w:color w:val="000000"/>
                <w:sz w:val="14"/>
                <w:szCs w:val="24"/>
              </w:rPr>
            </w:pPr>
          </w:p>
        </w:tc>
        <w:tc>
          <w:tcPr>
            <w:tcW w:w="1985" w:type="dxa"/>
            <w:tcBorders>
              <w:top w:val="nil"/>
              <w:left w:val="nil"/>
              <w:bottom w:val="single" w:sz="4" w:space="0" w:color="auto"/>
              <w:right w:val="single" w:sz="12" w:space="0" w:color="auto"/>
            </w:tcBorders>
            <w:shd w:val="clear" w:color="auto" w:fill="auto"/>
            <w:noWrap/>
            <w:hideMark/>
          </w:tcPr>
          <w:p w:rsidR="00BC2F13" w:rsidRPr="000674F3" w:rsidRDefault="00BC2F13" w:rsidP="00C51C0C">
            <w:pPr>
              <w:rPr>
                <w:rFonts w:cs="Arial"/>
                <w:color w:val="000000"/>
                <w:sz w:val="14"/>
                <w:szCs w:val="24"/>
              </w:rPr>
            </w:pPr>
          </w:p>
        </w:tc>
      </w:tr>
      <w:tr w:rsidR="00BC2F13"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BC2F13" w:rsidRPr="000674F3" w:rsidRDefault="00BC2F13" w:rsidP="00C51C0C">
            <w:pPr>
              <w:rPr>
                <w:rFonts w:cs="Arial"/>
                <w:b/>
                <w:bCs/>
                <w:color w:val="000000"/>
                <w:sz w:val="14"/>
                <w:szCs w:val="24"/>
              </w:rPr>
            </w:pPr>
          </w:p>
        </w:tc>
        <w:tc>
          <w:tcPr>
            <w:tcW w:w="2919" w:type="dxa"/>
            <w:tcBorders>
              <w:top w:val="single" w:sz="4" w:space="0" w:color="auto"/>
              <w:left w:val="single" w:sz="12" w:space="0" w:color="auto"/>
              <w:bottom w:val="single" w:sz="4" w:space="0" w:color="auto"/>
              <w:right w:val="single" w:sz="8" w:space="0" w:color="auto"/>
            </w:tcBorders>
            <w:shd w:val="clear" w:color="auto" w:fill="auto"/>
            <w:noWrap/>
            <w:vAlign w:val="bottom"/>
            <w:hideMark/>
          </w:tcPr>
          <w:p w:rsidR="00BC2F13" w:rsidRPr="00B21573" w:rsidRDefault="00BC2F13" w:rsidP="00C51C0C">
            <w:pPr>
              <w:rPr>
                <w:rFonts w:cs="Arial"/>
                <w:color w:val="000000"/>
                <w:sz w:val="14"/>
                <w:szCs w:val="24"/>
              </w:rPr>
            </w:pPr>
            <w:r w:rsidRPr="00B21573">
              <w:rPr>
                <w:rFonts w:cs="Arial"/>
                <w:color w:val="000000"/>
                <w:sz w:val="14"/>
                <w:szCs w:val="24"/>
              </w:rPr>
              <w:t>Non sensible à la corrosion</w:t>
            </w:r>
          </w:p>
        </w:tc>
        <w:tc>
          <w:tcPr>
            <w:tcW w:w="767" w:type="dxa"/>
            <w:tcBorders>
              <w:top w:val="single" w:sz="4" w:space="0" w:color="auto"/>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4</w:t>
            </w:r>
          </w:p>
        </w:tc>
        <w:tc>
          <w:tcPr>
            <w:tcW w:w="2551" w:type="dxa"/>
            <w:gridSpan w:val="2"/>
            <w:tcBorders>
              <w:top w:val="single" w:sz="4" w:space="0" w:color="auto"/>
              <w:left w:val="nil"/>
              <w:bottom w:val="single" w:sz="4" w:space="0" w:color="auto"/>
              <w:right w:val="single" w:sz="8" w:space="0" w:color="auto"/>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Sans protection</w:t>
            </w:r>
          </w:p>
        </w:tc>
        <w:tc>
          <w:tcPr>
            <w:tcW w:w="484" w:type="dxa"/>
            <w:tcBorders>
              <w:top w:val="single" w:sz="4" w:space="0" w:color="auto"/>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O</w:t>
            </w:r>
          </w:p>
        </w:tc>
        <w:tc>
          <w:tcPr>
            <w:tcW w:w="1770" w:type="dxa"/>
            <w:gridSpan w:val="2"/>
            <w:tcBorders>
              <w:top w:val="single" w:sz="4" w:space="0" w:color="auto"/>
              <w:left w:val="nil"/>
              <w:bottom w:val="single" w:sz="4" w:space="0" w:color="auto"/>
              <w:right w:val="single" w:sz="8" w:space="0" w:color="auto"/>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Sans protection</w:t>
            </w:r>
          </w:p>
        </w:tc>
        <w:tc>
          <w:tcPr>
            <w:tcW w:w="283" w:type="dxa"/>
            <w:tcBorders>
              <w:top w:val="single" w:sz="4" w:space="0" w:color="auto"/>
              <w:left w:val="nil"/>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1</w:t>
            </w:r>
          </w:p>
        </w:tc>
        <w:tc>
          <w:tcPr>
            <w:tcW w:w="1985" w:type="dxa"/>
            <w:tcBorders>
              <w:top w:val="single" w:sz="4" w:space="0" w:color="auto"/>
              <w:left w:val="nil"/>
              <w:right w:val="single" w:sz="12" w:space="0" w:color="auto"/>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Aucune exigence</w:t>
            </w:r>
          </w:p>
        </w:tc>
      </w:tr>
      <w:tr w:rsidR="00BC2F13"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BC2F13" w:rsidRPr="000674F3" w:rsidRDefault="00BC2F13" w:rsidP="00C51C0C">
            <w:pPr>
              <w:rPr>
                <w:rFonts w:cs="Arial"/>
                <w:b/>
                <w:bCs/>
                <w:color w:val="000000"/>
                <w:sz w:val="14"/>
                <w:szCs w:val="24"/>
              </w:rPr>
            </w:pPr>
          </w:p>
        </w:tc>
        <w:tc>
          <w:tcPr>
            <w:tcW w:w="2919" w:type="dxa"/>
            <w:tcBorders>
              <w:top w:val="nil"/>
              <w:left w:val="single" w:sz="12" w:space="0" w:color="auto"/>
              <w:bottom w:val="single" w:sz="4" w:space="0" w:color="auto"/>
              <w:right w:val="single" w:sz="8" w:space="0" w:color="auto"/>
            </w:tcBorders>
            <w:shd w:val="clear" w:color="auto" w:fill="auto"/>
            <w:noWrap/>
            <w:vAlign w:val="bottom"/>
            <w:hideMark/>
          </w:tcPr>
          <w:p w:rsidR="00BC2F13" w:rsidRPr="00B21573" w:rsidRDefault="00BC2F13" w:rsidP="00C51C0C">
            <w:pPr>
              <w:rPr>
                <w:rFonts w:cs="Arial"/>
                <w:color w:val="000000"/>
                <w:sz w:val="14"/>
                <w:szCs w:val="24"/>
              </w:rPr>
            </w:pPr>
            <w:r w:rsidRPr="00B21573">
              <w:rPr>
                <w:rFonts w:cs="Arial"/>
                <w:color w:val="000000"/>
                <w:sz w:val="14"/>
                <w:szCs w:val="24"/>
              </w:rPr>
              <w:t>Sensible à la corrosion</w:t>
            </w:r>
          </w:p>
        </w:tc>
        <w:tc>
          <w:tcPr>
            <w:tcW w:w="767" w:type="dxa"/>
            <w:tcBorders>
              <w:top w:val="nil"/>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4a / 4a18</w:t>
            </w:r>
          </w:p>
        </w:tc>
        <w:tc>
          <w:tcPr>
            <w:tcW w:w="2551" w:type="dxa"/>
            <w:gridSpan w:val="2"/>
            <w:tcBorders>
              <w:top w:val="nil"/>
              <w:left w:val="nil"/>
              <w:bottom w:val="single" w:sz="4" w:space="0" w:color="auto"/>
              <w:right w:val="single" w:sz="8" w:space="0" w:color="auto"/>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Protection de contact</w:t>
            </w:r>
          </w:p>
        </w:tc>
        <w:tc>
          <w:tcPr>
            <w:tcW w:w="2254" w:type="dxa"/>
            <w:gridSpan w:val="3"/>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BC2F13" w:rsidRPr="000674F3" w:rsidRDefault="00471BBC" w:rsidP="00C51C0C">
            <w:pPr>
              <w:rPr>
                <w:rFonts w:cs="Arial"/>
                <w:color w:val="000000"/>
                <w:sz w:val="14"/>
                <w:szCs w:val="24"/>
              </w:rPr>
            </w:pPr>
            <w:r>
              <w:rPr>
                <w:rFonts w:cs="Arial"/>
                <w:color w:val="000000"/>
                <w:sz w:val="14"/>
                <w:szCs w:val="24"/>
              </w:rPr>
              <w:t>A         Imperméabilité</w:t>
            </w:r>
          </w:p>
        </w:tc>
        <w:tc>
          <w:tcPr>
            <w:tcW w:w="283" w:type="dxa"/>
            <w:tcBorders>
              <w:top w:val="nil"/>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1985" w:type="dxa"/>
            <w:tcBorders>
              <w:top w:val="nil"/>
              <w:left w:val="nil"/>
              <w:bottom w:val="single" w:sz="4" w:space="0" w:color="auto"/>
              <w:right w:val="single" w:sz="12" w:space="0" w:color="auto"/>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particulière</w:t>
            </w:r>
          </w:p>
        </w:tc>
      </w:tr>
      <w:tr w:rsidR="00BC2F13"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BC2F13" w:rsidRPr="000674F3" w:rsidRDefault="00BC2F13" w:rsidP="00C51C0C">
            <w:pPr>
              <w:rPr>
                <w:rFonts w:cs="Arial"/>
                <w:b/>
                <w:bCs/>
                <w:color w:val="000000"/>
                <w:sz w:val="14"/>
                <w:szCs w:val="24"/>
              </w:rPr>
            </w:pPr>
          </w:p>
        </w:tc>
        <w:tc>
          <w:tcPr>
            <w:tcW w:w="2919" w:type="dxa"/>
            <w:tcBorders>
              <w:top w:val="nil"/>
              <w:left w:val="single" w:sz="12" w:space="0" w:color="auto"/>
              <w:bottom w:val="single" w:sz="4" w:space="0" w:color="auto"/>
              <w:right w:val="single" w:sz="8" w:space="0" w:color="auto"/>
            </w:tcBorders>
            <w:shd w:val="clear" w:color="auto" w:fill="auto"/>
            <w:noWrap/>
            <w:vAlign w:val="bottom"/>
            <w:hideMark/>
          </w:tcPr>
          <w:p w:rsidR="00BC2F13" w:rsidRPr="00B21573" w:rsidRDefault="00BC2F13" w:rsidP="00C51C0C">
            <w:pPr>
              <w:rPr>
                <w:rFonts w:cs="Arial"/>
                <w:color w:val="000000"/>
                <w:sz w:val="14"/>
                <w:szCs w:val="24"/>
              </w:rPr>
            </w:pPr>
            <w:r w:rsidRPr="00B21573">
              <w:rPr>
                <w:rFonts w:cs="Arial"/>
                <w:color w:val="000000"/>
                <w:sz w:val="14"/>
                <w:szCs w:val="24"/>
              </w:rPr>
              <w:t>Sensible à l'eau de ruissellement</w:t>
            </w:r>
          </w:p>
        </w:tc>
        <w:tc>
          <w:tcPr>
            <w:tcW w:w="767" w:type="dxa"/>
            <w:tcBorders>
              <w:top w:val="nil"/>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4b</w:t>
            </w:r>
          </w:p>
        </w:tc>
        <w:tc>
          <w:tcPr>
            <w:tcW w:w="2551" w:type="dxa"/>
            <w:gridSpan w:val="2"/>
            <w:tcBorders>
              <w:top w:val="nil"/>
              <w:left w:val="nil"/>
              <w:bottom w:val="single" w:sz="4" w:space="0" w:color="auto"/>
              <w:right w:val="single" w:sz="8" w:space="0" w:color="auto"/>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Housse imperméable</w:t>
            </w:r>
          </w:p>
        </w:tc>
        <w:tc>
          <w:tcPr>
            <w:tcW w:w="484" w:type="dxa"/>
            <w:tcBorders>
              <w:top w:val="nil"/>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B</w:t>
            </w:r>
          </w:p>
        </w:tc>
        <w:tc>
          <w:tcPr>
            <w:tcW w:w="1770" w:type="dxa"/>
            <w:gridSpan w:val="2"/>
            <w:tcBorders>
              <w:top w:val="nil"/>
              <w:left w:val="nil"/>
              <w:bottom w:val="single" w:sz="4" w:space="0" w:color="auto"/>
              <w:right w:val="single" w:sz="8" w:space="0" w:color="auto"/>
            </w:tcBorders>
            <w:shd w:val="clear" w:color="auto" w:fill="auto"/>
            <w:noWrap/>
            <w:vAlign w:val="bottom"/>
            <w:hideMark/>
          </w:tcPr>
          <w:p w:rsidR="00BC2F13" w:rsidRPr="000674F3" w:rsidRDefault="00D44ABC" w:rsidP="00C51C0C">
            <w:pPr>
              <w:rPr>
                <w:rFonts w:cs="Arial"/>
                <w:color w:val="000000"/>
                <w:sz w:val="14"/>
                <w:szCs w:val="24"/>
              </w:rPr>
            </w:pPr>
            <w:r>
              <w:rPr>
                <w:rFonts w:cs="Arial"/>
                <w:color w:val="000000"/>
                <w:sz w:val="14"/>
                <w:szCs w:val="24"/>
              </w:rPr>
              <w:t>Etanchéité à l’eau</w:t>
            </w:r>
          </w:p>
        </w:tc>
        <w:tc>
          <w:tcPr>
            <w:tcW w:w="283" w:type="dxa"/>
            <w:tcBorders>
              <w:top w:val="nil"/>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2</w:t>
            </w:r>
          </w:p>
        </w:tc>
        <w:tc>
          <w:tcPr>
            <w:tcW w:w="1985" w:type="dxa"/>
            <w:tcBorders>
              <w:top w:val="nil"/>
              <w:left w:val="nil"/>
              <w:bottom w:val="single" w:sz="4" w:space="0" w:color="auto"/>
              <w:right w:val="single" w:sz="12" w:space="0" w:color="auto"/>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Prot</w:t>
            </w:r>
            <w:r>
              <w:rPr>
                <w:rFonts w:cs="Arial"/>
                <w:color w:val="000000"/>
                <w:sz w:val="14"/>
                <w:szCs w:val="24"/>
              </w:rPr>
              <w:t>ection</w:t>
            </w:r>
            <w:r w:rsidRPr="000674F3">
              <w:rPr>
                <w:rFonts w:cs="Arial"/>
                <w:color w:val="000000"/>
                <w:sz w:val="14"/>
                <w:szCs w:val="24"/>
              </w:rPr>
              <w:t xml:space="preserve"> risques courants</w:t>
            </w:r>
          </w:p>
        </w:tc>
      </w:tr>
      <w:tr w:rsidR="00BC2F13"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BC2F13" w:rsidRPr="000674F3" w:rsidRDefault="00BC2F13" w:rsidP="00C51C0C">
            <w:pPr>
              <w:rPr>
                <w:rFonts w:cs="Arial"/>
                <w:b/>
                <w:bCs/>
                <w:color w:val="000000"/>
                <w:sz w:val="14"/>
                <w:szCs w:val="24"/>
              </w:rPr>
            </w:pPr>
          </w:p>
        </w:tc>
        <w:tc>
          <w:tcPr>
            <w:tcW w:w="2919" w:type="dxa"/>
            <w:vMerge w:val="restart"/>
            <w:tcBorders>
              <w:top w:val="nil"/>
              <w:left w:val="single" w:sz="12" w:space="0" w:color="auto"/>
              <w:right w:val="single" w:sz="8" w:space="0" w:color="auto"/>
            </w:tcBorders>
            <w:shd w:val="clear" w:color="auto" w:fill="auto"/>
            <w:noWrap/>
            <w:vAlign w:val="center"/>
            <w:hideMark/>
          </w:tcPr>
          <w:p w:rsidR="00BC2F13" w:rsidRPr="00B21573" w:rsidRDefault="00BC2F13" w:rsidP="00C51C0C">
            <w:pPr>
              <w:rPr>
                <w:rFonts w:cs="Arial"/>
                <w:color w:val="000000"/>
                <w:sz w:val="14"/>
                <w:szCs w:val="24"/>
              </w:rPr>
            </w:pPr>
            <w:r w:rsidRPr="00B21573">
              <w:rPr>
                <w:rFonts w:cs="Arial"/>
                <w:color w:val="000000"/>
                <w:sz w:val="14"/>
                <w:szCs w:val="24"/>
              </w:rPr>
              <w:t>Sensible à la vapeur d'eau</w:t>
            </w:r>
          </w:p>
        </w:tc>
        <w:tc>
          <w:tcPr>
            <w:tcW w:w="767" w:type="dxa"/>
            <w:tcBorders>
              <w:top w:val="nil"/>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4c</w:t>
            </w:r>
          </w:p>
        </w:tc>
        <w:tc>
          <w:tcPr>
            <w:tcW w:w="2551" w:type="dxa"/>
            <w:gridSpan w:val="2"/>
            <w:tcBorders>
              <w:top w:val="nil"/>
              <w:left w:val="nil"/>
              <w:bottom w:val="single" w:sz="4" w:space="0" w:color="auto"/>
              <w:right w:val="single" w:sz="8" w:space="0" w:color="auto"/>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Housse déshydratée</w:t>
            </w:r>
          </w:p>
        </w:tc>
        <w:tc>
          <w:tcPr>
            <w:tcW w:w="484" w:type="dxa"/>
            <w:tcBorders>
              <w:top w:val="nil"/>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C</w:t>
            </w:r>
          </w:p>
        </w:tc>
        <w:tc>
          <w:tcPr>
            <w:tcW w:w="1770" w:type="dxa"/>
            <w:gridSpan w:val="2"/>
            <w:tcBorders>
              <w:top w:val="nil"/>
              <w:left w:val="nil"/>
              <w:bottom w:val="single" w:sz="4" w:space="0" w:color="auto"/>
              <w:right w:val="single" w:sz="8" w:space="0" w:color="auto"/>
            </w:tcBorders>
            <w:shd w:val="clear" w:color="auto" w:fill="auto"/>
            <w:noWrap/>
            <w:vAlign w:val="bottom"/>
            <w:hideMark/>
          </w:tcPr>
          <w:p w:rsidR="00BC2F13" w:rsidRPr="000674F3" w:rsidRDefault="00D44ABC" w:rsidP="00C51C0C">
            <w:pPr>
              <w:rPr>
                <w:rFonts w:cs="Arial"/>
                <w:color w:val="000000"/>
                <w:sz w:val="14"/>
                <w:szCs w:val="24"/>
              </w:rPr>
            </w:pPr>
            <w:r>
              <w:rPr>
                <w:rFonts w:cs="Arial"/>
                <w:color w:val="000000"/>
                <w:sz w:val="14"/>
                <w:szCs w:val="24"/>
              </w:rPr>
              <w:t>Etanchéité à l’eau et à la vapeur d’eau</w:t>
            </w:r>
          </w:p>
        </w:tc>
        <w:tc>
          <w:tcPr>
            <w:tcW w:w="283" w:type="dxa"/>
            <w:tcBorders>
              <w:top w:val="nil"/>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2</w:t>
            </w:r>
          </w:p>
        </w:tc>
        <w:tc>
          <w:tcPr>
            <w:tcW w:w="1985" w:type="dxa"/>
            <w:tcBorders>
              <w:top w:val="nil"/>
              <w:left w:val="nil"/>
              <w:bottom w:val="single" w:sz="4" w:space="0" w:color="auto"/>
              <w:right w:val="single" w:sz="12" w:space="0" w:color="auto"/>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Prot</w:t>
            </w:r>
            <w:r>
              <w:rPr>
                <w:rFonts w:cs="Arial"/>
                <w:color w:val="000000"/>
                <w:sz w:val="14"/>
                <w:szCs w:val="24"/>
              </w:rPr>
              <w:t>ection</w:t>
            </w:r>
            <w:r w:rsidRPr="000674F3">
              <w:rPr>
                <w:rFonts w:cs="Arial"/>
                <w:color w:val="000000"/>
                <w:sz w:val="14"/>
                <w:szCs w:val="24"/>
              </w:rPr>
              <w:t xml:space="preserve"> risques courants</w:t>
            </w:r>
          </w:p>
        </w:tc>
      </w:tr>
      <w:tr w:rsidR="00BC2F13" w:rsidRPr="000674F3" w:rsidTr="00D966EA">
        <w:trPr>
          <w:trHeight w:val="135"/>
        </w:trPr>
        <w:tc>
          <w:tcPr>
            <w:tcW w:w="212" w:type="dxa"/>
            <w:tcBorders>
              <w:top w:val="nil"/>
              <w:left w:val="nil"/>
              <w:bottom w:val="nil"/>
              <w:right w:val="single" w:sz="12" w:space="0" w:color="auto"/>
            </w:tcBorders>
            <w:shd w:val="clear" w:color="auto" w:fill="auto"/>
            <w:noWrap/>
            <w:hideMark/>
          </w:tcPr>
          <w:p w:rsidR="00BC2F13" w:rsidRPr="000674F3" w:rsidRDefault="00BC2F13" w:rsidP="00C51C0C">
            <w:pPr>
              <w:rPr>
                <w:rFonts w:cs="Arial"/>
                <w:b/>
                <w:bCs/>
                <w:color w:val="000000"/>
                <w:sz w:val="14"/>
                <w:szCs w:val="24"/>
              </w:rPr>
            </w:pPr>
          </w:p>
        </w:tc>
        <w:tc>
          <w:tcPr>
            <w:tcW w:w="2919" w:type="dxa"/>
            <w:vMerge/>
            <w:tcBorders>
              <w:left w:val="single" w:sz="12" w:space="0" w:color="auto"/>
              <w:bottom w:val="single" w:sz="8" w:space="0" w:color="auto"/>
              <w:right w:val="single" w:sz="8" w:space="0" w:color="auto"/>
            </w:tcBorders>
            <w:shd w:val="clear" w:color="auto" w:fill="auto"/>
            <w:noWrap/>
            <w:hideMark/>
          </w:tcPr>
          <w:p w:rsidR="00BC2F13" w:rsidRPr="00B21573" w:rsidRDefault="00BC2F13" w:rsidP="00C51C0C">
            <w:pPr>
              <w:rPr>
                <w:rFonts w:cs="Arial"/>
                <w:color w:val="000000"/>
                <w:sz w:val="14"/>
                <w:szCs w:val="24"/>
              </w:rPr>
            </w:pPr>
          </w:p>
        </w:tc>
        <w:tc>
          <w:tcPr>
            <w:tcW w:w="767" w:type="dxa"/>
            <w:tcBorders>
              <w:top w:val="nil"/>
              <w:left w:val="nil"/>
              <w:bottom w:val="single" w:sz="8" w:space="0" w:color="auto"/>
              <w:right w:val="nil"/>
            </w:tcBorders>
            <w:shd w:val="clear" w:color="auto" w:fill="auto"/>
            <w:noWrap/>
            <w:hideMark/>
          </w:tcPr>
          <w:p w:rsidR="00BC2F13" w:rsidRPr="000674F3" w:rsidRDefault="00BC2F13" w:rsidP="00C51C0C">
            <w:pPr>
              <w:rPr>
                <w:rFonts w:cs="Arial"/>
                <w:color w:val="000000"/>
                <w:sz w:val="14"/>
                <w:szCs w:val="24"/>
              </w:rPr>
            </w:pPr>
            <w:r>
              <w:rPr>
                <w:rFonts w:cs="Arial"/>
                <w:color w:val="000000"/>
                <w:sz w:val="14"/>
                <w:szCs w:val="24"/>
              </w:rPr>
              <w:t>4ci</w:t>
            </w:r>
          </w:p>
        </w:tc>
        <w:tc>
          <w:tcPr>
            <w:tcW w:w="2551" w:type="dxa"/>
            <w:gridSpan w:val="2"/>
            <w:tcBorders>
              <w:top w:val="nil"/>
              <w:left w:val="nil"/>
              <w:bottom w:val="single" w:sz="8" w:space="0" w:color="auto"/>
              <w:right w:val="single" w:sz="8" w:space="0" w:color="auto"/>
            </w:tcBorders>
            <w:shd w:val="clear" w:color="auto" w:fill="auto"/>
            <w:noWrap/>
            <w:hideMark/>
          </w:tcPr>
          <w:p w:rsidR="00BC2F13" w:rsidRPr="000674F3" w:rsidRDefault="00BC2F13" w:rsidP="00C51C0C">
            <w:pPr>
              <w:rPr>
                <w:rFonts w:cs="Arial"/>
                <w:color w:val="000000"/>
                <w:sz w:val="14"/>
                <w:szCs w:val="24"/>
              </w:rPr>
            </w:pPr>
            <w:r>
              <w:rPr>
                <w:rFonts w:cs="Arial"/>
                <w:color w:val="000000"/>
                <w:sz w:val="14"/>
                <w:szCs w:val="24"/>
              </w:rPr>
              <w:t xml:space="preserve">Housse déshydratée + </w:t>
            </w:r>
            <w:proofErr w:type="spellStart"/>
            <w:r>
              <w:rPr>
                <w:rFonts w:cs="Arial"/>
                <w:color w:val="000000"/>
                <w:sz w:val="14"/>
                <w:szCs w:val="24"/>
              </w:rPr>
              <w:t>inertage</w:t>
            </w:r>
            <w:proofErr w:type="spellEnd"/>
          </w:p>
        </w:tc>
        <w:tc>
          <w:tcPr>
            <w:tcW w:w="484" w:type="dxa"/>
            <w:tcBorders>
              <w:top w:val="nil"/>
              <w:left w:val="nil"/>
              <w:bottom w:val="single" w:sz="8" w:space="0" w:color="auto"/>
              <w:right w:val="nil"/>
            </w:tcBorders>
            <w:shd w:val="clear" w:color="auto" w:fill="auto"/>
            <w:noWrap/>
            <w:hideMark/>
          </w:tcPr>
          <w:p w:rsidR="00BC2F13" w:rsidRPr="000674F3" w:rsidRDefault="00BC2F13" w:rsidP="00C51C0C">
            <w:pPr>
              <w:rPr>
                <w:rFonts w:cs="Arial"/>
                <w:color w:val="000000"/>
                <w:sz w:val="14"/>
                <w:szCs w:val="24"/>
              </w:rPr>
            </w:pPr>
            <w:r>
              <w:rPr>
                <w:rFonts w:cs="Arial"/>
                <w:color w:val="000000"/>
                <w:sz w:val="14"/>
                <w:szCs w:val="24"/>
              </w:rPr>
              <w:t>C</w:t>
            </w:r>
          </w:p>
        </w:tc>
        <w:tc>
          <w:tcPr>
            <w:tcW w:w="1770" w:type="dxa"/>
            <w:gridSpan w:val="2"/>
            <w:tcBorders>
              <w:top w:val="nil"/>
              <w:left w:val="nil"/>
              <w:bottom w:val="single" w:sz="8" w:space="0" w:color="auto"/>
              <w:right w:val="single" w:sz="8" w:space="0" w:color="auto"/>
            </w:tcBorders>
            <w:shd w:val="clear" w:color="auto" w:fill="auto"/>
            <w:noWrap/>
            <w:hideMark/>
          </w:tcPr>
          <w:p w:rsidR="00BC2F13" w:rsidRPr="000674F3" w:rsidRDefault="00D44ABC" w:rsidP="00C51C0C">
            <w:pPr>
              <w:rPr>
                <w:rFonts w:cs="Arial"/>
                <w:color w:val="000000"/>
                <w:sz w:val="14"/>
                <w:szCs w:val="24"/>
              </w:rPr>
            </w:pPr>
            <w:r>
              <w:rPr>
                <w:rFonts w:cs="Arial"/>
                <w:color w:val="000000"/>
                <w:sz w:val="14"/>
                <w:szCs w:val="24"/>
              </w:rPr>
              <w:t>Etanchéité à l’eau et à la vapeur d’eau</w:t>
            </w:r>
          </w:p>
        </w:tc>
        <w:tc>
          <w:tcPr>
            <w:tcW w:w="283" w:type="dxa"/>
            <w:tcBorders>
              <w:top w:val="nil"/>
              <w:left w:val="nil"/>
              <w:bottom w:val="single" w:sz="8" w:space="0" w:color="auto"/>
              <w:right w:val="nil"/>
            </w:tcBorders>
            <w:shd w:val="clear" w:color="auto" w:fill="auto"/>
            <w:noWrap/>
            <w:hideMark/>
          </w:tcPr>
          <w:p w:rsidR="00BC2F13" w:rsidRPr="000674F3" w:rsidRDefault="00BC2F13" w:rsidP="00C51C0C">
            <w:pPr>
              <w:rPr>
                <w:rFonts w:cs="Arial"/>
                <w:color w:val="000000"/>
                <w:sz w:val="14"/>
                <w:szCs w:val="24"/>
              </w:rPr>
            </w:pPr>
            <w:r>
              <w:rPr>
                <w:rFonts w:cs="Arial"/>
                <w:color w:val="000000"/>
                <w:sz w:val="14"/>
                <w:szCs w:val="24"/>
              </w:rPr>
              <w:t>2</w:t>
            </w:r>
          </w:p>
        </w:tc>
        <w:tc>
          <w:tcPr>
            <w:tcW w:w="1985" w:type="dxa"/>
            <w:tcBorders>
              <w:top w:val="nil"/>
              <w:left w:val="nil"/>
              <w:bottom w:val="single" w:sz="8" w:space="0" w:color="auto"/>
              <w:right w:val="single" w:sz="12" w:space="0" w:color="auto"/>
            </w:tcBorders>
            <w:shd w:val="clear" w:color="auto" w:fill="auto"/>
            <w:noWrap/>
            <w:hideMark/>
          </w:tcPr>
          <w:p w:rsidR="00BC2F13" w:rsidRPr="000674F3" w:rsidRDefault="00BC2F13" w:rsidP="00C51C0C">
            <w:pPr>
              <w:rPr>
                <w:rFonts w:cs="Arial"/>
                <w:color w:val="000000"/>
                <w:sz w:val="14"/>
                <w:szCs w:val="24"/>
              </w:rPr>
            </w:pPr>
            <w:r w:rsidRPr="000674F3">
              <w:rPr>
                <w:rFonts w:cs="Arial"/>
                <w:color w:val="000000"/>
                <w:sz w:val="14"/>
                <w:szCs w:val="24"/>
              </w:rPr>
              <w:t>Prot</w:t>
            </w:r>
            <w:r>
              <w:rPr>
                <w:rFonts w:cs="Arial"/>
                <w:color w:val="000000"/>
                <w:sz w:val="14"/>
                <w:szCs w:val="24"/>
              </w:rPr>
              <w:t>ection</w:t>
            </w:r>
            <w:r w:rsidRPr="000674F3">
              <w:rPr>
                <w:rFonts w:cs="Arial"/>
                <w:color w:val="000000"/>
                <w:sz w:val="14"/>
                <w:szCs w:val="24"/>
              </w:rPr>
              <w:t xml:space="preserve"> risques courants</w:t>
            </w:r>
          </w:p>
        </w:tc>
      </w:tr>
      <w:tr w:rsidR="00BC2F13"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BC2F13" w:rsidRPr="000674F3" w:rsidRDefault="00BC2F13" w:rsidP="00C51C0C">
            <w:pPr>
              <w:rPr>
                <w:rFonts w:cs="Arial"/>
                <w:b/>
                <w:bCs/>
                <w:color w:val="000000"/>
                <w:sz w:val="14"/>
                <w:szCs w:val="24"/>
              </w:rPr>
            </w:pPr>
          </w:p>
        </w:tc>
        <w:tc>
          <w:tcPr>
            <w:tcW w:w="2919" w:type="dxa"/>
            <w:tcBorders>
              <w:top w:val="nil"/>
              <w:left w:val="single" w:sz="12" w:space="0" w:color="auto"/>
              <w:bottom w:val="single" w:sz="12" w:space="0" w:color="auto"/>
              <w:right w:val="single" w:sz="8" w:space="0" w:color="auto"/>
            </w:tcBorders>
            <w:shd w:val="clear" w:color="auto" w:fill="auto"/>
            <w:noWrap/>
            <w:vAlign w:val="bottom"/>
            <w:hideMark/>
          </w:tcPr>
          <w:p w:rsidR="00BC2F13" w:rsidRPr="00B21573" w:rsidRDefault="00BC2F13" w:rsidP="00C51C0C">
            <w:pPr>
              <w:rPr>
                <w:rFonts w:cs="Arial"/>
                <w:color w:val="000000"/>
                <w:sz w:val="14"/>
                <w:szCs w:val="24"/>
              </w:rPr>
            </w:pPr>
            <w:r w:rsidRPr="00B21573">
              <w:rPr>
                <w:rFonts w:cs="Arial"/>
                <w:color w:val="000000"/>
                <w:sz w:val="14"/>
                <w:szCs w:val="24"/>
              </w:rPr>
              <w:t>Fragile aux chocs ou vibrations</w:t>
            </w:r>
          </w:p>
        </w:tc>
        <w:tc>
          <w:tcPr>
            <w:tcW w:w="767" w:type="dxa"/>
            <w:tcBorders>
              <w:top w:val="nil"/>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4d</w:t>
            </w:r>
          </w:p>
        </w:tc>
        <w:tc>
          <w:tcPr>
            <w:tcW w:w="2551" w:type="dxa"/>
            <w:gridSpan w:val="2"/>
            <w:tcBorders>
              <w:top w:val="nil"/>
              <w:left w:val="nil"/>
              <w:bottom w:val="single" w:sz="12" w:space="0" w:color="auto"/>
              <w:right w:val="single" w:sz="8" w:space="0" w:color="auto"/>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Antichoc / antivibratoire</w:t>
            </w:r>
          </w:p>
        </w:tc>
        <w:tc>
          <w:tcPr>
            <w:tcW w:w="484" w:type="dxa"/>
            <w:tcBorders>
              <w:top w:val="nil"/>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1770" w:type="dxa"/>
            <w:gridSpan w:val="2"/>
            <w:tcBorders>
              <w:top w:val="nil"/>
              <w:left w:val="nil"/>
              <w:bottom w:val="single" w:sz="12" w:space="0" w:color="auto"/>
              <w:right w:val="single" w:sz="8" w:space="0" w:color="auto"/>
            </w:tcBorders>
            <w:shd w:val="clear" w:color="auto" w:fill="auto"/>
            <w:noWrap/>
            <w:vAlign w:val="bottom"/>
            <w:hideMark/>
          </w:tcPr>
          <w:p w:rsidR="00BC2F13" w:rsidRPr="000674F3" w:rsidRDefault="00BC2F13" w:rsidP="00C51C0C">
            <w:pPr>
              <w:rPr>
                <w:rFonts w:cs="Arial"/>
                <w:color w:val="000000"/>
                <w:sz w:val="14"/>
                <w:szCs w:val="24"/>
              </w:rPr>
            </w:pPr>
          </w:p>
        </w:tc>
        <w:tc>
          <w:tcPr>
            <w:tcW w:w="283" w:type="dxa"/>
            <w:tcBorders>
              <w:top w:val="nil"/>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3</w:t>
            </w:r>
          </w:p>
        </w:tc>
        <w:tc>
          <w:tcPr>
            <w:tcW w:w="1985" w:type="dxa"/>
            <w:tcBorders>
              <w:top w:val="nil"/>
              <w:left w:val="nil"/>
              <w:bottom w:val="single" w:sz="12" w:space="0" w:color="auto"/>
              <w:right w:val="single" w:sz="12" w:space="0" w:color="auto"/>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Protection spécifique</w:t>
            </w:r>
          </w:p>
        </w:tc>
      </w:tr>
      <w:tr w:rsidR="00BC2F13" w:rsidRPr="000674F3" w:rsidTr="00D966EA">
        <w:trPr>
          <w:trHeight w:val="113"/>
        </w:trPr>
        <w:tc>
          <w:tcPr>
            <w:tcW w:w="212" w:type="dxa"/>
            <w:tcBorders>
              <w:top w:val="nil"/>
              <w:left w:val="nil"/>
              <w:bottom w:val="nil"/>
              <w:right w:val="nil"/>
            </w:tcBorders>
            <w:shd w:val="clear" w:color="auto" w:fill="auto"/>
            <w:noWrap/>
            <w:vAlign w:val="center"/>
            <w:hideMark/>
          </w:tcPr>
          <w:p w:rsidR="00BC2F13" w:rsidRPr="000674F3" w:rsidRDefault="00BC2F13" w:rsidP="00C51C0C">
            <w:pPr>
              <w:rPr>
                <w:rFonts w:cs="Arial"/>
                <w:b/>
                <w:bCs/>
                <w:color w:val="000000"/>
                <w:sz w:val="14"/>
                <w:szCs w:val="24"/>
              </w:rPr>
            </w:pPr>
          </w:p>
        </w:tc>
        <w:tc>
          <w:tcPr>
            <w:tcW w:w="2919" w:type="dxa"/>
            <w:tcBorders>
              <w:top w:val="single" w:sz="12" w:space="0" w:color="auto"/>
              <w:left w:val="nil"/>
              <w:bottom w:val="single" w:sz="12" w:space="0" w:color="auto"/>
              <w:right w:val="nil"/>
            </w:tcBorders>
            <w:shd w:val="clear" w:color="auto" w:fill="auto"/>
            <w:noWrap/>
            <w:vAlign w:val="bottom"/>
            <w:hideMark/>
          </w:tcPr>
          <w:p w:rsidR="00BC2F13" w:rsidRPr="00B21573" w:rsidRDefault="00BC2F13" w:rsidP="00C51C0C">
            <w:pPr>
              <w:rPr>
                <w:rFonts w:cs="Arial"/>
                <w:color w:val="000000"/>
                <w:sz w:val="14"/>
                <w:szCs w:val="24"/>
              </w:rPr>
            </w:pPr>
          </w:p>
        </w:tc>
        <w:tc>
          <w:tcPr>
            <w:tcW w:w="767" w:type="dxa"/>
            <w:tcBorders>
              <w:top w:val="single" w:sz="12" w:space="0" w:color="auto"/>
              <w:left w:val="nil"/>
              <w:bottom w:val="single" w:sz="12" w:space="0" w:color="auto"/>
              <w:right w:val="nil"/>
            </w:tcBorders>
            <w:shd w:val="clear" w:color="auto" w:fill="auto"/>
            <w:noWrap/>
            <w:vAlign w:val="bottom"/>
            <w:hideMark/>
          </w:tcPr>
          <w:p w:rsidR="00BC2F13" w:rsidRPr="000674F3" w:rsidRDefault="00BC2F13" w:rsidP="00C51C0C">
            <w:pPr>
              <w:rPr>
                <w:rFonts w:cs="Arial"/>
                <w:b/>
                <w:bCs/>
                <w:color w:val="000000"/>
                <w:sz w:val="14"/>
                <w:szCs w:val="24"/>
              </w:rPr>
            </w:pPr>
          </w:p>
        </w:tc>
        <w:tc>
          <w:tcPr>
            <w:tcW w:w="2551" w:type="dxa"/>
            <w:gridSpan w:val="2"/>
            <w:tcBorders>
              <w:top w:val="single" w:sz="12" w:space="0" w:color="auto"/>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484" w:type="dxa"/>
            <w:tcBorders>
              <w:top w:val="single" w:sz="12" w:space="0" w:color="auto"/>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1770" w:type="dxa"/>
            <w:gridSpan w:val="2"/>
            <w:tcBorders>
              <w:top w:val="single" w:sz="12" w:space="0" w:color="auto"/>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283" w:type="dxa"/>
            <w:tcBorders>
              <w:top w:val="single" w:sz="12" w:space="0" w:color="auto"/>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1985" w:type="dxa"/>
            <w:tcBorders>
              <w:top w:val="single" w:sz="12" w:space="0" w:color="auto"/>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r>
      <w:tr w:rsidR="00BC2F13" w:rsidRPr="000674F3" w:rsidTr="00FB17E0">
        <w:trPr>
          <w:trHeight w:val="4"/>
        </w:trPr>
        <w:tc>
          <w:tcPr>
            <w:tcW w:w="212" w:type="dxa"/>
            <w:tcBorders>
              <w:top w:val="nil"/>
              <w:left w:val="nil"/>
              <w:bottom w:val="nil"/>
              <w:right w:val="single" w:sz="12" w:space="0" w:color="auto"/>
            </w:tcBorders>
            <w:shd w:val="clear" w:color="auto" w:fill="auto"/>
            <w:noWrap/>
            <w:vAlign w:val="center"/>
            <w:hideMark/>
          </w:tcPr>
          <w:p w:rsidR="00BC2F13" w:rsidRPr="000674F3" w:rsidRDefault="00BC2F13" w:rsidP="00C51C0C">
            <w:pPr>
              <w:rPr>
                <w:rFonts w:cs="Arial"/>
                <w:b/>
                <w:bCs/>
                <w:color w:val="000000"/>
                <w:sz w:val="14"/>
                <w:szCs w:val="24"/>
              </w:rPr>
            </w:pPr>
            <w:r w:rsidRPr="000674F3">
              <w:rPr>
                <w:rFonts w:cs="Arial"/>
                <w:b/>
                <w:bCs/>
                <w:color w:val="000000"/>
                <w:sz w:val="14"/>
                <w:szCs w:val="24"/>
              </w:rPr>
              <w:t>5</w:t>
            </w:r>
          </w:p>
        </w:tc>
        <w:tc>
          <w:tcPr>
            <w:tcW w:w="2919" w:type="dxa"/>
            <w:tcBorders>
              <w:top w:val="single" w:sz="12" w:space="0" w:color="auto"/>
              <w:left w:val="single" w:sz="12" w:space="0" w:color="auto"/>
              <w:bottom w:val="nil"/>
              <w:right w:val="single" w:sz="8" w:space="0" w:color="auto"/>
            </w:tcBorders>
            <w:shd w:val="clear" w:color="auto" w:fill="auto"/>
            <w:noWrap/>
            <w:vAlign w:val="bottom"/>
            <w:hideMark/>
          </w:tcPr>
          <w:p w:rsidR="00BC2F13" w:rsidRPr="00B21573" w:rsidRDefault="00BC2F13" w:rsidP="00C51C0C">
            <w:pPr>
              <w:rPr>
                <w:rFonts w:cs="Arial"/>
                <w:bCs/>
                <w:color w:val="000000"/>
                <w:sz w:val="14"/>
                <w:szCs w:val="24"/>
              </w:rPr>
            </w:pPr>
            <w:r w:rsidRPr="00B21573">
              <w:rPr>
                <w:rFonts w:cs="Arial"/>
                <w:bCs/>
                <w:color w:val="000000"/>
                <w:sz w:val="14"/>
                <w:szCs w:val="24"/>
              </w:rPr>
              <w:t>Matériel électrique et mécanique</w:t>
            </w:r>
          </w:p>
        </w:tc>
        <w:tc>
          <w:tcPr>
            <w:tcW w:w="3318" w:type="dxa"/>
            <w:gridSpan w:val="3"/>
            <w:tcBorders>
              <w:top w:val="single" w:sz="12" w:space="0" w:color="auto"/>
              <w:left w:val="single" w:sz="8" w:space="0" w:color="auto"/>
              <w:bottom w:val="single" w:sz="4" w:space="0" w:color="auto"/>
              <w:right w:val="nil"/>
            </w:tcBorders>
            <w:shd w:val="clear" w:color="auto" w:fill="auto"/>
            <w:noWrap/>
            <w:vAlign w:val="bottom"/>
            <w:hideMark/>
          </w:tcPr>
          <w:p w:rsidR="00BC2F13" w:rsidRPr="000674F3" w:rsidRDefault="00BC2F13" w:rsidP="00C51C0C">
            <w:pPr>
              <w:rPr>
                <w:rFonts w:cs="Arial"/>
                <w:b/>
                <w:bCs/>
                <w:color w:val="000000"/>
                <w:sz w:val="14"/>
                <w:szCs w:val="24"/>
              </w:rPr>
            </w:pPr>
            <w:r w:rsidRPr="000674F3">
              <w:rPr>
                <w:rFonts w:cs="Arial"/>
                <w:b/>
                <w:bCs/>
                <w:color w:val="000000"/>
                <w:sz w:val="14"/>
                <w:szCs w:val="24"/>
              </w:rPr>
              <w:t>Emballage carton, caisses</w:t>
            </w:r>
          </w:p>
        </w:tc>
        <w:tc>
          <w:tcPr>
            <w:tcW w:w="484" w:type="dxa"/>
            <w:tcBorders>
              <w:top w:val="single" w:sz="12" w:space="0" w:color="auto"/>
              <w:left w:val="single" w:sz="8" w:space="0" w:color="auto"/>
              <w:bottom w:val="single" w:sz="4" w:space="0" w:color="auto"/>
              <w:right w:val="nil"/>
            </w:tcBorders>
            <w:shd w:val="clear" w:color="auto" w:fill="auto"/>
            <w:noWrap/>
            <w:vAlign w:val="bottom"/>
          </w:tcPr>
          <w:p w:rsidR="00BC2F13" w:rsidRPr="000674F3" w:rsidRDefault="00BC2F13" w:rsidP="00C51C0C">
            <w:pPr>
              <w:rPr>
                <w:rFonts w:cs="Arial"/>
                <w:color w:val="000000"/>
                <w:sz w:val="14"/>
                <w:szCs w:val="24"/>
              </w:rPr>
            </w:pPr>
          </w:p>
        </w:tc>
        <w:tc>
          <w:tcPr>
            <w:tcW w:w="1770" w:type="dxa"/>
            <w:gridSpan w:val="2"/>
            <w:tcBorders>
              <w:top w:val="single" w:sz="12" w:space="0" w:color="auto"/>
              <w:left w:val="nil"/>
              <w:bottom w:val="single" w:sz="4" w:space="0" w:color="auto"/>
              <w:right w:val="single" w:sz="8" w:space="0" w:color="auto"/>
            </w:tcBorders>
            <w:shd w:val="clear" w:color="auto" w:fill="auto"/>
            <w:noWrap/>
            <w:vAlign w:val="bottom"/>
          </w:tcPr>
          <w:p w:rsidR="00BC2F13" w:rsidRPr="000674F3" w:rsidRDefault="00BC2F13" w:rsidP="00D44ABC">
            <w:pPr>
              <w:rPr>
                <w:rFonts w:cs="Arial"/>
                <w:color w:val="000000"/>
                <w:sz w:val="14"/>
                <w:szCs w:val="24"/>
              </w:rPr>
            </w:pPr>
          </w:p>
        </w:tc>
        <w:tc>
          <w:tcPr>
            <w:tcW w:w="283" w:type="dxa"/>
            <w:tcBorders>
              <w:top w:val="single" w:sz="12" w:space="0" w:color="auto"/>
              <w:left w:val="nil"/>
              <w:bottom w:val="single" w:sz="4" w:space="0" w:color="auto"/>
              <w:right w:val="nil"/>
            </w:tcBorders>
            <w:shd w:val="clear" w:color="auto" w:fill="auto"/>
            <w:noWrap/>
            <w:vAlign w:val="bottom"/>
          </w:tcPr>
          <w:p w:rsidR="00BC2F13" w:rsidRPr="000674F3" w:rsidRDefault="00BC2F13" w:rsidP="00C51C0C">
            <w:pPr>
              <w:rPr>
                <w:rFonts w:cs="Arial"/>
                <w:color w:val="000000"/>
                <w:sz w:val="14"/>
                <w:szCs w:val="24"/>
              </w:rPr>
            </w:pPr>
          </w:p>
        </w:tc>
        <w:tc>
          <w:tcPr>
            <w:tcW w:w="1985" w:type="dxa"/>
            <w:tcBorders>
              <w:top w:val="single" w:sz="12" w:space="0" w:color="auto"/>
              <w:left w:val="nil"/>
              <w:bottom w:val="single" w:sz="4" w:space="0" w:color="auto"/>
              <w:right w:val="single" w:sz="12" w:space="0" w:color="auto"/>
            </w:tcBorders>
            <w:shd w:val="clear" w:color="auto" w:fill="auto"/>
            <w:noWrap/>
            <w:vAlign w:val="bottom"/>
          </w:tcPr>
          <w:p w:rsidR="00BC2F13" w:rsidRPr="000674F3" w:rsidRDefault="00BC2F13" w:rsidP="00C51C0C">
            <w:pPr>
              <w:rPr>
                <w:rFonts w:cs="Arial"/>
                <w:color w:val="000000"/>
                <w:sz w:val="14"/>
                <w:szCs w:val="24"/>
              </w:rPr>
            </w:pPr>
          </w:p>
        </w:tc>
      </w:tr>
      <w:tr w:rsidR="00BC2F13"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BC2F13" w:rsidRPr="000674F3" w:rsidRDefault="00BC2F13" w:rsidP="00C51C0C">
            <w:pPr>
              <w:rPr>
                <w:rFonts w:cs="Arial"/>
                <w:b/>
                <w:bCs/>
                <w:color w:val="000000"/>
                <w:sz w:val="14"/>
                <w:szCs w:val="24"/>
              </w:rPr>
            </w:pPr>
          </w:p>
        </w:tc>
        <w:tc>
          <w:tcPr>
            <w:tcW w:w="2919" w:type="dxa"/>
            <w:tcBorders>
              <w:top w:val="nil"/>
              <w:left w:val="single" w:sz="12" w:space="0" w:color="auto"/>
              <w:bottom w:val="nil"/>
              <w:right w:val="single" w:sz="8" w:space="0" w:color="auto"/>
            </w:tcBorders>
            <w:shd w:val="clear" w:color="auto" w:fill="auto"/>
            <w:noWrap/>
            <w:vAlign w:val="bottom"/>
            <w:hideMark/>
          </w:tcPr>
          <w:p w:rsidR="00BC2F13" w:rsidRPr="00B21573" w:rsidRDefault="00BC2F13" w:rsidP="00C51C0C">
            <w:pPr>
              <w:rPr>
                <w:rFonts w:cs="Arial"/>
                <w:bCs/>
                <w:color w:val="000000"/>
                <w:sz w:val="14"/>
                <w:szCs w:val="24"/>
              </w:rPr>
            </w:pPr>
            <w:r w:rsidRPr="00B21573">
              <w:rPr>
                <w:rFonts w:cs="Arial"/>
                <w:bCs/>
                <w:color w:val="000000"/>
                <w:sz w:val="14"/>
                <w:szCs w:val="24"/>
              </w:rPr>
              <w:t>Pièce détachée, maintenance</w:t>
            </w:r>
          </w:p>
        </w:tc>
        <w:tc>
          <w:tcPr>
            <w:tcW w:w="767" w:type="dxa"/>
            <w:tcBorders>
              <w:top w:val="nil"/>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5</w:t>
            </w:r>
          </w:p>
        </w:tc>
        <w:tc>
          <w:tcPr>
            <w:tcW w:w="2551" w:type="dxa"/>
            <w:gridSpan w:val="2"/>
            <w:tcBorders>
              <w:top w:val="nil"/>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Sans protection</w:t>
            </w:r>
          </w:p>
        </w:tc>
        <w:tc>
          <w:tcPr>
            <w:tcW w:w="484" w:type="dxa"/>
            <w:tcBorders>
              <w:top w:val="nil"/>
              <w:left w:val="single" w:sz="8" w:space="0" w:color="auto"/>
              <w:bottom w:val="single" w:sz="4" w:space="0" w:color="auto"/>
              <w:right w:val="nil"/>
            </w:tcBorders>
            <w:shd w:val="clear" w:color="auto" w:fill="auto"/>
            <w:noWrap/>
            <w:vAlign w:val="bottom"/>
            <w:hideMark/>
          </w:tcPr>
          <w:p w:rsidR="00BC2F13" w:rsidRPr="000674F3" w:rsidRDefault="00D44ABC" w:rsidP="00C51C0C">
            <w:pPr>
              <w:rPr>
                <w:rFonts w:cs="Arial"/>
                <w:color w:val="000000"/>
                <w:sz w:val="14"/>
                <w:szCs w:val="24"/>
              </w:rPr>
            </w:pPr>
            <w:r>
              <w:rPr>
                <w:rFonts w:cs="Arial"/>
                <w:color w:val="000000"/>
                <w:sz w:val="14"/>
                <w:szCs w:val="24"/>
              </w:rPr>
              <w:t xml:space="preserve">O </w:t>
            </w:r>
          </w:p>
        </w:tc>
        <w:tc>
          <w:tcPr>
            <w:tcW w:w="1770" w:type="dxa"/>
            <w:gridSpan w:val="2"/>
            <w:tcBorders>
              <w:top w:val="nil"/>
              <w:left w:val="nil"/>
              <w:bottom w:val="single" w:sz="4" w:space="0" w:color="auto"/>
              <w:right w:val="single" w:sz="8" w:space="0" w:color="auto"/>
            </w:tcBorders>
            <w:shd w:val="clear" w:color="auto" w:fill="auto"/>
            <w:noWrap/>
            <w:vAlign w:val="bottom"/>
            <w:hideMark/>
          </w:tcPr>
          <w:p w:rsidR="00BC2F13" w:rsidRPr="000674F3" w:rsidRDefault="00D44ABC" w:rsidP="00C51C0C">
            <w:pPr>
              <w:rPr>
                <w:rFonts w:cs="Arial"/>
                <w:color w:val="000000"/>
                <w:sz w:val="14"/>
                <w:szCs w:val="24"/>
              </w:rPr>
            </w:pPr>
            <w:r>
              <w:rPr>
                <w:rFonts w:cs="Arial"/>
                <w:color w:val="000000"/>
                <w:sz w:val="14"/>
                <w:szCs w:val="24"/>
              </w:rPr>
              <w:t>Sans protection</w:t>
            </w:r>
          </w:p>
        </w:tc>
        <w:tc>
          <w:tcPr>
            <w:tcW w:w="283" w:type="dxa"/>
            <w:tcBorders>
              <w:top w:val="nil"/>
              <w:left w:val="nil"/>
              <w:bottom w:val="nil"/>
              <w:right w:val="nil"/>
            </w:tcBorders>
            <w:shd w:val="clear" w:color="auto" w:fill="auto"/>
            <w:noWrap/>
            <w:vAlign w:val="bottom"/>
            <w:hideMark/>
          </w:tcPr>
          <w:p w:rsidR="00BC2F13" w:rsidRPr="000674F3" w:rsidRDefault="00FB17E0" w:rsidP="00C51C0C">
            <w:pPr>
              <w:rPr>
                <w:rFonts w:cs="Arial"/>
                <w:color w:val="000000"/>
                <w:sz w:val="14"/>
                <w:szCs w:val="24"/>
              </w:rPr>
            </w:pPr>
            <w:r>
              <w:rPr>
                <w:rFonts w:cs="Arial"/>
                <w:color w:val="000000"/>
                <w:sz w:val="14"/>
                <w:szCs w:val="24"/>
              </w:rPr>
              <w:t>2</w:t>
            </w:r>
          </w:p>
        </w:tc>
        <w:tc>
          <w:tcPr>
            <w:tcW w:w="1985" w:type="dxa"/>
            <w:tcBorders>
              <w:top w:val="nil"/>
              <w:left w:val="nil"/>
              <w:bottom w:val="nil"/>
              <w:right w:val="single" w:sz="12" w:space="0" w:color="auto"/>
            </w:tcBorders>
            <w:shd w:val="clear" w:color="auto" w:fill="auto"/>
            <w:noWrap/>
            <w:vAlign w:val="bottom"/>
            <w:hideMark/>
          </w:tcPr>
          <w:p w:rsidR="00BC2F13" w:rsidRPr="000674F3" w:rsidRDefault="00FB17E0" w:rsidP="00C51C0C">
            <w:pPr>
              <w:rPr>
                <w:rFonts w:cs="Arial"/>
                <w:color w:val="000000"/>
                <w:sz w:val="14"/>
                <w:szCs w:val="24"/>
              </w:rPr>
            </w:pPr>
            <w:r>
              <w:rPr>
                <w:rFonts w:cs="Arial"/>
                <w:color w:val="000000"/>
                <w:sz w:val="14"/>
                <w:szCs w:val="24"/>
              </w:rPr>
              <w:t>Protection risques courants</w:t>
            </w:r>
          </w:p>
        </w:tc>
      </w:tr>
      <w:tr w:rsidR="00BC2F13"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BC2F13" w:rsidRPr="000674F3" w:rsidRDefault="00BC2F13" w:rsidP="00C51C0C">
            <w:pPr>
              <w:rPr>
                <w:rFonts w:cs="Arial"/>
                <w:b/>
                <w:bCs/>
                <w:color w:val="000000"/>
                <w:sz w:val="14"/>
                <w:szCs w:val="24"/>
              </w:rPr>
            </w:pPr>
          </w:p>
        </w:tc>
        <w:tc>
          <w:tcPr>
            <w:tcW w:w="2919" w:type="dxa"/>
            <w:tcBorders>
              <w:top w:val="nil"/>
              <w:left w:val="single" w:sz="12" w:space="0" w:color="auto"/>
              <w:bottom w:val="nil"/>
              <w:right w:val="single" w:sz="8" w:space="0" w:color="auto"/>
            </w:tcBorders>
            <w:shd w:val="clear" w:color="auto" w:fill="auto"/>
            <w:noWrap/>
            <w:vAlign w:val="bottom"/>
            <w:hideMark/>
          </w:tcPr>
          <w:p w:rsidR="00BC2F13" w:rsidRPr="00B21573" w:rsidRDefault="00BC2F13" w:rsidP="00C51C0C">
            <w:pPr>
              <w:rPr>
                <w:rFonts w:cs="Arial"/>
                <w:color w:val="000000"/>
                <w:sz w:val="14"/>
                <w:szCs w:val="24"/>
              </w:rPr>
            </w:pPr>
          </w:p>
        </w:tc>
        <w:tc>
          <w:tcPr>
            <w:tcW w:w="767" w:type="dxa"/>
            <w:tcBorders>
              <w:top w:val="nil"/>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5a / 5a18</w:t>
            </w:r>
          </w:p>
        </w:tc>
        <w:tc>
          <w:tcPr>
            <w:tcW w:w="2551" w:type="dxa"/>
            <w:gridSpan w:val="2"/>
            <w:tcBorders>
              <w:top w:val="nil"/>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Protection de contact</w:t>
            </w:r>
          </w:p>
        </w:tc>
        <w:tc>
          <w:tcPr>
            <w:tcW w:w="484" w:type="dxa"/>
            <w:tcBorders>
              <w:top w:val="nil"/>
              <w:left w:val="single" w:sz="8" w:space="0" w:color="auto"/>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A</w:t>
            </w:r>
          </w:p>
        </w:tc>
        <w:tc>
          <w:tcPr>
            <w:tcW w:w="1770" w:type="dxa"/>
            <w:gridSpan w:val="2"/>
            <w:tcBorders>
              <w:top w:val="nil"/>
              <w:left w:val="nil"/>
              <w:bottom w:val="single" w:sz="4" w:space="0" w:color="auto"/>
              <w:right w:val="single" w:sz="8" w:space="0" w:color="auto"/>
            </w:tcBorders>
            <w:shd w:val="clear" w:color="auto" w:fill="auto"/>
            <w:noWrap/>
            <w:vAlign w:val="bottom"/>
            <w:hideMark/>
          </w:tcPr>
          <w:p w:rsidR="00BC2F13" w:rsidRPr="000674F3" w:rsidRDefault="00D44ABC" w:rsidP="00C51C0C">
            <w:pPr>
              <w:rPr>
                <w:rFonts w:cs="Arial"/>
                <w:color w:val="000000"/>
                <w:sz w:val="14"/>
                <w:szCs w:val="24"/>
              </w:rPr>
            </w:pPr>
            <w:r>
              <w:rPr>
                <w:rFonts w:cs="Arial"/>
                <w:color w:val="000000"/>
                <w:sz w:val="14"/>
                <w:szCs w:val="24"/>
              </w:rPr>
              <w:t>Imperméabilité</w:t>
            </w:r>
          </w:p>
        </w:tc>
        <w:tc>
          <w:tcPr>
            <w:tcW w:w="283" w:type="dxa"/>
            <w:tcBorders>
              <w:top w:val="nil"/>
              <w:left w:val="nil"/>
              <w:bottom w:val="nil"/>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1985" w:type="dxa"/>
            <w:tcBorders>
              <w:top w:val="nil"/>
              <w:left w:val="nil"/>
              <w:bottom w:val="nil"/>
              <w:right w:val="single" w:sz="12" w:space="0" w:color="auto"/>
            </w:tcBorders>
            <w:shd w:val="clear" w:color="auto" w:fill="auto"/>
            <w:noWrap/>
            <w:vAlign w:val="bottom"/>
            <w:hideMark/>
          </w:tcPr>
          <w:p w:rsidR="00BC2F13" w:rsidRPr="000674F3" w:rsidRDefault="00BC2F13" w:rsidP="00C51C0C">
            <w:pPr>
              <w:rPr>
                <w:rFonts w:cs="Arial"/>
                <w:color w:val="000000"/>
                <w:sz w:val="14"/>
                <w:szCs w:val="24"/>
              </w:rPr>
            </w:pPr>
          </w:p>
        </w:tc>
      </w:tr>
      <w:tr w:rsidR="00BC2F13"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BC2F13" w:rsidRPr="000674F3" w:rsidRDefault="00BC2F13" w:rsidP="00C51C0C">
            <w:pPr>
              <w:rPr>
                <w:rFonts w:cs="Arial"/>
                <w:b/>
                <w:bCs/>
                <w:color w:val="000000"/>
                <w:sz w:val="14"/>
                <w:szCs w:val="24"/>
              </w:rPr>
            </w:pPr>
          </w:p>
        </w:tc>
        <w:tc>
          <w:tcPr>
            <w:tcW w:w="2919" w:type="dxa"/>
            <w:tcBorders>
              <w:top w:val="nil"/>
              <w:left w:val="single" w:sz="12" w:space="0" w:color="auto"/>
              <w:bottom w:val="nil"/>
              <w:right w:val="single" w:sz="8" w:space="0" w:color="auto"/>
            </w:tcBorders>
            <w:shd w:val="clear" w:color="auto" w:fill="auto"/>
            <w:noWrap/>
            <w:vAlign w:val="bottom"/>
            <w:hideMark/>
          </w:tcPr>
          <w:p w:rsidR="00BC2F13" w:rsidRPr="00B21573" w:rsidRDefault="00BC2F13" w:rsidP="00C51C0C">
            <w:pPr>
              <w:rPr>
                <w:rFonts w:cs="Arial"/>
                <w:color w:val="000000"/>
                <w:sz w:val="14"/>
                <w:szCs w:val="24"/>
              </w:rPr>
            </w:pPr>
          </w:p>
        </w:tc>
        <w:tc>
          <w:tcPr>
            <w:tcW w:w="767" w:type="dxa"/>
            <w:tcBorders>
              <w:top w:val="nil"/>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5b</w:t>
            </w:r>
          </w:p>
        </w:tc>
        <w:tc>
          <w:tcPr>
            <w:tcW w:w="2551" w:type="dxa"/>
            <w:gridSpan w:val="2"/>
            <w:tcBorders>
              <w:top w:val="nil"/>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Housse imperméable</w:t>
            </w:r>
          </w:p>
        </w:tc>
        <w:tc>
          <w:tcPr>
            <w:tcW w:w="484" w:type="dxa"/>
            <w:tcBorders>
              <w:top w:val="nil"/>
              <w:left w:val="single" w:sz="8" w:space="0" w:color="auto"/>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B</w:t>
            </w:r>
          </w:p>
        </w:tc>
        <w:tc>
          <w:tcPr>
            <w:tcW w:w="1770" w:type="dxa"/>
            <w:gridSpan w:val="2"/>
            <w:tcBorders>
              <w:top w:val="nil"/>
              <w:left w:val="nil"/>
              <w:bottom w:val="single" w:sz="4" w:space="0" w:color="auto"/>
              <w:right w:val="single" w:sz="8" w:space="0" w:color="auto"/>
            </w:tcBorders>
            <w:shd w:val="clear" w:color="auto" w:fill="auto"/>
            <w:noWrap/>
            <w:vAlign w:val="bottom"/>
            <w:hideMark/>
          </w:tcPr>
          <w:p w:rsidR="00BC2F13" w:rsidRPr="000674F3" w:rsidRDefault="00D44ABC" w:rsidP="00C51C0C">
            <w:pPr>
              <w:rPr>
                <w:rFonts w:cs="Arial"/>
                <w:color w:val="000000"/>
                <w:sz w:val="14"/>
                <w:szCs w:val="24"/>
              </w:rPr>
            </w:pPr>
            <w:r>
              <w:rPr>
                <w:rFonts w:cs="Arial"/>
                <w:color w:val="000000"/>
                <w:sz w:val="14"/>
                <w:szCs w:val="24"/>
              </w:rPr>
              <w:t>Etanchéité à l’eau</w:t>
            </w:r>
          </w:p>
        </w:tc>
        <w:tc>
          <w:tcPr>
            <w:tcW w:w="283" w:type="dxa"/>
            <w:tcBorders>
              <w:top w:val="nil"/>
              <w:left w:val="nil"/>
              <w:bottom w:val="nil"/>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1985" w:type="dxa"/>
            <w:tcBorders>
              <w:top w:val="nil"/>
              <w:left w:val="nil"/>
              <w:bottom w:val="nil"/>
              <w:right w:val="single" w:sz="12" w:space="0" w:color="auto"/>
            </w:tcBorders>
            <w:shd w:val="clear" w:color="auto" w:fill="auto"/>
            <w:noWrap/>
            <w:vAlign w:val="bottom"/>
            <w:hideMark/>
          </w:tcPr>
          <w:p w:rsidR="00BC2F13" w:rsidRPr="000674F3" w:rsidRDefault="00BC2F13" w:rsidP="00C51C0C">
            <w:pPr>
              <w:rPr>
                <w:rFonts w:cs="Arial"/>
                <w:color w:val="000000"/>
                <w:sz w:val="14"/>
                <w:szCs w:val="24"/>
              </w:rPr>
            </w:pPr>
          </w:p>
        </w:tc>
      </w:tr>
      <w:tr w:rsidR="00BC2F13"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BC2F13" w:rsidRPr="000674F3" w:rsidRDefault="00BC2F13" w:rsidP="00C51C0C">
            <w:pPr>
              <w:rPr>
                <w:rFonts w:cs="Arial"/>
                <w:b/>
                <w:bCs/>
                <w:color w:val="000000"/>
                <w:sz w:val="14"/>
                <w:szCs w:val="24"/>
              </w:rPr>
            </w:pPr>
          </w:p>
        </w:tc>
        <w:tc>
          <w:tcPr>
            <w:tcW w:w="2919" w:type="dxa"/>
            <w:tcBorders>
              <w:top w:val="nil"/>
              <w:left w:val="single" w:sz="12" w:space="0" w:color="auto"/>
              <w:bottom w:val="nil"/>
              <w:right w:val="single" w:sz="8" w:space="0" w:color="auto"/>
            </w:tcBorders>
            <w:shd w:val="clear" w:color="auto" w:fill="auto"/>
            <w:noWrap/>
            <w:vAlign w:val="bottom"/>
            <w:hideMark/>
          </w:tcPr>
          <w:p w:rsidR="00BC2F13" w:rsidRPr="00B21573" w:rsidRDefault="00BC2F13" w:rsidP="00C51C0C">
            <w:pPr>
              <w:rPr>
                <w:rFonts w:cs="Arial"/>
                <w:color w:val="000000"/>
                <w:sz w:val="14"/>
                <w:szCs w:val="24"/>
              </w:rPr>
            </w:pPr>
          </w:p>
        </w:tc>
        <w:tc>
          <w:tcPr>
            <w:tcW w:w="767" w:type="dxa"/>
            <w:tcBorders>
              <w:top w:val="nil"/>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5c</w:t>
            </w:r>
          </w:p>
        </w:tc>
        <w:tc>
          <w:tcPr>
            <w:tcW w:w="2551" w:type="dxa"/>
            <w:gridSpan w:val="2"/>
            <w:tcBorders>
              <w:top w:val="nil"/>
              <w:left w:val="nil"/>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Housse déshydratée</w:t>
            </w:r>
          </w:p>
        </w:tc>
        <w:tc>
          <w:tcPr>
            <w:tcW w:w="484" w:type="dxa"/>
            <w:tcBorders>
              <w:top w:val="nil"/>
              <w:left w:val="single" w:sz="8" w:space="0" w:color="auto"/>
              <w:bottom w:val="single" w:sz="4"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C</w:t>
            </w:r>
          </w:p>
        </w:tc>
        <w:tc>
          <w:tcPr>
            <w:tcW w:w="1770" w:type="dxa"/>
            <w:gridSpan w:val="2"/>
            <w:tcBorders>
              <w:top w:val="nil"/>
              <w:left w:val="nil"/>
              <w:bottom w:val="single" w:sz="4" w:space="0" w:color="auto"/>
              <w:right w:val="single" w:sz="8" w:space="0" w:color="auto"/>
            </w:tcBorders>
            <w:shd w:val="clear" w:color="auto" w:fill="auto"/>
            <w:noWrap/>
            <w:vAlign w:val="bottom"/>
            <w:hideMark/>
          </w:tcPr>
          <w:p w:rsidR="00BC2F13" w:rsidRPr="000674F3" w:rsidRDefault="00D44ABC" w:rsidP="00C51C0C">
            <w:pPr>
              <w:rPr>
                <w:rFonts w:cs="Arial"/>
                <w:color w:val="000000"/>
                <w:sz w:val="14"/>
                <w:szCs w:val="24"/>
              </w:rPr>
            </w:pPr>
            <w:r>
              <w:rPr>
                <w:rFonts w:cs="Arial"/>
                <w:color w:val="000000"/>
                <w:sz w:val="14"/>
                <w:szCs w:val="24"/>
              </w:rPr>
              <w:t>Etanchéité à l’eau et à la vapeur d’eau</w:t>
            </w:r>
          </w:p>
        </w:tc>
        <w:tc>
          <w:tcPr>
            <w:tcW w:w="283" w:type="dxa"/>
            <w:tcBorders>
              <w:top w:val="nil"/>
              <w:left w:val="nil"/>
              <w:bottom w:val="nil"/>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1985" w:type="dxa"/>
            <w:tcBorders>
              <w:top w:val="nil"/>
              <w:left w:val="nil"/>
              <w:bottom w:val="nil"/>
              <w:right w:val="single" w:sz="12" w:space="0" w:color="auto"/>
            </w:tcBorders>
            <w:shd w:val="clear" w:color="auto" w:fill="auto"/>
            <w:noWrap/>
            <w:vAlign w:val="bottom"/>
            <w:hideMark/>
          </w:tcPr>
          <w:p w:rsidR="00BC2F13" w:rsidRPr="000674F3" w:rsidRDefault="00BC2F13" w:rsidP="00C51C0C">
            <w:pPr>
              <w:rPr>
                <w:rFonts w:cs="Arial"/>
                <w:color w:val="000000"/>
                <w:sz w:val="14"/>
                <w:szCs w:val="24"/>
              </w:rPr>
            </w:pPr>
          </w:p>
        </w:tc>
      </w:tr>
      <w:tr w:rsidR="00BC2F13"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BC2F13" w:rsidRPr="000674F3" w:rsidRDefault="00BC2F13" w:rsidP="00C51C0C">
            <w:pPr>
              <w:rPr>
                <w:rFonts w:cs="Arial"/>
                <w:b/>
                <w:bCs/>
                <w:color w:val="000000"/>
                <w:sz w:val="14"/>
                <w:szCs w:val="24"/>
              </w:rPr>
            </w:pPr>
          </w:p>
        </w:tc>
        <w:tc>
          <w:tcPr>
            <w:tcW w:w="2919" w:type="dxa"/>
            <w:tcBorders>
              <w:top w:val="nil"/>
              <w:left w:val="single" w:sz="12" w:space="0" w:color="auto"/>
              <w:bottom w:val="single" w:sz="12" w:space="0" w:color="auto"/>
              <w:right w:val="single" w:sz="8" w:space="0" w:color="auto"/>
            </w:tcBorders>
            <w:shd w:val="clear" w:color="auto" w:fill="auto"/>
            <w:noWrap/>
            <w:vAlign w:val="bottom"/>
            <w:hideMark/>
          </w:tcPr>
          <w:p w:rsidR="00BC2F13" w:rsidRPr="00B21573" w:rsidRDefault="00BC2F13" w:rsidP="00C51C0C">
            <w:pPr>
              <w:rPr>
                <w:rFonts w:cs="Arial"/>
                <w:color w:val="000000"/>
                <w:sz w:val="14"/>
                <w:szCs w:val="24"/>
              </w:rPr>
            </w:pPr>
          </w:p>
        </w:tc>
        <w:tc>
          <w:tcPr>
            <w:tcW w:w="767" w:type="dxa"/>
            <w:tcBorders>
              <w:top w:val="nil"/>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5d</w:t>
            </w:r>
          </w:p>
        </w:tc>
        <w:tc>
          <w:tcPr>
            <w:tcW w:w="2551" w:type="dxa"/>
            <w:gridSpan w:val="2"/>
            <w:tcBorders>
              <w:top w:val="nil"/>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Antichoc / antivibratoire</w:t>
            </w:r>
          </w:p>
        </w:tc>
        <w:tc>
          <w:tcPr>
            <w:tcW w:w="484" w:type="dxa"/>
            <w:tcBorders>
              <w:top w:val="nil"/>
              <w:left w:val="single" w:sz="8" w:space="0" w:color="auto"/>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1770" w:type="dxa"/>
            <w:gridSpan w:val="2"/>
            <w:tcBorders>
              <w:top w:val="nil"/>
              <w:left w:val="nil"/>
              <w:bottom w:val="single" w:sz="12" w:space="0" w:color="auto"/>
              <w:right w:val="single" w:sz="8" w:space="0" w:color="auto"/>
            </w:tcBorders>
            <w:shd w:val="clear" w:color="auto" w:fill="auto"/>
            <w:noWrap/>
            <w:vAlign w:val="bottom"/>
            <w:hideMark/>
          </w:tcPr>
          <w:p w:rsidR="00BC2F13" w:rsidRPr="000674F3" w:rsidRDefault="00BC2F13" w:rsidP="00C51C0C">
            <w:pPr>
              <w:rPr>
                <w:rFonts w:cs="Arial"/>
                <w:color w:val="000000"/>
                <w:sz w:val="14"/>
                <w:szCs w:val="24"/>
              </w:rPr>
            </w:pPr>
          </w:p>
        </w:tc>
        <w:tc>
          <w:tcPr>
            <w:tcW w:w="283" w:type="dxa"/>
            <w:tcBorders>
              <w:top w:val="single" w:sz="4" w:space="0" w:color="auto"/>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3</w:t>
            </w:r>
          </w:p>
        </w:tc>
        <w:tc>
          <w:tcPr>
            <w:tcW w:w="1985" w:type="dxa"/>
            <w:tcBorders>
              <w:top w:val="single" w:sz="4" w:space="0" w:color="auto"/>
              <w:left w:val="nil"/>
              <w:bottom w:val="single" w:sz="12" w:space="0" w:color="auto"/>
              <w:right w:val="single" w:sz="12" w:space="0" w:color="auto"/>
            </w:tcBorders>
            <w:shd w:val="clear" w:color="auto" w:fill="auto"/>
            <w:noWrap/>
            <w:vAlign w:val="bottom"/>
            <w:hideMark/>
          </w:tcPr>
          <w:p w:rsidR="00BC2F13" w:rsidRPr="000674F3" w:rsidRDefault="00BC2F13" w:rsidP="00C51C0C">
            <w:pPr>
              <w:rPr>
                <w:rFonts w:cs="Arial"/>
                <w:color w:val="000000"/>
                <w:sz w:val="14"/>
                <w:szCs w:val="24"/>
              </w:rPr>
            </w:pPr>
            <w:r w:rsidRPr="000674F3">
              <w:rPr>
                <w:rFonts w:cs="Arial"/>
                <w:color w:val="000000"/>
                <w:sz w:val="14"/>
                <w:szCs w:val="24"/>
              </w:rPr>
              <w:t>Protection spécifique</w:t>
            </w:r>
          </w:p>
        </w:tc>
      </w:tr>
      <w:tr w:rsidR="00BC2F13" w:rsidRPr="000674F3" w:rsidTr="00D966EA">
        <w:trPr>
          <w:trHeight w:val="113"/>
        </w:trPr>
        <w:tc>
          <w:tcPr>
            <w:tcW w:w="212" w:type="dxa"/>
            <w:tcBorders>
              <w:top w:val="nil"/>
              <w:left w:val="nil"/>
              <w:bottom w:val="nil"/>
              <w:right w:val="nil"/>
            </w:tcBorders>
            <w:shd w:val="clear" w:color="auto" w:fill="auto"/>
            <w:noWrap/>
            <w:vAlign w:val="center"/>
            <w:hideMark/>
          </w:tcPr>
          <w:p w:rsidR="00BC2F13" w:rsidRPr="000674F3" w:rsidRDefault="00BC2F13" w:rsidP="00C51C0C">
            <w:pPr>
              <w:rPr>
                <w:rFonts w:cs="Arial"/>
                <w:b/>
                <w:bCs/>
                <w:color w:val="000000"/>
                <w:sz w:val="14"/>
                <w:szCs w:val="24"/>
              </w:rPr>
            </w:pPr>
          </w:p>
        </w:tc>
        <w:tc>
          <w:tcPr>
            <w:tcW w:w="2919" w:type="dxa"/>
            <w:tcBorders>
              <w:top w:val="single" w:sz="12" w:space="0" w:color="auto"/>
              <w:left w:val="nil"/>
              <w:bottom w:val="single" w:sz="12" w:space="0" w:color="auto"/>
              <w:right w:val="nil"/>
            </w:tcBorders>
            <w:shd w:val="clear" w:color="auto" w:fill="auto"/>
            <w:noWrap/>
            <w:vAlign w:val="bottom"/>
            <w:hideMark/>
          </w:tcPr>
          <w:p w:rsidR="00BC2F13" w:rsidRPr="00B21573" w:rsidRDefault="00BC2F13" w:rsidP="00C51C0C">
            <w:pPr>
              <w:rPr>
                <w:rFonts w:cs="Arial"/>
                <w:color w:val="000000"/>
                <w:sz w:val="14"/>
                <w:szCs w:val="24"/>
              </w:rPr>
            </w:pPr>
          </w:p>
        </w:tc>
        <w:tc>
          <w:tcPr>
            <w:tcW w:w="767" w:type="dxa"/>
            <w:tcBorders>
              <w:top w:val="single" w:sz="12" w:space="0" w:color="auto"/>
              <w:left w:val="nil"/>
              <w:bottom w:val="single" w:sz="12" w:space="0" w:color="auto"/>
              <w:right w:val="nil"/>
            </w:tcBorders>
            <w:shd w:val="clear" w:color="auto" w:fill="auto"/>
            <w:noWrap/>
            <w:vAlign w:val="bottom"/>
            <w:hideMark/>
          </w:tcPr>
          <w:p w:rsidR="00BC2F13" w:rsidRPr="000674F3" w:rsidRDefault="00BC2F13" w:rsidP="00C51C0C">
            <w:pPr>
              <w:rPr>
                <w:rFonts w:cs="Arial"/>
                <w:b/>
                <w:bCs/>
                <w:color w:val="000000"/>
                <w:sz w:val="14"/>
                <w:szCs w:val="24"/>
              </w:rPr>
            </w:pPr>
          </w:p>
        </w:tc>
        <w:tc>
          <w:tcPr>
            <w:tcW w:w="2551" w:type="dxa"/>
            <w:gridSpan w:val="2"/>
            <w:tcBorders>
              <w:top w:val="single" w:sz="12" w:space="0" w:color="auto"/>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484" w:type="dxa"/>
            <w:tcBorders>
              <w:top w:val="single" w:sz="12" w:space="0" w:color="auto"/>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1770" w:type="dxa"/>
            <w:gridSpan w:val="2"/>
            <w:tcBorders>
              <w:top w:val="single" w:sz="12" w:space="0" w:color="auto"/>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283" w:type="dxa"/>
            <w:tcBorders>
              <w:top w:val="single" w:sz="12" w:space="0" w:color="auto"/>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c>
          <w:tcPr>
            <w:tcW w:w="1985" w:type="dxa"/>
            <w:tcBorders>
              <w:top w:val="single" w:sz="12" w:space="0" w:color="auto"/>
              <w:left w:val="nil"/>
              <w:bottom w:val="single" w:sz="12" w:space="0" w:color="auto"/>
              <w:right w:val="nil"/>
            </w:tcBorders>
            <w:shd w:val="clear" w:color="auto" w:fill="auto"/>
            <w:noWrap/>
            <w:vAlign w:val="bottom"/>
            <w:hideMark/>
          </w:tcPr>
          <w:p w:rsidR="00BC2F13" w:rsidRPr="000674F3" w:rsidRDefault="00BC2F13" w:rsidP="00C51C0C">
            <w:pPr>
              <w:rPr>
                <w:rFonts w:cs="Arial"/>
                <w:color w:val="000000"/>
                <w:sz w:val="14"/>
                <w:szCs w:val="24"/>
              </w:rPr>
            </w:pPr>
          </w:p>
        </w:tc>
      </w:tr>
      <w:tr w:rsidR="00BC2F13"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BC2F13" w:rsidRPr="000674F3" w:rsidRDefault="00BC2F13" w:rsidP="00C51C0C">
            <w:pPr>
              <w:rPr>
                <w:rFonts w:cs="Arial"/>
                <w:b/>
                <w:bCs/>
                <w:color w:val="000000"/>
                <w:sz w:val="14"/>
                <w:szCs w:val="24"/>
              </w:rPr>
            </w:pPr>
            <w:r w:rsidRPr="000674F3">
              <w:rPr>
                <w:rFonts w:cs="Arial"/>
                <w:b/>
                <w:bCs/>
                <w:color w:val="000000"/>
                <w:sz w:val="14"/>
                <w:szCs w:val="24"/>
              </w:rPr>
              <w:t>6</w:t>
            </w:r>
          </w:p>
        </w:tc>
        <w:tc>
          <w:tcPr>
            <w:tcW w:w="2919" w:type="dxa"/>
            <w:tcBorders>
              <w:top w:val="single" w:sz="12" w:space="0" w:color="auto"/>
              <w:left w:val="single" w:sz="12" w:space="0" w:color="auto"/>
              <w:right w:val="single" w:sz="6" w:space="0" w:color="auto"/>
            </w:tcBorders>
            <w:shd w:val="clear" w:color="auto" w:fill="auto"/>
            <w:noWrap/>
            <w:vAlign w:val="bottom"/>
            <w:hideMark/>
          </w:tcPr>
          <w:p w:rsidR="00BC2F13" w:rsidRPr="00B21573" w:rsidRDefault="00BC2F13" w:rsidP="00C51C0C">
            <w:pPr>
              <w:rPr>
                <w:rFonts w:cs="Arial"/>
                <w:bCs/>
                <w:color w:val="000000"/>
                <w:sz w:val="14"/>
                <w:szCs w:val="24"/>
              </w:rPr>
            </w:pPr>
            <w:r w:rsidRPr="00B21573">
              <w:rPr>
                <w:rFonts w:cs="Arial"/>
                <w:bCs/>
                <w:color w:val="000000"/>
                <w:sz w:val="14"/>
                <w:szCs w:val="24"/>
              </w:rPr>
              <w:t>Matériel de précision</w:t>
            </w:r>
          </w:p>
        </w:tc>
        <w:tc>
          <w:tcPr>
            <w:tcW w:w="3318" w:type="dxa"/>
            <w:gridSpan w:val="3"/>
            <w:tcBorders>
              <w:top w:val="single" w:sz="12" w:space="0" w:color="auto"/>
              <w:left w:val="single" w:sz="6" w:space="0" w:color="auto"/>
              <w:right w:val="single" w:sz="6" w:space="0" w:color="auto"/>
            </w:tcBorders>
            <w:shd w:val="clear" w:color="auto" w:fill="auto"/>
            <w:noWrap/>
            <w:vAlign w:val="bottom"/>
            <w:hideMark/>
          </w:tcPr>
          <w:p w:rsidR="00BC2F13" w:rsidRPr="000674F3" w:rsidRDefault="00BC2F13" w:rsidP="00C51C0C">
            <w:pPr>
              <w:rPr>
                <w:rFonts w:cs="Arial"/>
                <w:b/>
                <w:bCs/>
                <w:color w:val="000000"/>
                <w:sz w:val="14"/>
                <w:szCs w:val="24"/>
              </w:rPr>
            </w:pPr>
            <w:r w:rsidRPr="000674F3">
              <w:rPr>
                <w:rFonts w:cs="Arial"/>
                <w:b/>
                <w:bCs/>
                <w:color w:val="000000"/>
                <w:sz w:val="14"/>
                <w:szCs w:val="24"/>
              </w:rPr>
              <w:t>Emballage en contenant autre</w:t>
            </w:r>
          </w:p>
        </w:tc>
        <w:tc>
          <w:tcPr>
            <w:tcW w:w="2254" w:type="dxa"/>
            <w:gridSpan w:val="3"/>
            <w:tcBorders>
              <w:top w:val="single" w:sz="12" w:space="0" w:color="auto"/>
              <w:left w:val="single" w:sz="6" w:space="0" w:color="auto"/>
            </w:tcBorders>
            <w:shd w:val="clear" w:color="auto" w:fill="auto"/>
            <w:noWrap/>
            <w:vAlign w:val="bottom"/>
          </w:tcPr>
          <w:p w:rsidR="00BC2F13" w:rsidRPr="000674F3" w:rsidRDefault="00BC2F13" w:rsidP="00C51C0C">
            <w:pPr>
              <w:rPr>
                <w:rFonts w:cs="Arial"/>
                <w:color w:val="000000"/>
                <w:sz w:val="14"/>
                <w:szCs w:val="24"/>
              </w:rPr>
            </w:pPr>
          </w:p>
        </w:tc>
        <w:tc>
          <w:tcPr>
            <w:tcW w:w="2268" w:type="dxa"/>
            <w:gridSpan w:val="2"/>
            <w:tcBorders>
              <w:top w:val="single" w:sz="12" w:space="0" w:color="auto"/>
              <w:right w:val="single" w:sz="12" w:space="0" w:color="auto"/>
            </w:tcBorders>
            <w:shd w:val="clear" w:color="auto" w:fill="auto"/>
            <w:noWrap/>
            <w:vAlign w:val="bottom"/>
          </w:tcPr>
          <w:p w:rsidR="00BC2F13" w:rsidRPr="00F32714" w:rsidRDefault="00BC2F13" w:rsidP="00C51C0C">
            <w:pPr>
              <w:rPr>
                <w:rFonts w:cs="Arial"/>
                <w:color w:val="000000"/>
                <w:sz w:val="14"/>
                <w:szCs w:val="24"/>
              </w:rPr>
            </w:pPr>
          </w:p>
        </w:tc>
      </w:tr>
      <w:tr w:rsidR="00F32714" w:rsidRPr="000674F3" w:rsidTr="00D966EA">
        <w:trPr>
          <w:trHeight w:val="203"/>
        </w:trPr>
        <w:tc>
          <w:tcPr>
            <w:tcW w:w="212" w:type="dxa"/>
            <w:tcBorders>
              <w:top w:val="nil"/>
              <w:left w:val="nil"/>
              <w:bottom w:val="nil"/>
              <w:right w:val="single" w:sz="12" w:space="0" w:color="auto"/>
            </w:tcBorders>
            <w:shd w:val="clear" w:color="auto" w:fill="auto"/>
            <w:noWrap/>
            <w:vAlign w:val="center"/>
            <w:hideMark/>
          </w:tcPr>
          <w:p w:rsidR="00F32714" w:rsidRPr="000674F3" w:rsidRDefault="00F32714" w:rsidP="00C51C0C">
            <w:pPr>
              <w:rPr>
                <w:rFonts w:cs="Arial"/>
                <w:b/>
                <w:bCs/>
                <w:color w:val="000000"/>
                <w:sz w:val="14"/>
                <w:szCs w:val="24"/>
              </w:rPr>
            </w:pPr>
          </w:p>
        </w:tc>
        <w:tc>
          <w:tcPr>
            <w:tcW w:w="2919" w:type="dxa"/>
            <w:vMerge w:val="restart"/>
            <w:tcBorders>
              <w:top w:val="nil"/>
              <w:left w:val="single" w:sz="12" w:space="0" w:color="auto"/>
              <w:right w:val="single" w:sz="6" w:space="0" w:color="auto"/>
            </w:tcBorders>
            <w:shd w:val="clear" w:color="auto" w:fill="auto"/>
            <w:noWrap/>
            <w:hideMark/>
          </w:tcPr>
          <w:p w:rsidR="00F32714" w:rsidRPr="00B21573" w:rsidRDefault="00F32714" w:rsidP="00C51C0C">
            <w:pPr>
              <w:rPr>
                <w:rFonts w:cs="Arial"/>
                <w:bCs/>
                <w:color w:val="000000"/>
                <w:sz w:val="14"/>
                <w:szCs w:val="24"/>
              </w:rPr>
            </w:pPr>
            <w:r w:rsidRPr="00B21573">
              <w:rPr>
                <w:rFonts w:cs="Arial"/>
                <w:bCs/>
                <w:color w:val="000000"/>
                <w:sz w:val="14"/>
                <w:szCs w:val="24"/>
              </w:rPr>
              <w:t>Outillage, Maintenance</w:t>
            </w:r>
          </w:p>
        </w:tc>
        <w:tc>
          <w:tcPr>
            <w:tcW w:w="3318" w:type="dxa"/>
            <w:gridSpan w:val="3"/>
            <w:tcBorders>
              <w:top w:val="nil"/>
              <w:left w:val="single" w:sz="6" w:space="0" w:color="auto"/>
              <w:bottom w:val="single" w:sz="8" w:space="0" w:color="auto"/>
              <w:right w:val="single" w:sz="6" w:space="0" w:color="auto"/>
            </w:tcBorders>
            <w:shd w:val="clear" w:color="auto" w:fill="auto"/>
            <w:noWrap/>
            <w:vAlign w:val="bottom"/>
            <w:hideMark/>
          </w:tcPr>
          <w:p w:rsidR="00F32714" w:rsidRPr="000674F3" w:rsidRDefault="00F32714" w:rsidP="00C51C0C">
            <w:pPr>
              <w:rPr>
                <w:rFonts w:cs="Arial"/>
                <w:b/>
                <w:bCs/>
                <w:color w:val="000000"/>
                <w:sz w:val="14"/>
                <w:szCs w:val="24"/>
              </w:rPr>
            </w:pPr>
            <w:r w:rsidRPr="000674F3">
              <w:rPr>
                <w:rFonts w:cs="Arial"/>
                <w:b/>
                <w:bCs/>
                <w:color w:val="000000"/>
                <w:sz w:val="14"/>
                <w:szCs w:val="24"/>
              </w:rPr>
              <w:t>que bois ou carton souvent réutilisable</w:t>
            </w:r>
          </w:p>
        </w:tc>
        <w:tc>
          <w:tcPr>
            <w:tcW w:w="2254" w:type="dxa"/>
            <w:gridSpan w:val="3"/>
            <w:tcBorders>
              <w:top w:val="nil"/>
              <w:left w:val="single" w:sz="6" w:space="0" w:color="auto"/>
              <w:bottom w:val="single" w:sz="6" w:space="0" w:color="auto"/>
            </w:tcBorders>
            <w:shd w:val="clear" w:color="auto" w:fill="auto"/>
            <w:noWrap/>
            <w:hideMark/>
          </w:tcPr>
          <w:p w:rsidR="00F32714" w:rsidRPr="000674F3" w:rsidRDefault="00F32714" w:rsidP="00C51C0C">
            <w:pPr>
              <w:rPr>
                <w:rFonts w:cs="Arial"/>
                <w:color w:val="000000"/>
                <w:sz w:val="14"/>
                <w:szCs w:val="24"/>
              </w:rPr>
            </w:pPr>
          </w:p>
        </w:tc>
        <w:tc>
          <w:tcPr>
            <w:tcW w:w="2268" w:type="dxa"/>
            <w:gridSpan w:val="2"/>
            <w:tcBorders>
              <w:top w:val="nil"/>
              <w:bottom w:val="single" w:sz="6" w:space="0" w:color="auto"/>
              <w:right w:val="single" w:sz="12" w:space="0" w:color="auto"/>
            </w:tcBorders>
            <w:shd w:val="clear" w:color="auto" w:fill="auto"/>
            <w:noWrap/>
          </w:tcPr>
          <w:p w:rsidR="00F32714" w:rsidRPr="00F32714" w:rsidRDefault="00F32714" w:rsidP="00C51C0C">
            <w:pPr>
              <w:rPr>
                <w:rFonts w:cs="Arial"/>
                <w:i/>
                <w:color w:val="000000"/>
                <w:sz w:val="14"/>
                <w:szCs w:val="24"/>
              </w:rPr>
            </w:pPr>
          </w:p>
        </w:tc>
      </w:tr>
      <w:tr w:rsidR="00F32714" w:rsidRPr="000674F3" w:rsidTr="00D966EA">
        <w:trPr>
          <w:trHeight w:val="104"/>
        </w:trPr>
        <w:tc>
          <w:tcPr>
            <w:tcW w:w="212" w:type="dxa"/>
            <w:tcBorders>
              <w:top w:val="nil"/>
              <w:left w:val="nil"/>
              <w:bottom w:val="nil"/>
              <w:right w:val="single" w:sz="12" w:space="0" w:color="auto"/>
            </w:tcBorders>
            <w:shd w:val="clear" w:color="auto" w:fill="auto"/>
            <w:noWrap/>
            <w:vAlign w:val="center"/>
            <w:hideMark/>
          </w:tcPr>
          <w:p w:rsidR="00F32714" w:rsidRPr="000674F3" w:rsidRDefault="00F32714" w:rsidP="00C51C0C">
            <w:pPr>
              <w:rPr>
                <w:rFonts w:cs="Arial"/>
                <w:b/>
                <w:bCs/>
                <w:color w:val="000000"/>
                <w:sz w:val="14"/>
                <w:szCs w:val="24"/>
              </w:rPr>
            </w:pPr>
          </w:p>
        </w:tc>
        <w:tc>
          <w:tcPr>
            <w:tcW w:w="2919" w:type="dxa"/>
            <w:vMerge/>
            <w:tcBorders>
              <w:left w:val="single" w:sz="12" w:space="0" w:color="auto"/>
              <w:right w:val="single" w:sz="6" w:space="0" w:color="auto"/>
            </w:tcBorders>
            <w:shd w:val="clear" w:color="auto" w:fill="auto"/>
            <w:noWrap/>
            <w:vAlign w:val="bottom"/>
            <w:hideMark/>
          </w:tcPr>
          <w:p w:rsidR="00F32714" w:rsidRPr="00B21573" w:rsidRDefault="00F32714" w:rsidP="00C51C0C">
            <w:pPr>
              <w:rPr>
                <w:rFonts w:cs="Arial"/>
                <w:color w:val="000000"/>
                <w:sz w:val="14"/>
                <w:szCs w:val="24"/>
              </w:rPr>
            </w:pPr>
          </w:p>
        </w:tc>
        <w:tc>
          <w:tcPr>
            <w:tcW w:w="767" w:type="dxa"/>
            <w:tcBorders>
              <w:top w:val="nil"/>
              <w:left w:val="single" w:sz="6" w:space="0" w:color="auto"/>
              <w:bottom w:val="single" w:sz="8" w:space="0" w:color="auto"/>
              <w:right w:val="nil"/>
            </w:tcBorders>
            <w:shd w:val="clear" w:color="auto" w:fill="auto"/>
            <w:noWrap/>
            <w:hideMark/>
          </w:tcPr>
          <w:p w:rsidR="00F32714" w:rsidRPr="000674F3" w:rsidRDefault="00F32714" w:rsidP="00C51C0C">
            <w:pPr>
              <w:rPr>
                <w:rFonts w:cs="Arial"/>
                <w:color w:val="000000"/>
                <w:sz w:val="14"/>
                <w:szCs w:val="24"/>
              </w:rPr>
            </w:pPr>
            <w:r>
              <w:rPr>
                <w:rFonts w:cs="Arial"/>
                <w:color w:val="000000"/>
                <w:sz w:val="14"/>
                <w:szCs w:val="24"/>
              </w:rPr>
              <w:t>6c</w:t>
            </w:r>
          </w:p>
        </w:tc>
        <w:tc>
          <w:tcPr>
            <w:tcW w:w="2551" w:type="dxa"/>
            <w:gridSpan w:val="2"/>
            <w:tcBorders>
              <w:top w:val="nil"/>
              <w:left w:val="nil"/>
              <w:bottom w:val="single" w:sz="8" w:space="0" w:color="auto"/>
              <w:right w:val="single" w:sz="8" w:space="0" w:color="auto"/>
            </w:tcBorders>
            <w:shd w:val="clear" w:color="auto" w:fill="auto"/>
            <w:noWrap/>
            <w:hideMark/>
          </w:tcPr>
          <w:p w:rsidR="00F32714" w:rsidRPr="000674F3" w:rsidRDefault="00F32714" w:rsidP="00C51C0C">
            <w:pPr>
              <w:rPr>
                <w:rFonts w:cs="Arial"/>
                <w:color w:val="000000"/>
                <w:sz w:val="14"/>
                <w:szCs w:val="24"/>
              </w:rPr>
            </w:pPr>
            <w:r>
              <w:rPr>
                <w:rFonts w:cs="Arial"/>
                <w:color w:val="000000"/>
                <w:sz w:val="14"/>
                <w:szCs w:val="24"/>
              </w:rPr>
              <w:t>Déshydraté</w:t>
            </w:r>
          </w:p>
        </w:tc>
        <w:tc>
          <w:tcPr>
            <w:tcW w:w="2254" w:type="dxa"/>
            <w:gridSpan w:val="3"/>
            <w:tcBorders>
              <w:top w:val="single" w:sz="6" w:space="0" w:color="auto"/>
              <w:left w:val="nil"/>
              <w:bottom w:val="single" w:sz="8" w:space="0" w:color="auto"/>
              <w:right w:val="single" w:sz="8" w:space="0" w:color="auto"/>
            </w:tcBorders>
            <w:shd w:val="clear" w:color="auto" w:fill="auto"/>
            <w:noWrap/>
            <w:vAlign w:val="center"/>
            <w:hideMark/>
          </w:tcPr>
          <w:p w:rsidR="00F32714" w:rsidRPr="000674F3" w:rsidRDefault="00F32714" w:rsidP="00C51C0C">
            <w:pPr>
              <w:rPr>
                <w:rFonts w:cs="Arial"/>
                <w:color w:val="000000"/>
                <w:sz w:val="14"/>
                <w:szCs w:val="24"/>
              </w:rPr>
            </w:pPr>
            <w:r w:rsidRPr="000674F3">
              <w:rPr>
                <w:rFonts w:cs="Arial"/>
                <w:color w:val="000000"/>
                <w:sz w:val="14"/>
                <w:szCs w:val="24"/>
              </w:rPr>
              <w:t>O, A, B, C</w:t>
            </w:r>
          </w:p>
        </w:tc>
        <w:tc>
          <w:tcPr>
            <w:tcW w:w="2268" w:type="dxa"/>
            <w:gridSpan w:val="2"/>
            <w:tcBorders>
              <w:top w:val="single" w:sz="6" w:space="0" w:color="auto"/>
              <w:left w:val="single" w:sz="8" w:space="0" w:color="auto"/>
              <w:bottom w:val="single" w:sz="8" w:space="0" w:color="auto"/>
              <w:right w:val="single" w:sz="12" w:space="0" w:color="auto"/>
            </w:tcBorders>
            <w:shd w:val="clear" w:color="auto" w:fill="auto"/>
            <w:noWrap/>
            <w:hideMark/>
          </w:tcPr>
          <w:p w:rsidR="00F32714" w:rsidRPr="000674F3" w:rsidRDefault="00F32714" w:rsidP="00C51C0C">
            <w:pPr>
              <w:rPr>
                <w:rFonts w:cs="Arial"/>
                <w:color w:val="000000"/>
                <w:sz w:val="14"/>
                <w:szCs w:val="24"/>
              </w:rPr>
            </w:pPr>
            <w:r w:rsidRPr="000674F3">
              <w:rPr>
                <w:rFonts w:cs="Arial"/>
                <w:color w:val="000000"/>
                <w:sz w:val="14"/>
                <w:szCs w:val="24"/>
              </w:rPr>
              <w:t>1, 2, ou 3</w:t>
            </w:r>
            <w:r>
              <w:rPr>
                <w:rFonts w:cs="Arial"/>
                <w:color w:val="000000"/>
                <w:sz w:val="14"/>
                <w:szCs w:val="24"/>
              </w:rPr>
              <w:t xml:space="preserve">                                        R = Réutilisable</w:t>
            </w:r>
          </w:p>
        </w:tc>
      </w:tr>
      <w:tr w:rsidR="00F32714" w:rsidRPr="000674F3" w:rsidTr="00D966EA">
        <w:trPr>
          <w:trHeight w:val="335"/>
        </w:trPr>
        <w:tc>
          <w:tcPr>
            <w:tcW w:w="212" w:type="dxa"/>
            <w:tcBorders>
              <w:top w:val="nil"/>
              <w:left w:val="nil"/>
              <w:right w:val="single" w:sz="12" w:space="0" w:color="auto"/>
            </w:tcBorders>
            <w:shd w:val="clear" w:color="auto" w:fill="auto"/>
            <w:noWrap/>
            <w:vAlign w:val="center"/>
            <w:hideMark/>
          </w:tcPr>
          <w:p w:rsidR="00F32714" w:rsidRPr="000674F3" w:rsidRDefault="00F32714" w:rsidP="00C51C0C">
            <w:pPr>
              <w:rPr>
                <w:rFonts w:cs="Arial"/>
                <w:b/>
                <w:bCs/>
                <w:color w:val="000000"/>
                <w:sz w:val="14"/>
                <w:szCs w:val="24"/>
              </w:rPr>
            </w:pPr>
          </w:p>
        </w:tc>
        <w:tc>
          <w:tcPr>
            <w:tcW w:w="2919" w:type="dxa"/>
            <w:vMerge/>
            <w:tcBorders>
              <w:left w:val="single" w:sz="12" w:space="0" w:color="auto"/>
              <w:bottom w:val="single" w:sz="12" w:space="0" w:color="auto"/>
              <w:right w:val="single" w:sz="6" w:space="0" w:color="auto"/>
            </w:tcBorders>
            <w:shd w:val="clear" w:color="auto" w:fill="auto"/>
            <w:noWrap/>
            <w:vAlign w:val="bottom"/>
            <w:hideMark/>
          </w:tcPr>
          <w:p w:rsidR="00F32714" w:rsidRPr="00B21573" w:rsidRDefault="00F32714" w:rsidP="00C51C0C">
            <w:pPr>
              <w:rPr>
                <w:rFonts w:cs="Arial"/>
                <w:color w:val="000000"/>
                <w:sz w:val="14"/>
                <w:szCs w:val="24"/>
              </w:rPr>
            </w:pPr>
          </w:p>
        </w:tc>
        <w:tc>
          <w:tcPr>
            <w:tcW w:w="767" w:type="dxa"/>
            <w:tcBorders>
              <w:top w:val="nil"/>
              <w:left w:val="single" w:sz="6" w:space="0" w:color="auto"/>
              <w:bottom w:val="single" w:sz="12" w:space="0" w:color="auto"/>
              <w:right w:val="nil"/>
            </w:tcBorders>
            <w:shd w:val="clear" w:color="auto" w:fill="auto"/>
            <w:noWrap/>
            <w:hideMark/>
          </w:tcPr>
          <w:p w:rsidR="00F32714" w:rsidRPr="000674F3" w:rsidRDefault="00F32714" w:rsidP="00C51C0C">
            <w:pPr>
              <w:rPr>
                <w:rFonts w:cs="Arial"/>
                <w:color w:val="000000"/>
                <w:sz w:val="14"/>
                <w:szCs w:val="24"/>
              </w:rPr>
            </w:pPr>
            <w:r>
              <w:rPr>
                <w:rFonts w:cs="Arial"/>
                <w:color w:val="000000"/>
                <w:sz w:val="14"/>
                <w:szCs w:val="24"/>
              </w:rPr>
              <w:t>6ci</w:t>
            </w:r>
          </w:p>
        </w:tc>
        <w:tc>
          <w:tcPr>
            <w:tcW w:w="2551" w:type="dxa"/>
            <w:gridSpan w:val="2"/>
            <w:tcBorders>
              <w:top w:val="nil"/>
              <w:left w:val="nil"/>
              <w:bottom w:val="single" w:sz="12" w:space="0" w:color="auto"/>
              <w:right w:val="single" w:sz="8" w:space="0" w:color="auto"/>
            </w:tcBorders>
            <w:shd w:val="clear" w:color="auto" w:fill="auto"/>
            <w:noWrap/>
            <w:hideMark/>
          </w:tcPr>
          <w:p w:rsidR="00F32714" w:rsidRPr="000674F3" w:rsidRDefault="00F32714" w:rsidP="00C51C0C">
            <w:pPr>
              <w:rPr>
                <w:rFonts w:cs="Arial"/>
                <w:color w:val="000000"/>
                <w:sz w:val="14"/>
                <w:szCs w:val="24"/>
              </w:rPr>
            </w:pPr>
            <w:r>
              <w:rPr>
                <w:rFonts w:cs="Arial"/>
                <w:color w:val="000000"/>
                <w:sz w:val="14"/>
                <w:szCs w:val="24"/>
              </w:rPr>
              <w:t xml:space="preserve">Emballage en contenant autre que bois ou carton Déshydraté + </w:t>
            </w:r>
            <w:proofErr w:type="spellStart"/>
            <w:r>
              <w:rPr>
                <w:rFonts w:cs="Arial"/>
                <w:color w:val="000000"/>
                <w:sz w:val="14"/>
                <w:szCs w:val="24"/>
              </w:rPr>
              <w:t>inertage</w:t>
            </w:r>
            <w:proofErr w:type="spellEnd"/>
          </w:p>
        </w:tc>
        <w:tc>
          <w:tcPr>
            <w:tcW w:w="2254" w:type="dxa"/>
            <w:gridSpan w:val="3"/>
            <w:tcBorders>
              <w:left w:val="nil"/>
              <w:bottom w:val="single" w:sz="12" w:space="0" w:color="auto"/>
              <w:right w:val="single" w:sz="8" w:space="0" w:color="auto"/>
            </w:tcBorders>
            <w:shd w:val="clear" w:color="auto" w:fill="auto"/>
            <w:noWrap/>
            <w:vAlign w:val="center"/>
            <w:hideMark/>
          </w:tcPr>
          <w:p w:rsidR="00F32714" w:rsidRPr="000674F3" w:rsidRDefault="00F32714" w:rsidP="00C51C0C">
            <w:pPr>
              <w:rPr>
                <w:rFonts w:cs="Arial"/>
                <w:color w:val="000000"/>
                <w:sz w:val="14"/>
                <w:szCs w:val="24"/>
              </w:rPr>
            </w:pPr>
            <w:r w:rsidRPr="000674F3">
              <w:rPr>
                <w:rFonts w:cs="Arial"/>
                <w:color w:val="000000"/>
                <w:sz w:val="14"/>
                <w:szCs w:val="24"/>
              </w:rPr>
              <w:t>O, A, B, C</w:t>
            </w:r>
          </w:p>
        </w:tc>
        <w:tc>
          <w:tcPr>
            <w:tcW w:w="2268" w:type="dxa"/>
            <w:gridSpan w:val="2"/>
            <w:tcBorders>
              <w:left w:val="single" w:sz="8" w:space="0" w:color="auto"/>
              <w:bottom w:val="single" w:sz="12" w:space="0" w:color="auto"/>
              <w:right w:val="single" w:sz="12" w:space="0" w:color="auto"/>
            </w:tcBorders>
            <w:shd w:val="clear" w:color="auto" w:fill="auto"/>
            <w:noWrap/>
            <w:hideMark/>
          </w:tcPr>
          <w:p w:rsidR="00F32714" w:rsidRDefault="00F32714" w:rsidP="00C51C0C">
            <w:pPr>
              <w:rPr>
                <w:rFonts w:cs="Arial"/>
                <w:color w:val="000000"/>
                <w:sz w:val="14"/>
                <w:szCs w:val="24"/>
              </w:rPr>
            </w:pPr>
            <w:r w:rsidRPr="000674F3">
              <w:rPr>
                <w:rFonts w:cs="Arial"/>
                <w:color w:val="000000"/>
                <w:sz w:val="14"/>
                <w:szCs w:val="24"/>
              </w:rPr>
              <w:t>1, 2, ou 3</w:t>
            </w:r>
            <w:r>
              <w:rPr>
                <w:rFonts w:cs="Arial"/>
                <w:color w:val="000000"/>
                <w:sz w:val="14"/>
                <w:szCs w:val="24"/>
              </w:rPr>
              <w:t xml:space="preserve"> </w:t>
            </w:r>
          </w:p>
          <w:p w:rsidR="00F32714" w:rsidRPr="000674F3" w:rsidRDefault="00F32714" w:rsidP="00C51C0C">
            <w:pPr>
              <w:rPr>
                <w:rFonts w:cs="Arial"/>
                <w:color w:val="000000"/>
                <w:sz w:val="14"/>
                <w:szCs w:val="24"/>
              </w:rPr>
            </w:pPr>
            <w:r>
              <w:rPr>
                <w:rFonts w:cs="Arial"/>
                <w:color w:val="000000"/>
                <w:sz w:val="14"/>
                <w:szCs w:val="24"/>
              </w:rPr>
              <w:t>R = Réutilisable</w:t>
            </w:r>
          </w:p>
        </w:tc>
      </w:tr>
      <w:tr w:rsidR="00F32714" w:rsidRPr="000674F3" w:rsidTr="00D966EA">
        <w:trPr>
          <w:trHeight w:val="113"/>
        </w:trPr>
        <w:tc>
          <w:tcPr>
            <w:tcW w:w="212" w:type="dxa"/>
            <w:tcBorders>
              <w:top w:val="nil"/>
              <w:left w:val="nil"/>
              <w:bottom w:val="nil"/>
              <w:right w:val="nil"/>
            </w:tcBorders>
            <w:shd w:val="clear" w:color="auto" w:fill="auto"/>
            <w:noWrap/>
            <w:vAlign w:val="center"/>
            <w:hideMark/>
          </w:tcPr>
          <w:p w:rsidR="00F32714" w:rsidRPr="000674F3" w:rsidRDefault="00F32714" w:rsidP="00C51C0C">
            <w:pPr>
              <w:rPr>
                <w:rFonts w:cs="Arial"/>
                <w:b/>
                <w:bCs/>
                <w:color w:val="000000"/>
                <w:sz w:val="14"/>
                <w:szCs w:val="24"/>
              </w:rPr>
            </w:pPr>
          </w:p>
        </w:tc>
        <w:tc>
          <w:tcPr>
            <w:tcW w:w="2919" w:type="dxa"/>
            <w:tcBorders>
              <w:top w:val="single" w:sz="12" w:space="0" w:color="auto"/>
              <w:left w:val="nil"/>
              <w:bottom w:val="single" w:sz="12" w:space="0" w:color="auto"/>
              <w:right w:val="nil"/>
            </w:tcBorders>
            <w:shd w:val="clear" w:color="auto" w:fill="auto"/>
            <w:noWrap/>
            <w:vAlign w:val="bottom"/>
            <w:hideMark/>
          </w:tcPr>
          <w:p w:rsidR="00F32714" w:rsidRPr="00B21573" w:rsidRDefault="00F32714" w:rsidP="00C51C0C">
            <w:pPr>
              <w:rPr>
                <w:rFonts w:cs="Arial"/>
                <w:color w:val="000000"/>
                <w:sz w:val="14"/>
                <w:szCs w:val="24"/>
              </w:rPr>
            </w:pPr>
          </w:p>
        </w:tc>
        <w:tc>
          <w:tcPr>
            <w:tcW w:w="767" w:type="dxa"/>
            <w:tcBorders>
              <w:top w:val="single" w:sz="12" w:space="0" w:color="auto"/>
              <w:left w:val="nil"/>
              <w:bottom w:val="single" w:sz="12" w:space="0" w:color="auto"/>
              <w:right w:val="nil"/>
            </w:tcBorders>
            <w:shd w:val="clear" w:color="auto" w:fill="auto"/>
            <w:noWrap/>
            <w:vAlign w:val="bottom"/>
            <w:hideMark/>
          </w:tcPr>
          <w:p w:rsidR="00F32714" w:rsidRPr="000674F3" w:rsidRDefault="00F32714" w:rsidP="00C51C0C">
            <w:pPr>
              <w:rPr>
                <w:rFonts w:cs="Arial"/>
                <w:color w:val="000000"/>
                <w:sz w:val="14"/>
                <w:szCs w:val="24"/>
              </w:rPr>
            </w:pPr>
          </w:p>
        </w:tc>
        <w:tc>
          <w:tcPr>
            <w:tcW w:w="2551" w:type="dxa"/>
            <w:gridSpan w:val="2"/>
            <w:tcBorders>
              <w:top w:val="single" w:sz="12" w:space="0" w:color="auto"/>
              <w:left w:val="nil"/>
              <w:bottom w:val="single" w:sz="12" w:space="0" w:color="auto"/>
              <w:right w:val="nil"/>
            </w:tcBorders>
            <w:shd w:val="clear" w:color="auto" w:fill="auto"/>
            <w:noWrap/>
            <w:vAlign w:val="bottom"/>
            <w:hideMark/>
          </w:tcPr>
          <w:p w:rsidR="00F32714" w:rsidRPr="000674F3" w:rsidRDefault="00F32714" w:rsidP="00C51C0C">
            <w:pPr>
              <w:rPr>
                <w:rFonts w:cs="Arial"/>
                <w:color w:val="000000"/>
                <w:sz w:val="14"/>
                <w:szCs w:val="24"/>
              </w:rPr>
            </w:pPr>
          </w:p>
        </w:tc>
        <w:tc>
          <w:tcPr>
            <w:tcW w:w="484" w:type="dxa"/>
            <w:tcBorders>
              <w:top w:val="single" w:sz="12" w:space="0" w:color="auto"/>
              <w:left w:val="nil"/>
              <w:bottom w:val="single" w:sz="12" w:space="0" w:color="auto"/>
              <w:right w:val="nil"/>
            </w:tcBorders>
            <w:shd w:val="clear" w:color="auto" w:fill="auto"/>
            <w:noWrap/>
            <w:vAlign w:val="bottom"/>
            <w:hideMark/>
          </w:tcPr>
          <w:p w:rsidR="00F32714" w:rsidRPr="000674F3" w:rsidRDefault="00F32714" w:rsidP="00C51C0C">
            <w:pPr>
              <w:rPr>
                <w:rFonts w:cs="Arial"/>
                <w:color w:val="000000"/>
                <w:sz w:val="14"/>
                <w:szCs w:val="24"/>
              </w:rPr>
            </w:pPr>
          </w:p>
        </w:tc>
        <w:tc>
          <w:tcPr>
            <w:tcW w:w="1770" w:type="dxa"/>
            <w:gridSpan w:val="2"/>
            <w:tcBorders>
              <w:top w:val="single" w:sz="12" w:space="0" w:color="auto"/>
              <w:left w:val="nil"/>
              <w:bottom w:val="single" w:sz="12" w:space="0" w:color="auto"/>
              <w:right w:val="nil"/>
            </w:tcBorders>
            <w:shd w:val="clear" w:color="auto" w:fill="auto"/>
            <w:noWrap/>
            <w:vAlign w:val="bottom"/>
            <w:hideMark/>
          </w:tcPr>
          <w:p w:rsidR="00F32714" w:rsidRPr="000674F3" w:rsidRDefault="00F32714" w:rsidP="00C51C0C">
            <w:pPr>
              <w:rPr>
                <w:rFonts w:cs="Arial"/>
                <w:color w:val="000000"/>
                <w:sz w:val="14"/>
                <w:szCs w:val="24"/>
              </w:rPr>
            </w:pPr>
          </w:p>
        </w:tc>
        <w:tc>
          <w:tcPr>
            <w:tcW w:w="283" w:type="dxa"/>
            <w:tcBorders>
              <w:top w:val="single" w:sz="12" w:space="0" w:color="auto"/>
              <w:left w:val="nil"/>
              <w:bottom w:val="single" w:sz="12" w:space="0" w:color="auto"/>
              <w:right w:val="nil"/>
            </w:tcBorders>
            <w:shd w:val="clear" w:color="auto" w:fill="auto"/>
            <w:noWrap/>
            <w:vAlign w:val="bottom"/>
            <w:hideMark/>
          </w:tcPr>
          <w:p w:rsidR="00F32714" w:rsidRPr="000674F3" w:rsidRDefault="00F32714" w:rsidP="00C51C0C">
            <w:pPr>
              <w:rPr>
                <w:rFonts w:cs="Arial"/>
                <w:color w:val="000000"/>
                <w:sz w:val="14"/>
                <w:szCs w:val="24"/>
              </w:rPr>
            </w:pPr>
          </w:p>
        </w:tc>
        <w:tc>
          <w:tcPr>
            <w:tcW w:w="1985" w:type="dxa"/>
            <w:tcBorders>
              <w:top w:val="single" w:sz="12" w:space="0" w:color="auto"/>
              <w:left w:val="nil"/>
              <w:bottom w:val="single" w:sz="12" w:space="0" w:color="auto"/>
              <w:right w:val="nil"/>
            </w:tcBorders>
            <w:shd w:val="clear" w:color="auto" w:fill="auto"/>
            <w:noWrap/>
            <w:vAlign w:val="bottom"/>
            <w:hideMark/>
          </w:tcPr>
          <w:p w:rsidR="00F32714" w:rsidRPr="000674F3" w:rsidRDefault="00F32714" w:rsidP="00C51C0C">
            <w:pPr>
              <w:rPr>
                <w:rFonts w:cs="Arial"/>
                <w:color w:val="000000"/>
                <w:sz w:val="14"/>
                <w:szCs w:val="24"/>
              </w:rPr>
            </w:pPr>
          </w:p>
        </w:tc>
      </w:tr>
      <w:tr w:rsidR="00EA1872"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EA1872" w:rsidRPr="000674F3" w:rsidRDefault="00EA1872" w:rsidP="00C51C0C">
            <w:pPr>
              <w:rPr>
                <w:rFonts w:cs="Arial"/>
                <w:b/>
                <w:bCs/>
                <w:color w:val="000000"/>
                <w:sz w:val="14"/>
                <w:szCs w:val="24"/>
              </w:rPr>
            </w:pPr>
            <w:r w:rsidRPr="000674F3">
              <w:rPr>
                <w:rFonts w:cs="Arial"/>
                <w:b/>
                <w:bCs/>
                <w:color w:val="000000"/>
                <w:sz w:val="14"/>
                <w:szCs w:val="24"/>
              </w:rPr>
              <w:t>7</w:t>
            </w:r>
          </w:p>
        </w:tc>
        <w:tc>
          <w:tcPr>
            <w:tcW w:w="2919" w:type="dxa"/>
            <w:tcBorders>
              <w:top w:val="single" w:sz="12" w:space="0" w:color="auto"/>
              <w:left w:val="single" w:sz="12" w:space="0" w:color="auto"/>
              <w:bottom w:val="nil"/>
              <w:right w:val="single" w:sz="8" w:space="0" w:color="auto"/>
            </w:tcBorders>
            <w:shd w:val="clear" w:color="auto" w:fill="auto"/>
            <w:noWrap/>
            <w:vAlign w:val="bottom"/>
            <w:hideMark/>
          </w:tcPr>
          <w:p w:rsidR="00EA1872" w:rsidRPr="00B21573" w:rsidRDefault="00EA1872" w:rsidP="00C51C0C">
            <w:pPr>
              <w:rPr>
                <w:rFonts w:cs="Arial"/>
                <w:bCs/>
                <w:color w:val="000000"/>
                <w:sz w:val="14"/>
                <w:szCs w:val="24"/>
              </w:rPr>
            </w:pPr>
            <w:r w:rsidRPr="00B21573">
              <w:rPr>
                <w:rFonts w:cs="Arial"/>
                <w:bCs/>
                <w:color w:val="000000"/>
                <w:sz w:val="14"/>
                <w:szCs w:val="24"/>
              </w:rPr>
              <w:t>Touret de câble</w:t>
            </w:r>
          </w:p>
        </w:tc>
        <w:tc>
          <w:tcPr>
            <w:tcW w:w="3318" w:type="dxa"/>
            <w:gridSpan w:val="3"/>
            <w:tcBorders>
              <w:top w:val="single" w:sz="12" w:space="0" w:color="auto"/>
              <w:left w:val="nil"/>
              <w:bottom w:val="nil"/>
              <w:right w:val="single" w:sz="8" w:space="0" w:color="000000"/>
            </w:tcBorders>
            <w:shd w:val="clear" w:color="auto" w:fill="auto"/>
            <w:noWrap/>
            <w:vAlign w:val="bottom"/>
            <w:hideMark/>
          </w:tcPr>
          <w:p w:rsidR="00EA1872" w:rsidRPr="000674F3" w:rsidRDefault="00EA1872" w:rsidP="00C51C0C">
            <w:pPr>
              <w:rPr>
                <w:rFonts w:cs="Arial"/>
                <w:b/>
                <w:bCs/>
                <w:color w:val="000000"/>
                <w:sz w:val="14"/>
                <w:szCs w:val="24"/>
              </w:rPr>
            </w:pPr>
            <w:r w:rsidRPr="000674F3">
              <w:rPr>
                <w:rFonts w:cs="Arial"/>
                <w:b/>
                <w:bCs/>
                <w:color w:val="000000"/>
                <w:sz w:val="14"/>
                <w:szCs w:val="24"/>
              </w:rPr>
              <w:t>Touret</w:t>
            </w:r>
          </w:p>
        </w:tc>
        <w:tc>
          <w:tcPr>
            <w:tcW w:w="2254" w:type="dxa"/>
            <w:gridSpan w:val="3"/>
            <w:vMerge w:val="restart"/>
            <w:tcBorders>
              <w:top w:val="single" w:sz="12" w:space="0" w:color="auto"/>
              <w:left w:val="nil"/>
              <w:right w:val="single" w:sz="8" w:space="0" w:color="auto"/>
            </w:tcBorders>
            <w:shd w:val="clear" w:color="auto" w:fill="auto"/>
            <w:noWrap/>
            <w:hideMark/>
          </w:tcPr>
          <w:p w:rsidR="00EA1872" w:rsidRPr="000674F3" w:rsidRDefault="00EA1872" w:rsidP="00BE2FF4">
            <w:pPr>
              <w:rPr>
                <w:rFonts w:cs="Arial"/>
                <w:color w:val="000000"/>
                <w:sz w:val="14"/>
                <w:szCs w:val="24"/>
              </w:rPr>
            </w:pPr>
            <w:r w:rsidRPr="000674F3">
              <w:rPr>
                <w:rFonts w:cs="Arial"/>
                <w:color w:val="000000"/>
                <w:sz w:val="14"/>
                <w:szCs w:val="24"/>
              </w:rPr>
              <w:t>Non codifié</w:t>
            </w:r>
          </w:p>
        </w:tc>
        <w:tc>
          <w:tcPr>
            <w:tcW w:w="2268" w:type="dxa"/>
            <w:gridSpan w:val="2"/>
            <w:vMerge w:val="restart"/>
            <w:tcBorders>
              <w:top w:val="single" w:sz="12" w:space="0" w:color="auto"/>
              <w:left w:val="single" w:sz="8" w:space="0" w:color="auto"/>
              <w:right w:val="single" w:sz="12" w:space="0" w:color="auto"/>
            </w:tcBorders>
            <w:shd w:val="clear" w:color="auto" w:fill="auto"/>
            <w:noWrap/>
            <w:hideMark/>
          </w:tcPr>
          <w:p w:rsidR="00EA1872" w:rsidRPr="000674F3" w:rsidRDefault="00EA1872" w:rsidP="00BE2FF4">
            <w:pPr>
              <w:rPr>
                <w:rFonts w:cs="Arial"/>
                <w:color w:val="000000"/>
                <w:sz w:val="14"/>
                <w:szCs w:val="24"/>
              </w:rPr>
            </w:pPr>
            <w:r w:rsidRPr="000674F3">
              <w:rPr>
                <w:rFonts w:cs="Arial"/>
                <w:color w:val="000000"/>
                <w:sz w:val="14"/>
                <w:szCs w:val="24"/>
              </w:rPr>
              <w:t>Non codifié</w:t>
            </w:r>
          </w:p>
        </w:tc>
      </w:tr>
      <w:tr w:rsidR="00EA1872"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EA1872" w:rsidRPr="000674F3" w:rsidRDefault="00EA1872" w:rsidP="00C51C0C">
            <w:pPr>
              <w:rPr>
                <w:rFonts w:cs="Arial"/>
                <w:b/>
                <w:bCs/>
                <w:color w:val="000000"/>
                <w:sz w:val="14"/>
                <w:szCs w:val="24"/>
              </w:rPr>
            </w:pPr>
          </w:p>
        </w:tc>
        <w:tc>
          <w:tcPr>
            <w:tcW w:w="2919" w:type="dxa"/>
            <w:tcBorders>
              <w:top w:val="nil"/>
              <w:left w:val="single" w:sz="12" w:space="0" w:color="auto"/>
              <w:bottom w:val="nil"/>
              <w:right w:val="single" w:sz="8" w:space="0" w:color="auto"/>
            </w:tcBorders>
            <w:shd w:val="clear" w:color="auto" w:fill="auto"/>
            <w:noWrap/>
            <w:vAlign w:val="bottom"/>
            <w:hideMark/>
          </w:tcPr>
          <w:p w:rsidR="00EA1872" w:rsidRPr="00B21573" w:rsidRDefault="00EA1872" w:rsidP="00C51C0C">
            <w:pPr>
              <w:rPr>
                <w:rFonts w:cs="Arial"/>
                <w:color w:val="000000"/>
                <w:sz w:val="14"/>
                <w:szCs w:val="24"/>
              </w:rPr>
            </w:pPr>
          </w:p>
        </w:tc>
        <w:tc>
          <w:tcPr>
            <w:tcW w:w="3318" w:type="dxa"/>
            <w:gridSpan w:val="3"/>
            <w:tcBorders>
              <w:top w:val="nil"/>
              <w:left w:val="nil"/>
              <w:bottom w:val="nil"/>
              <w:right w:val="single" w:sz="8" w:space="0" w:color="000000"/>
            </w:tcBorders>
            <w:shd w:val="clear" w:color="auto" w:fill="auto"/>
            <w:noWrap/>
            <w:vAlign w:val="bottom"/>
            <w:hideMark/>
          </w:tcPr>
          <w:p w:rsidR="00EA1872" w:rsidRPr="000674F3" w:rsidRDefault="00EA1872" w:rsidP="00C51C0C">
            <w:pPr>
              <w:rPr>
                <w:rFonts w:cs="Arial"/>
                <w:color w:val="000000"/>
                <w:sz w:val="14"/>
                <w:szCs w:val="24"/>
              </w:rPr>
            </w:pPr>
            <w:r w:rsidRPr="000674F3">
              <w:rPr>
                <w:rFonts w:cs="Arial"/>
                <w:color w:val="000000"/>
                <w:sz w:val="14"/>
                <w:szCs w:val="24"/>
              </w:rPr>
              <w:t>Peuvent être regroupées en cat. :</w:t>
            </w:r>
          </w:p>
        </w:tc>
        <w:tc>
          <w:tcPr>
            <w:tcW w:w="2254" w:type="dxa"/>
            <w:gridSpan w:val="3"/>
            <w:vMerge/>
            <w:tcBorders>
              <w:left w:val="nil"/>
              <w:right w:val="single" w:sz="8" w:space="0" w:color="auto"/>
            </w:tcBorders>
            <w:shd w:val="clear" w:color="auto" w:fill="auto"/>
            <w:noWrap/>
            <w:hideMark/>
          </w:tcPr>
          <w:p w:rsidR="00EA1872" w:rsidRPr="000674F3" w:rsidRDefault="00EA1872" w:rsidP="00C51C0C">
            <w:pPr>
              <w:rPr>
                <w:rFonts w:cs="Arial"/>
                <w:color w:val="000000"/>
                <w:sz w:val="14"/>
                <w:szCs w:val="24"/>
              </w:rPr>
            </w:pPr>
          </w:p>
        </w:tc>
        <w:tc>
          <w:tcPr>
            <w:tcW w:w="2268" w:type="dxa"/>
            <w:gridSpan w:val="2"/>
            <w:vMerge/>
            <w:tcBorders>
              <w:left w:val="single" w:sz="8" w:space="0" w:color="auto"/>
              <w:right w:val="single" w:sz="12" w:space="0" w:color="auto"/>
            </w:tcBorders>
            <w:shd w:val="clear" w:color="auto" w:fill="auto"/>
            <w:noWrap/>
            <w:hideMark/>
          </w:tcPr>
          <w:p w:rsidR="00EA1872" w:rsidRPr="000674F3" w:rsidRDefault="00EA1872" w:rsidP="00C51C0C">
            <w:pPr>
              <w:rPr>
                <w:rFonts w:cs="Arial"/>
                <w:color w:val="000000"/>
                <w:sz w:val="14"/>
                <w:szCs w:val="24"/>
              </w:rPr>
            </w:pPr>
          </w:p>
        </w:tc>
      </w:tr>
      <w:tr w:rsidR="00EA1872"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EA1872" w:rsidRPr="000674F3" w:rsidRDefault="00EA1872" w:rsidP="00C51C0C">
            <w:pPr>
              <w:rPr>
                <w:rFonts w:cs="Arial"/>
                <w:b/>
                <w:bCs/>
                <w:color w:val="000000"/>
                <w:sz w:val="14"/>
                <w:szCs w:val="24"/>
              </w:rPr>
            </w:pPr>
          </w:p>
        </w:tc>
        <w:tc>
          <w:tcPr>
            <w:tcW w:w="2919" w:type="dxa"/>
            <w:tcBorders>
              <w:top w:val="nil"/>
              <w:left w:val="single" w:sz="12" w:space="0" w:color="auto"/>
              <w:bottom w:val="single" w:sz="8" w:space="0" w:color="auto"/>
              <w:right w:val="single" w:sz="8" w:space="0" w:color="auto"/>
            </w:tcBorders>
            <w:shd w:val="clear" w:color="auto" w:fill="auto"/>
            <w:noWrap/>
            <w:vAlign w:val="bottom"/>
            <w:hideMark/>
          </w:tcPr>
          <w:p w:rsidR="00EA1872" w:rsidRPr="00B21573" w:rsidRDefault="00EA1872" w:rsidP="00C51C0C">
            <w:pPr>
              <w:rPr>
                <w:rFonts w:cs="Arial"/>
                <w:color w:val="000000"/>
                <w:sz w:val="14"/>
                <w:szCs w:val="24"/>
              </w:rPr>
            </w:pPr>
          </w:p>
        </w:tc>
        <w:tc>
          <w:tcPr>
            <w:tcW w:w="3318" w:type="dxa"/>
            <w:gridSpan w:val="3"/>
            <w:tcBorders>
              <w:top w:val="nil"/>
              <w:left w:val="nil"/>
              <w:bottom w:val="single" w:sz="8" w:space="0" w:color="auto"/>
              <w:right w:val="single" w:sz="8" w:space="0" w:color="000000"/>
            </w:tcBorders>
            <w:shd w:val="clear" w:color="auto" w:fill="auto"/>
            <w:noWrap/>
            <w:vAlign w:val="bottom"/>
            <w:hideMark/>
          </w:tcPr>
          <w:p w:rsidR="00EA1872" w:rsidRPr="000674F3" w:rsidRDefault="00EA1872" w:rsidP="00C51C0C">
            <w:pPr>
              <w:rPr>
                <w:rFonts w:cs="Arial"/>
                <w:color w:val="000000"/>
                <w:sz w:val="14"/>
                <w:szCs w:val="24"/>
              </w:rPr>
            </w:pPr>
            <w:r w:rsidRPr="000674F3">
              <w:rPr>
                <w:rFonts w:cs="Arial"/>
                <w:color w:val="000000"/>
                <w:sz w:val="14"/>
                <w:szCs w:val="24"/>
              </w:rPr>
              <w:t>2, 3, 4</w:t>
            </w:r>
            <w:r>
              <w:rPr>
                <w:rFonts w:cs="Arial"/>
                <w:color w:val="000000"/>
                <w:sz w:val="14"/>
                <w:szCs w:val="24"/>
              </w:rPr>
              <w:t xml:space="preserve"> </w:t>
            </w:r>
            <w:r w:rsidRPr="000674F3">
              <w:rPr>
                <w:rFonts w:cs="Arial"/>
                <w:color w:val="000000"/>
                <w:sz w:val="14"/>
                <w:szCs w:val="24"/>
              </w:rPr>
              <w:t xml:space="preserve">ou </w:t>
            </w:r>
            <w:r>
              <w:rPr>
                <w:rFonts w:cs="Arial"/>
                <w:color w:val="000000"/>
                <w:sz w:val="14"/>
                <w:szCs w:val="24"/>
              </w:rPr>
              <w:t>8</w:t>
            </w:r>
          </w:p>
        </w:tc>
        <w:tc>
          <w:tcPr>
            <w:tcW w:w="2254" w:type="dxa"/>
            <w:gridSpan w:val="3"/>
            <w:vMerge/>
            <w:tcBorders>
              <w:left w:val="nil"/>
              <w:bottom w:val="single" w:sz="8" w:space="0" w:color="auto"/>
              <w:right w:val="single" w:sz="8" w:space="0" w:color="auto"/>
            </w:tcBorders>
            <w:shd w:val="clear" w:color="auto" w:fill="auto"/>
            <w:noWrap/>
            <w:hideMark/>
          </w:tcPr>
          <w:p w:rsidR="00EA1872" w:rsidRPr="000674F3" w:rsidRDefault="00EA1872" w:rsidP="00C51C0C">
            <w:pPr>
              <w:rPr>
                <w:rFonts w:cs="Arial"/>
                <w:color w:val="000000"/>
                <w:sz w:val="14"/>
                <w:szCs w:val="24"/>
              </w:rPr>
            </w:pPr>
          </w:p>
        </w:tc>
        <w:tc>
          <w:tcPr>
            <w:tcW w:w="2268" w:type="dxa"/>
            <w:gridSpan w:val="2"/>
            <w:vMerge/>
            <w:tcBorders>
              <w:left w:val="single" w:sz="8" w:space="0" w:color="auto"/>
              <w:bottom w:val="single" w:sz="8" w:space="0" w:color="auto"/>
              <w:right w:val="single" w:sz="12" w:space="0" w:color="auto"/>
            </w:tcBorders>
            <w:shd w:val="clear" w:color="auto" w:fill="auto"/>
            <w:noWrap/>
            <w:hideMark/>
          </w:tcPr>
          <w:p w:rsidR="00EA1872" w:rsidRPr="000674F3" w:rsidRDefault="00EA1872" w:rsidP="00C51C0C">
            <w:pPr>
              <w:rPr>
                <w:rFonts w:cs="Arial"/>
                <w:color w:val="000000"/>
                <w:sz w:val="14"/>
                <w:szCs w:val="24"/>
              </w:rPr>
            </w:pPr>
          </w:p>
        </w:tc>
      </w:tr>
      <w:tr w:rsidR="00F32714"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F32714" w:rsidRPr="000674F3" w:rsidRDefault="00F32714" w:rsidP="00C51C0C">
            <w:pPr>
              <w:rPr>
                <w:rFonts w:cs="Arial"/>
                <w:b/>
                <w:bCs/>
                <w:color w:val="000000"/>
                <w:sz w:val="14"/>
                <w:szCs w:val="24"/>
              </w:rPr>
            </w:pPr>
          </w:p>
        </w:tc>
        <w:tc>
          <w:tcPr>
            <w:tcW w:w="2919" w:type="dxa"/>
            <w:tcBorders>
              <w:top w:val="single" w:sz="8" w:space="0" w:color="auto"/>
              <w:left w:val="single" w:sz="12" w:space="0" w:color="auto"/>
              <w:bottom w:val="nil"/>
              <w:right w:val="single" w:sz="8" w:space="0" w:color="auto"/>
            </w:tcBorders>
            <w:shd w:val="clear" w:color="auto" w:fill="auto"/>
            <w:noWrap/>
            <w:hideMark/>
          </w:tcPr>
          <w:p w:rsidR="00F32714" w:rsidRPr="00B21573" w:rsidRDefault="00F32714" w:rsidP="00C51C0C">
            <w:pPr>
              <w:rPr>
                <w:rFonts w:cs="Arial"/>
                <w:bCs/>
                <w:color w:val="000000"/>
                <w:sz w:val="14"/>
                <w:szCs w:val="24"/>
              </w:rPr>
            </w:pPr>
            <w:r w:rsidRPr="00B21573">
              <w:rPr>
                <w:rFonts w:cs="Arial"/>
                <w:bCs/>
                <w:color w:val="000000"/>
                <w:sz w:val="14"/>
                <w:szCs w:val="24"/>
              </w:rPr>
              <w:t>Produit chimique, carburants</w:t>
            </w:r>
          </w:p>
        </w:tc>
        <w:tc>
          <w:tcPr>
            <w:tcW w:w="3318" w:type="dxa"/>
            <w:gridSpan w:val="3"/>
            <w:tcBorders>
              <w:top w:val="single" w:sz="8" w:space="0" w:color="auto"/>
              <w:left w:val="nil"/>
              <w:bottom w:val="nil"/>
              <w:right w:val="single" w:sz="8" w:space="0" w:color="000000"/>
            </w:tcBorders>
            <w:shd w:val="clear" w:color="auto" w:fill="auto"/>
            <w:noWrap/>
            <w:hideMark/>
          </w:tcPr>
          <w:p w:rsidR="00F32714" w:rsidRPr="005B0B4B" w:rsidRDefault="00F32714" w:rsidP="00C51C0C">
            <w:pPr>
              <w:rPr>
                <w:rFonts w:cs="Arial"/>
                <w:bCs/>
                <w:color w:val="000000"/>
                <w:sz w:val="14"/>
                <w:szCs w:val="24"/>
              </w:rPr>
            </w:pPr>
            <w:r w:rsidRPr="005B0B4B">
              <w:rPr>
                <w:rFonts w:cs="Arial"/>
                <w:bCs/>
                <w:color w:val="000000"/>
                <w:sz w:val="14"/>
                <w:szCs w:val="24"/>
              </w:rPr>
              <w:t>Voir réglementation spécifique au transport utilisé</w:t>
            </w:r>
          </w:p>
        </w:tc>
        <w:tc>
          <w:tcPr>
            <w:tcW w:w="2254" w:type="dxa"/>
            <w:gridSpan w:val="3"/>
            <w:tcBorders>
              <w:top w:val="single" w:sz="8" w:space="0" w:color="auto"/>
              <w:left w:val="nil"/>
              <w:bottom w:val="nil"/>
              <w:right w:val="single" w:sz="8" w:space="0" w:color="000000"/>
            </w:tcBorders>
            <w:shd w:val="clear" w:color="auto" w:fill="auto"/>
            <w:noWrap/>
            <w:vAlign w:val="center"/>
            <w:hideMark/>
          </w:tcPr>
          <w:p w:rsidR="00F32714" w:rsidRPr="005B0B4B" w:rsidRDefault="00F32714" w:rsidP="00C51C0C">
            <w:pPr>
              <w:rPr>
                <w:rFonts w:cs="Arial"/>
                <w:color w:val="000000"/>
                <w:sz w:val="14"/>
                <w:szCs w:val="24"/>
              </w:rPr>
            </w:pPr>
            <w:r w:rsidRPr="005B0B4B">
              <w:rPr>
                <w:rFonts w:cs="Arial"/>
                <w:color w:val="000000"/>
                <w:sz w:val="14"/>
                <w:szCs w:val="24"/>
              </w:rPr>
              <w:t>Non codifié</w:t>
            </w:r>
          </w:p>
        </w:tc>
        <w:tc>
          <w:tcPr>
            <w:tcW w:w="2268" w:type="dxa"/>
            <w:gridSpan w:val="2"/>
            <w:tcBorders>
              <w:top w:val="single" w:sz="8" w:space="0" w:color="auto"/>
              <w:left w:val="nil"/>
              <w:bottom w:val="nil"/>
              <w:right w:val="single" w:sz="12" w:space="0" w:color="auto"/>
            </w:tcBorders>
            <w:shd w:val="clear" w:color="auto" w:fill="auto"/>
            <w:noWrap/>
            <w:vAlign w:val="center"/>
            <w:hideMark/>
          </w:tcPr>
          <w:p w:rsidR="00F32714" w:rsidRPr="000674F3" w:rsidRDefault="00F32714" w:rsidP="00C51C0C">
            <w:pPr>
              <w:rPr>
                <w:rFonts w:cs="Arial"/>
                <w:color w:val="000000"/>
                <w:sz w:val="14"/>
                <w:szCs w:val="24"/>
              </w:rPr>
            </w:pPr>
            <w:r w:rsidRPr="000674F3">
              <w:rPr>
                <w:rFonts w:cs="Arial"/>
                <w:color w:val="000000"/>
                <w:sz w:val="14"/>
                <w:szCs w:val="24"/>
              </w:rPr>
              <w:t>Non codifié</w:t>
            </w:r>
          </w:p>
        </w:tc>
      </w:tr>
      <w:tr w:rsidR="00F32714"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F32714" w:rsidRPr="000674F3" w:rsidRDefault="00F32714" w:rsidP="00C51C0C">
            <w:pPr>
              <w:rPr>
                <w:rFonts w:cs="Arial"/>
                <w:b/>
                <w:bCs/>
                <w:color w:val="000000"/>
                <w:sz w:val="14"/>
                <w:szCs w:val="24"/>
              </w:rPr>
            </w:pPr>
          </w:p>
        </w:tc>
        <w:tc>
          <w:tcPr>
            <w:tcW w:w="2919" w:type="dxa"/>
            <w:tcBorders>
              <w:top w:val="nil"/>
              <w:left w:val="single" w:sz="12" w:space="0" w:color="auto"/>
              <w:bottom w:val="single" w:sz="8" w:space="0" w:color="auto"/>
              <w:right w:val="single" w:sz="8" w:space="0" w:color="auto"/>
            </w:tcBorders>
            <w:shd w:val="clear" w:color="auto" w:fill="auto"/>
            <w:noWrap/>
            <w:vAlign w:val="bottom"/>
            <w:hideMark/>
          </w:tcPr>
          <w:p w:rsidR="00F32714" w:rsidRPr="00B21573" w:rsidRDefault="00F32714" w:rsidP="00C51C0C">
            <w:pPr>
              <w:rPr>
                <w:rFonts w:cs="Arial"/>
                <w:bCs/>
                <w:color w:val="000000"/>
                <w:sz w:val="14"/>
                <w:szCs w:val="24"/>
              </w:rPr>
            </w:pPr>
            <w:r w:rsidRPr="00B21573">
              <w:rPr>
                <w:rFonts w:cs="Arial"/>
                <w:bCs/>
                <w:color w:val="000000"/>
                <w:sz w:val="14"/>
                <w:szCs w:val="24"/>
              </w:rPr>
              <w:t>Produits réglementés</w:t>
            </w:r>
          </w:p>
        </w:tc>
        <w:tc>
          <w:tcPr>
            <w:tcW w:w="3318" w:type="dxa"/>
            <w:gridSpan w:val="3"/>
            <w:tcBorders>
              <w:top w:val="nil"/>
              <w:left w:val="nil"/>
              <w:bottom w:val="single" w:sz="8" w:space="0" w:color="auto"/>
              <w:right w:val="single" w:sz="8" w:space="0" w:color="000000"/>
            </w:tcBorders>
            <w:shd w:val="clear" w:color="auto" w:fill="auto"/>
            <w:noWrap/>
            <w:vAlign w:val="bottom"/>
            <w:hideMark/>
          </w:tcPr>
          <w:p w:rsidR="00F32714" w:rsidRPr="005B0B4B" w:rsidRDefault="00F32714" w:rsidP="00C51C0C">
            <w:pPr>
              <w:rPr>
                <w:rFonts w:cs="Arial"/>
                <w:color w:val="000000"/>
                <w:sz w:val="14"/>
                <w:szCs w:val="24"/>
              </w:rPr>
            </w:pPr>
            <w:r w:rsidRPr="005B0B4B">
              <w:rPr>
                <w:rFonts w:cs="Arial"/>
                <w:color w:val="000000"/>
                <w:sz w:val="14"/>
                <w:szCs w:val="24"/>
              </w:rPr>
              <w:t>Utilise toutes les catégories</w:t>
            </w:r>
          </w:p>
        </w:tc>
        <w:tc>
          <w:tcPr>
            <w:tcW w:w="484" w:type="dxa"/>
            <w:tcBorders>
              <w:top w:val="nil"/>
              <w:left w:val="nil"/>
              <w:bottom w:val="single" w:sz="8" w:space="0" w:color="auto"/>
              <w:right w:val="nil"/>
            </w:tcBorders>
            <w:shd w:val="clear" w:color="auto" w:fill="auto"/>
            <w:noWrap/>
            <w:vAlign w:val="center"/>
            <w:hideMark/>
          </w:tcPr>
          <w:p w:rsidR="00F32714" w:rsidRPr="005B0B4B" w:rsidRDefault="00F32714" w:rsidP="00C51C0C">
            <w:pPr>
              <w:rPr>
                <w:rFonts w:cs="Arial"/>
                <w:color w:val="000000"/>
                <w:sz w:val="14"/>
                <w:szCs w:val="24"/>
              </w:rPr>
            </w:pPr>
          </w:p>
        </w:tc>
        <w:tc>
          <w:tcPr>
            <w:tcW w:w="1770" w:type="dxa"/>
            <w:gridSpan w:val="2"/>
            <w:tcBorders>
              <w:top w:val="nil"/>
              <w:left w:val="nil"/>
              <w:bottom w:val="single" w:sz="8" w:space="0" w:color="auto"/>
              <w:right w:val="single" w:sz="8" w:space="0" w:color="auto"/>
            </w:tcBorders>
            <w:shd w:val="clear" w:color="auto" w:fill="auto"/>
            <w:noWrap/>
            <w:vAlign w:val="center"/>
            <w:hideMark/>
          </w:tcPr>
          <w:p w:rsidR="00F32714" w:rsidRPr="005B0B4B" w:rsidRDefault="00F32714" w:rsidP="00C51C0C">
            <w:pPr>
              <w:rPr>
                <w:rFonts w:cs="Arial"/>
                <w:color w:val="000000"/>
                <w:sz w:val="14"/>
                <w:szCs w:val="24"/>
              </w:rPr>
            </w:pPr>
          </w:p>
        </w:tc>
        <w:tc>
          <w:tcPr>
            <w:tcW w:w="283" w:type="dxa"/>
            <w:tcBorders>
              <w:top w:val="nil"/>
              <w:left w:val="nil"/>
              <w:bottom w:val="single" w:sz="8" w:space="0" w:color="auto"/>
              <w:right w:val="nil"/>
            </w:tcBorders>
            <w:shd w:val="clear" w:color="auto" w:fill="auto"/>
            <w:noWrap/>
            <w:vAlign w:val="center"/>
            <w:hideMark/>
          </w:tcPr>
          <w:p w:rsidR="00F32714" w:rsidRPr="000674F3" w:rsidRDefault="00F32714" w:rsidP="00C51C0C">
            <w:pPr>
              <w:rPr>
                <w:rFonts w:cs="Arial"/>
                <w:color w:val="000000"/>
                <w:sz w:val="14"/>
                <w:szCs w:val="24"/>
              </w:rPr>
            </w:pPr>
          </w:p>
        </w:tc>
        <w:tc>
          <w:tcPr>
            <w:tcW w:w="1985" w:type="dxa"/>
            <w:tcBorders>
              <w:top w:val="nil"/>
              <w:left w:val="nil"/>
              <w:bottom w:val="single" w:sz="8" w:space="0" w:color="auto"/>
              <w:right w:val="single" w:sz="12" w:space="0" w:color="auto"/>
            </w:tcBorders>
            <w:shd w:val="clear" w:color="auto" w:fill="auto"/>
            <w:noWrap/>
            <w:vAlign w:val="center"/>
            <w:hideMark/>
          </w:tcPr>
          <w:p w:rsidR="00F32714" w:rsidRPr="000674F3" w:rsidRDefault="00F32714" w:rsidP="00C51C0C">
            <w:pPr>
              <w:rPr>
                <w:rFonts w:cs="Arial"/>
                <w:color w:val="000000"/>
                <w:sz w:val="14"/>
                <w:szCs w:val="24"/>
              </w:rPr>
            </w:pPr>
          </w:p>
        </w:tc>
      </w:tr>
      <w:tr w:rsidR="00F32714"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F32714" w:rsidRPr="000674F3" w:rsidRDefault="00F32714" w:rsidP="00C51C0C">
            <w:pPr>
              <w:rPr>
                <w:rFonts w:cs="Arial"/>
                <w:b/>
                <w:bCs/>
                <w:color w:val="000000"/>
                <w:sz w:val="14"/>
                <w:szCs w:val="24"/>
              </w:rPr>
            </w:pPr>
          </w:p>
        </w:tc>
        <w:tc>
          <w:tcPr>
            <w:tcW w:w="2919" w:type="dxa"/>
            <w:tcBorders>
              <w:top w:val="single" w:sz="4" w:space="0" w:color="000000"/>
              <w:left w:val="single" w:sz="12" w:space="0" w:color="auto"/>
              <w:bottom w:val="nil"/>
              <w:right w:val="single" w:sz="8" w:space="0" w:color="auto"/>
            </w:tcBorders>
            <w:shd w:val="clear" w:color="auto" w:fill="auto"/>
            <w:noWrap/>
            <w:vAlign w:val="bottom"/>
            <w:hideMark/>
          </w:tcPr>
          <w:p w:rsidR="00F32714" w:rsidRPr="00B21573" w:rsidRDefault="00F32714" w:rsidP="00C51C0C">
            <w:pPr>
              <w:rPr>
                <w:rFonts w:cs="Arial"/>
                <w:bCs/>
                <w:color w:val="000000"/>
                <w:sz w:val="14"/>
                <w:szCs w:val="24"/>
              </w:rPr>
            </w:pPr>
            <w:r w:rsidRPr="00B21573">
              <w:rPr>
                <w:rFonts w:cs="Arial"/>
                <w:bCs/>
                <w:color w:val="000000"/>
                <w:sz w:val="14"/>
                <w:szCs w:val="24"/>
              </w:rPr>
              <w:t>Produits en vrac, liquides en fûts</w:t>
            </w:r>
          </w:p>
        </w:tc>
        <w:tc>
          <w:tcPr>
            <w:tcW w:w="3318" w:type="dxa"/>
            <w:gridSpan w:val="3"/>
            <w:tcBorders>
              <w:top w:val="single" w:sz="4" w:space="0" w:color="000000"/>
              <w:left w:val="nil"/>
              <w:bottom w:val="nil"/>
              <w:right w:val="single" w:sz="8" w:space="0" w:color="000000"/>
            </w:tcBorders>
            <w:shd w:val="clear" w:color="auto" w:fill="auto"/>
            <w:noWrap/>
            <w:vAlign w:val="bottom"/>
            <w:hideMark/>
          </w:tcPr>
          <w:p w:rsidR="00F32714" w:rsidRPr="005B0B4B" w:rsidRDefault="00F32714" w:rsidP="00C51C0C">
            <w:pPr>
              <w:rPr>
                <w:rFonts w:cs="Arial"/>
                <w:bCs/>
                <w:color w:val="000000"/>
                <w:sz w:val="14"/>
                <w:szCs w:val="24"/>
              </w:rPr>
            </w:pPr>
            <w:r w:rsidRPr="005B0B4B">
              <w:rPr>
                <w:rFonts w:cs="Arial"/>
                <w:bCs/>
                <w:color w:val="000000"/>
                <w:sz w:val="14"/>
                <w:szCs w:val="24"/>
              </w:rPr>
              <w:t>Utilise tous les contenants pour le</w:t>
            </w:r>
          </w:p>
        </w:tc>
        <w:tc>
          <w:tcPr>
            <w:tcW w:w="2254" w:type="dxa"/>
            <w:gridSpan w:val="3"/>
            <w:tcBorders>
              <w:top w:val="single" w:sz="4" w:space="0" w:color="000000"/>
              <w:left w:val="nil"/>
              <w:bottom w:val="nil"/>
              <w:right w:val="single" w:sz="8" w:space="0" w:color="000000"/>
            </w:tcBorders>
            <w:shd w:val="clear" w:color="auto" w:fill="auto"/>
            <w:noWrap/>
            <w:vAlign w:val="center"/>
            <w:hideMark/>
          </w:tcPr>
          <w:p w:rsidR="00F32714" w:rsidRPr="005B0B4B" w:rsidRDefault="00F32714" w:rsidP="00C51C0C">
            <w:pPr>
              <w:rPr>
                <w:rFonts w:cs="Arial"/>
                <w:color w:val="000000"/>
                <w:sz w:val="14"/>
                <w:szCs w:val="24"/>
              </w:rPr>
            </w:pPr>
            <w:r w:rsidRPr="005B0B4B">
              <w:rPr>
                <w:rFonts w:cs="Arial"/>
                <w:color w:val="000000"/>
                <w:sz w:val="14"/>
                <w:szCs w:val="24"/>
              </w:rPr>
              <w:t>Non codifié</w:t>
            </w:r>
          </w:p>
        </w:tc>
        <w:tc>
          <w:tcPr>
            <w:tcW w:w="2268" w:type="dxa"/>
            <w:gridSpan w:val="2"/>
            <w:tcBorders>
              <w:top w:val="single" w:sz="4" w:space="0" w:color="000000"/>
              <w:left w:val="nil"/>
              <w:bottom w:val="nil"/>
              <w:right w:val="single" w:sz="12" w:space="0" w:color="auto"/>
            </w:tcBorders>
            <w:shd w:val="clear" w:color="auto" w:fill="auto"/>
            <w:noWrap/>
            <w:vAlign w:val="center"/>
            <w:hideMark/>
          </w:tcPr>
          <w:p w:rsidR="00F32714" w:rsidRPr="000674F3" w:rsidRDefault="00F32714" w:rsidP="00C51C0C">
            <w:pPr>
              <w:rPr>
                <w:rFonts w:cs="Arial"/>
                <w:color w:val="000000"/>
                <w:sz w:val="14"/>
                <w:szCs w:val="24"/>
              </w:rPr>
            </w:pPr>
            <w:r w:rsidRPr="000674F3">
              <w:rPr>
                <w:rFonts w:cs="Arial"/>
                <w:color w:val="000000"/>
                <w:sz w:val="14"/>
                <w:szCs w:val="24"/>
              </w:rPr>
              <w:t>Non codifié</w:t>
            </w:r>
          </w:p>
        </w:tc>
      </w:tr>
      <w:tr w:rsidR="00F32714" w:rsidRPr="000674F3" w:rsidTr="00D966EA">
        <w:trPr>
          <w:trHeight w:val="4"/>
        </w:trPr>
        <w:tc>
          <w:tcPr>
            <w:tcW w:w="212" w:type="dxa"/>
            <w:tcBorders>
              <w:top w:val="nil"/>
              <w:left w:val="nil"/>
              <w:bottom w:val="nil"/>
              <w:right w:val="single" w:sz="12" w:space="0" w:color="auto"/>
            </w:tcBorders>
            <w:shd w:val="clear" w:color="auto" w:fill="auto"/>
            <w:noWrap/>
            <w:vAlign w:val="center"/>
            <w:hideMark/>
          </w:tcPr>
          <w:p w:rsidR="00F32714" w:rsidRPr="000674F3" w:rsidRDefault="00F32714" w:rsidP="00C51C0C">
            <w:pPr>
              <w:rPr>
                <w:rFonts w:cs="Arial"/>
                <w:b/>
                <w:bCs/>
                <w:color w:val="000000"/>
                <w:sz w:val="14"/>
                <w:szCs w:val="24"/>
              </w:rPr>
            </w:pPr>
          </w:p>
        </w:tc>
        <w:tc>
          <w:tcPr>
            <w:tcW w:w="2919" w:type="dxa"/>
            <w:tcBorders>
              <w:top w:val="nil"/>
              <w:left w:val="single" w:sz="12" w:space="0" w:color="auto"/>
              <w:bottom w:val="single" w:sz="12" w:space="0" w:color="auto"/>
              <w:right w:val="single" w:sz="8" w:space="0" w:color="auto"/>
            </w:tcBorders>
            <w:shd w:val="clear" w:color="auto" w:fill="auto"/>
            <w:noWrap/>
            <w:vAlign w:val="bottom"/>
            <w:hideMark/>
          </w:tcPr>
          <w:p w:rsidR="00F32714" w:rsidRPr="00B21573" w:rsidRDefault="00F32714" w:rsidP="00C51C0C">
            <w:pPr>
              <w:rPr>
                <w:rFonts w:cs="Arial"/>
                <w:bCs/>
                <w:color w:val="000000"/>
                <w:sz w:val="14"/>
                <w:szCs w:val="24"/>
              </w:rPr>
            </w:pPr>
            <w:r w:rsidRPr="00B21573">
              <w:rPr>
                <w:rFonts w:cs="Arial"/>
                <w:bCs/>
                <w:color w:val="000000"/>
                <w:sz w:val="14"/>
                <w:szCs w:val="24"/>
              </w:rPr>
              <w:t>déjà conditionnés</w:t>
            </w:r>
          </w:p>
        </w:tc>
        <w:tc>
          <w:tcPr>
            <w:tcW w:w="3318" w:type="dxa"/>
            <w:gridSpan w:val="3"/>
            <w:tcBorders>
              <w:top w:val="nil"/>
              <w:left w:val="nil"/>
              <w:bottom w:val="single" w:sz="12" w:space="0" w:color="auto"/>
              <w:right w:val="single" w:sz="8" w:space="0" w:color="000000"/>
            </w:tcBorders>
            <w:shd w:val="clear" w:color="auto" w:fill="auto"/>
            <w:noWrap/>
            <w:vAlign w:val="bottom"/>
            <w:hideMark/>
          </w:tcPr>
          <w:p w:rsidR="00F32714" w:rsidRPr="005B0B4B" w:rsidRDefault="00F32714" w:rsidP="00C51C0C">
            <w:pPr>
              <w:rPr>
                <w:rFonts w:cs="Arial"/>
                <w:bCs/>
                <w:color w:val="000000"/>
                <w:sz w:val="14"/>
                <w:szCs w:val="24"/>
              </w:rPr>
            </w:pPr>
            <w:r w:rsidRPr="005B0B4B">
              <w:rPr>
                <w:rFonts w:cs="Arial"/>
                <w:bCs/>
                <w:color w:val="000000"/>
                <w:sz w:val="14"/>
                <w:szCs w:val="24"/>
              </w:rPr>
              <w:t>regroupement</w:t>
            </w:r>
          </w:p>
        </w:tc>
        <w:tc>
          <w:tcPr>
            <w:tcW w:w="484" w:type="dxa"/>
            <w:tcBorders>
              <w:top w:val="nil"/>
              <w:left w:val="nil"/>
              <w:bottom w:val="single" w:sz="12" w:space="0" w:color="auto"/>
              <w:right w:val="nil"/>
            </w:tcBorders>
            <w:shd w:val="clear" w:color="auto" w:fill="auto"/>
            <w:noWrap/>
            <w:vAlign w:val="center"/>
            <w:hideMark/>
          </w:tcPr>
          <w:p w:rsidR="00F32714" w:rsidRPr="005B0B4B" w:rsidRDefault="00F32714" w:rsidP="00C51C0C">
            <w:pPr>
              <w:rPr>
                <w:rFonts w:cs="Arial"/>
                <w:color w:val="000000"/>
                <w:sz w:val="14"/>
                <w:szCs w:val="24"/>
              </w:rPr>
            </w:pPr>
          </w:p>
        </w:tc>
        <w:tc>
          <w:tcPr>
            <w:tcW w:w="1770" w:type="dxa"/>
            <w:gridSpan w:val="2"/>
            <w:tcBorders>
              <w:top w:val="nil"/>
              <w:left w:val="nil"/>
              <w:bottom w:val="single" w:sz="12" w:space="0" w:color="auto"/>
              <w:right w:val="single" w:sz="8" w:space="0" w:color="auto"/>
            </w:tcBorders>
            <w:shd w:val="clear" w:color="auto" w:fill="auto"/>
            <w:noWrap/>
            <w:vAlign w:val="center"/>
            <w:hideMark/>
          </w:tcPr>
          <w:p w:rsidR="00F32714" w:rsidRPr="005B0B4B" w:rsidRDefault="00F32714" w:rsidP="00C51C0C">
            <w:pPr>
              <w:rPr>
                <w:rFonts w:cs="Arial"/>
                <w:color w:val="000000"/>
                <w:sz w:val="14"/>
                <w:szCs w:val="24"/>
              </w:rPr>
            </w:pPr>
          </w:p>
        </w:tc>
        <w:tc>
          <w:tcPr>
            <w:tcW w:w="283" w:type="dxa"/>
            <w:tcBorders>
              <w:top w:val="nil"/>
              <w:left w:val="nil"/>
              <w:bottom w:val="single" w:sz="12" w:space="0" w:color="auto"/>
              <w:right w:val="nil"/>
            </w:tcBorders>
            <w:shd w:val="clear" w:color="auto" w:fill="auto"/>
            <w:noWrap/>
            <w:vAlign w:val="center"/>
            <w:hideMark/>
          </w:tcPr>
          <w:p w:rsidR="00F32714" w:rsidRPr="000674F3" w:rsidRDefault="00F32714" w:rsidP="00C51C0C">
            <w:pPr>
              <w:rPr>
                <w:rFonts w:cs="Arial"/>
                <w:color w:val="000000"/>
                <w:sz w:val="14"/>
                <w:szCs w:val="24"/>
              </w:rPr>
            </w:pPr>
          </w:p>
        </w:tc>
        <w:tc>
          <w:tcPr>
            <w:tcW w:w="1985" w:type="dxa"/>
            <w:tcBorders>
              <w:top w:val="nil"/>
              <w:left w:val="nil"/>
              <w:bottom w:val="single" w:sz="12" w:space="0" w:color="auto"/>
              <w:right w:val="single" w:sz="12" w:space="0" w:color="auto"/>
            </w:tcBorders>
            <w:shd w:val="clear" w:color="auto" w:fill="auto"/>
            <w:noWrap/>
            <w:vAlign w:val="center"/>
            <w:hideMark/>
          </w:tcPr>
          <w:p w:rsidR="00F32714" w:rsidRPr="000674F3" w:rsidRDefault="00F32714" w:rsidP="00C51C0C">
            <w:pPr>
              <w:rPr>
                <w:rFonts w:cs="Arial"/>
                <w:color w:val="000000"/>
                <w:sz w:val="14"/>
                <w:szCs w:val="24"/>
              </w:rPr>
            </w:pPr>
          </w:p>
        </w:tc>
      </w:tr>
      <w:tr w:rsidR="00F32714" w:rsidRPr="000674F3" w:rsidTr="00D966EA">
        <w:trPr>
          <w:trHeight w:val="54"/>
        </w:trPr>
        <w:tc>
          <w:tcPr>
            <w:tcW w:w="212" w:type="dxa"/>
            <w:tcBorders>
              <w:top w:val="nil"/>
              <w:left w:val="nil"/>
              <w:bottom w:val="nil"/>
            </w:tcBorders>
            <w:shd w:val="clear" w:color="auto" w:fill="auto"/>
            <w:noWrap/>
            <w:vAlign w:val="center"/>
          </w:tcPr>
          <w:p w:rsidR="00F32714" w:rsidRDefault="00F32714" w:rsidP="00C51C0C">
            <w:pPr>
              <w:rPr>
                <w:rFonts w:cs="Arial"/>
                <w:b/>
                <w:bCs/>
                <w:color w:val="000000"/>
                <w:sz w:val="14"/>
                <w:szCs w:val="24"/>
              </w:rPr>
            </w:pPr>
          </w:p>
        </w:tc>
        <w:tc>
          <w:tcPr>
            <w:tcW w:w="2919" w:type="dxa"/>
            <w:tcBorders>
              <w:top w:val="single" w:sz="12" w:space="0" w:color="auto"/>
              <w:bottom w:val="single" w:sz="12" w:space="0" w:color="auto"/>
            </w:tcBorders>
            <w:shd w:val="clear" w:color="auto" w:fill="auto"/>
            <w:noWrap/>
            <w:vAlign w:val="bottom"/>
          </w:tcPr>
          <w:p w:rsidR="00F32714" w:rsidRPr="00B21573" w:rsidRDefault="00F32714" w:rsidP="00C51C0C">
            <w:pPr>
              <w:rPr>
                <w:rFonts w:cs="Arial"/>
                <w:bCs/>
                <w:color w:val="000000"/>
                <w:sz w:val="14"/>
                <w:szCs w:val="24"/>
              </w:rPr>
            </w:pPr>
          </w:p>
        </w:tc>
        <w:tc>
          <w:tcPr>
            <w:tcW w:w="851" w:type="dxa"/>
            <w:gridSpan w:val="2"/>
            <w:tcBorders>
              <w:top w:val="single" w:sz="12" w:space="0" w:color="auto"/>
              <w:bottom w:val="single" w:sz="12" w:space="0" w:color="auto"/>
            </w:tcBorders>
            <w:shd w:val="clear" w:color="auto" w:fill="auto"/>
            <w:noWrap/>
            <w:vAlign w:val="bottom"/>
          </w:tcPr>
          <w:p w:rsidR="00F32714" w:rsidRDefault="00F32714" w:rsidP="00C51C0C">
            <w:pPr>
              <w:rPr>
                <w:rFonts w:cs="Arial"/>
                <w:bCs/>
                <w:color w:val="000000"/>
                <w:sz w:val="14"/>
                <w:szCs w:val="24"/>
              </w:rPr>
            </w:pPr>
          </w:p>
        </w:tc>
        <w:tc>
          <w:tcPr>
            <w:tcW w:w="2467" w:type="dxa"/>
            <w:tcBorders>
              <w:top w:val="single" w:sz="12" w:space="0" w:color="auto"/>
              <w:bottom w:val="single" w:sz="12" w:space="0" w:color="auto"/>
            </w:tcBorders>
            <w:shd w:val="clear" w:color="auto" w:fill="auto"/>
            <w:vAlign w:val="bottom"/>
          </w:tcPr>
          <w:p w:rsidR="00F32714" w:rsidRDefault="00F32714" w:rsidP="00C51C0C">
            <w:pPr>
              <w:rPr>
                <w:rFonts w:cs="Arial"/>
                <w:b/>
                <w:bCs/>
                <w:color w:val="000000"/>
                <w:sz w:val="14"/>
                <w:szCs w:val="24"/>
              </w:rPr>
            </w:pPr>
          </w:p>
        </w:tc>
        <w:tc>
          <w:tcPr>
            <w:tcW w:w="2254" w:type="dxa"/>
            <w:gridSpan w:val="3"/>
            <w:tcBorders>
              <w:top w:val="single" w:sz="12" w:space="0" w:color="auto"/>
              <w:bottom w:val="single" w:sz="12" w:space="0" w:color="auto"/>
            </w:tcBorders>
            <w:shd w:val="clear" w:color="auto" w:fill="auto"/>
            <w:noWrap/>
            <w:vAlign w:val="bottom"/>
          </w:tcPr>
          <w:p w:rsidR="00F32714" w:rsidRPr="000674F3" w:rsidRDefault="00F32714" w:rsidP="00C51C0C">
            <w:pPr>
              <w:rPr>
                <w:rFonts w:cs="Arial"/>
                <w:color w:val="000000"/>
                <w:sz w:val="14"/>
                <w:szCs w:val="24"/>
              </w:rPr>
            </w:pPr>
          </w:p>
        </w:tc>
        <w:tc>
          <w:tcPr>
            <w:tcW w:w="2268" w:type="dxa"/>
            <w:gridSpan w:val="2"/>
            <w:tcBorders>
              <w:top w:val="single" w:sz="12" w:space="0" w:color="auto"/>
              <w:bottom w:val="single" w:sz="12" w:space="0" w:color="auto"/>
            </w:tcBorders>
            <w:shd w:val="clear" w:color="auto" w:fill="auto"/>
            <w:noWrap/>
            <w:vAlign w:val="bottom"/>
          </w:tcPr>
          <w:p w:rsidR="00F32714" w:rsidRPr="000674F3" w:rsidRDefault="00F32714" w:rsidP="00C51C0C">
            <w:pPr>
              <w:rPr>
                <w:rFonts w:cs="Arial"/>
                <w:color w:val="000000"/>
                <w:sz w:val="14"/>
                <w:szCs w:val="24"/>
              </w:rPr>
            </w:pPr>
          </w:p>
        </w:tc>
      </w:tr>
      <w:tr w:rsidR="00F32714" w:rsidRPr="000674F3" w:rsidTr="00D966EA">
        <w:trPr>
          <w:trHeight w:val="143"/>
        </w:trPr>
        <w:tc>
          <w:tcPr>
            <w:tcW w:w="212" w:type="dxa"/>
            <w:tcBorders>
              <w:top w:val="nil"/>
              <w:left w:val="nil"/>
              <w:bottom w:val="nil"/>
              <w:right w:val="single" w:sz="12" w:space="0" w:color="auto"/>
            </w:tcBorders>
            <w:shd w:val="clear" w:color="auto" w:fill="auto"/>
            <w:noWrap/>
            <w:vAlign w:val="center"/>
            <w:hideMark/>
          </w:tcPr>
          <w:p w:rsidR="00F32714" w:rsidRPr="000674F3" w:rsidRDefault="00F32714" w:rsidP="00C51C0C">
            <w:pPr>
              <w:rPr>
                <w:rFonts w:cs="Arial"/>
                <w:b/>
                <w:bCs/>
                <w:color w:val="000000"/>
                <w:sz w:val="14"/>
                <w:szCs w:val="24"/>
              </w:rPr>
            </w:pPr>
            <w:r>
              <w:rPr>
                <w:rFonts w:cs="Arial"/>
                <w:b/>
                <w:bCs/>
                <w:color w:val="000000"/>
                <w:sz w:val="14"/>
                <w:szCs w:val="24"/>
              </w:rPr>
              <w:t>8</w:t>
            </w:r>
          </w:p>
        </w:tc>
        <w:tc>
          <w:tcPr>
            <w:tcW w:w="2919"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F32714" w:rsidRPr="00B21573" w:rsidRDefault="00F32714" w:rsidP="00C51C0C">
            <w:pPr>
              <w:rPr>
                <w:rFonts w:cs="Arial"/>
                <w:bCs/>
                <w:color w:val="000000"/>
                <w:sz w:val="14"/>
                <w:szCs w:val="24"/>
              </w:rPr>
            </w:pPr>
            <w:r w:rsidRPr="00B21573">
              <w:rPr>
                <w:rFonts w:cs="Arial"/>
                <w:bCs/>
                <w:color w:val="000000"/>
                <w:sz w:val="14"/>
                <w:szCs w:val="24"/>
              </w:rPr>
              <w:t>Conteneurisation</w:t>
            </w:r>
          </w:p>
        </w:tc>
        <w:tc>
          <w:tcPr>
            <w:tcW w:w="851" w:type="dxa"/>
            <w:gridSpan w:val="2"/>
            <w:tcBorders>
              <w:top w:val="single" w:sz="12" w:space="0" w:color="auto"/>
              <w:left w:val="single" w:sz="4" w:space="0" w:color="auto"/>
              <w:bottom w:val="single" w:sz="12" w:space="0" w:color="auto"/>
            </w:tcBorders>
            <w:shd w:val="clear" w:color="auto" w:fill="auto"/>
            <w:noWrap/>
            <w:vAlign w:val="bottom"/>
          </w:tcPr>
          <w:p w:rsidR="00F32714" w:rsidRPr="006F2587" w:rsidRDefault="00F32714" w:rsidP="00C51C0C">
            <w:pPr>
              <w:rPr>
                <w:rFonts w:cs="Arial"/>
                <w:bCs/>
                <w:color w:val="000000"/>
                <w:sz w:val="14"/>
                <w:szCs w:val="24"/>
              </w:rPr>
            </w:pPr>
            <w:r>
              <w:rPr>
                <w:rFonts w:cs="Arial"/>
                <w:bCs/>
                <w:color w:val="000000"/>
                <w:sz w:val="14"/>
                <w:szCs w:val="24"/>
              </w:rPr>
              <w:t>8</w:t>
            </w:r>
          </w:p>
        </w:tc>
        <w:tc>
          <w:tcPr>
            <w:tcW w:w="2467" w:type="dxa"/>
            <w:tcBorders>
              <w:top w:val="single" w:sz="12" w:space="0" w:color="auto"/>
              <w:bottom w:val="single" w:sz="12" w:space="0" w:color="auto"/>
              <w:right w:val="single" w:sz="4" w:space="0" w:color="auto"/>
            </w:tcBorders>
            <w:shd w:val="clear" w:color="auto" w:fill="auto"/>
            <w:vAlign w:val="bottom"/>
          </w:tcPr>
          <w:p w:rsidR="00F32714" w:rsidRPr="000674F3" w:rsidRDefault="00F32714" w:rsidP="00C51C0C">
            <w:pPr>
              <w:rPr>
                <w:rFonts w:cs="Arial"/>
                <w:b/>
                <w:bCs/>
                <w:color w:val="000000"/>
                <w:sz w:val="14"/>
                <w:szCs w:val="24"/>
              </w:rPr>
            </w:pPr>
            <w:r>
              <w:rPr>
                <w:rFonts w:cs="Arial"/>
                <w:b/>
                <w:bCs/>
                <w:color w:val="000000"/>
                <w:sz w:val="14"/>
                <w:szCs w:val="24"/>
              </w:rPr>
              <w:t>Regroupement en conteneur</w:t>
            </w:r>
          </w:p>
        </w:tc>
        <w:tc>
          <w:tcPr>
            <w:tcW w:w="2254" w:type="dxa"/>
            <w:gridSpan w:val="3"/>
            <w:tcBorders>
              <w:top w:val="single" w:sz="12" w:space="0" w:color="auto"/>
              <w:left w:val="single" w:sz="4" w:space="0" w:color="auto"/>
              <w:bottom w:val="single" w:sz="12" w:space="0" w:color="auto"/>
              <w:right w:val="single" w:sz="8" w:space="0" w:color="auto"/>
            </w:tcBorders>
            <w:shd w:val="clear" w:color="auto" w:fill="auto"/>
            <w:noWrap/>
            <w:vAlign w:val="bottom"/>
            <w:hideMark/>
          </w:tcPr>
          <w:p w:rsidR="00F32714" w:rsidRPr="000674F3" w:rsidRDefault="00F32714" w:rsidP="00C51C0C">
            <w:pPr>
              <w:rPr>
                <w:rFonts w:cs="Arial"/>
                <w:color w:val="000000"/>
                <w:sz w:val="14"/>
                <w:szCs w:val="24"/>
              </w:rPr>
            </w:pPr>
            <w:r w:rsidRPr="000674F3">
              <w:rPr>
                <w:rFonts w:cs="Arial"/>
                <w:color w:val="000000"/>
                <w:sz w:val="14"/>
                <w:szCs w:val="24"/>
              </w:rPr>
              <w:t>Non codifié</w:t>
            </w:r>
          </w:p>
        </w:tc>
        <w:tc>
          <w:tcPr>
            <w:tcW w:w="2268" w:type="dxa"/>
            <w:gridSpan w:val="2"/>
            <w:tcBorders>
              <w:top w:val="single" w:sz="12" w:space="0" w:color="auto"/>
              <w:left w:val="nil"/>
              <w:bottom w:val="single" w:sz="12" w:space="0" w:color="auto"/>
              <w:right w:val="single" w:sz="12" w:space="0" w:color="auto"/>
            </w:tcBorders>
            <w:shd w:val="clear" w:color="auto" w:fill="auto"/>
            <w:noWrap/>
            <w:vAlign w:val="bottom"/>
            <w:hideMark/>
          </w:tcPr>
          <w:p w:rsidR="00F32714" w:rsidRPr="000674F3" w:rsidRDefault="00F32714" w:rsidP="00C51C0C">
            <w:pPr>
              <w:rPr>
                <w:rFonts w:cs="Arial"/>
                <w:color w:val="000000"/>
                <w:sz w:val="14"/>
                <w:szCs w:val="24"/>
              </w:rPr>
            </w:pPr>
            <w:r w:rsidRPr="000674F3">
              <w:rPr>
                <w:rFonts w:cs="Arial"/>
                <w:color w:val="000000"/>
                <w:sz w:val="14"/>
                <w:szCs w:val="24"/>
              </w:rPr>
              <w:t>Non codifié</w:t>
            </w:r>
          </w:p>
        </w:tc>
      </w:tr>
      <w:tr w:rsidR="00F32714" w:rsidRPr="000674F3" w:rsidTr="00D966EA">
        <w:trPr>
          <w:trHeight w:val="143"/>
        </w:trPr>
        <w:tc>
          <w:tcPr>
            <w:tcW w:w="212" w:type="dxa"/>
            <w:tcBorders>
              <w:top w:val="nil"/>
              <w:left w:val="nil"/>
              <w:bottom w:val="nil"/>
            </w:tcBorders>
            <w:shd w:val="clear" w:color="auto" w:fill="auto"/>
            <w:noWrap/>
            <w:vAlign w:val="center"/>
          </w:tcPr>
          <w:p w:rsidR="00F32714" w:rsidRDefault="00F32714" w:rsidP="00C51C0C">
            <w:pPr>
              <w:rPr>
                <w:rFonts w:cs="Arial"/>
                <w:b/>
                <w:bCs/>
                <w:color w:val="000000"/>
                <w:sz w:val="14"/>
                <w:szCs w:val="24"/>
              </w:rPr>
            </w:pPr>
          </w:p>
        </w:tc>
        <w:tc>
          <w:tcPr>
            <w:tcW w:w="2919" w:type="dxa"/>
            <w:tcBorders>
              <w:top w:val="single" w:sz="12" w:space="0" w:color="auto"/>
              <w:bottom w:val="single" w:sz="12" w:space="0" w:color="auto"/>
            </w:tcBorders>
            <w:shd w:val="clear" w:color="auto" w:fill="auto"/>
            <w:noWrap/>
            <w:vAlign w:val="bottom"/>
          </w:tcPr>
          <w:p w:rsidR="00F32714" w:rsidRPr="00B21573" w:rsidRDefault="00F32714" w:rsidP="00C51C0C">
            <w:pPr>
              <w:rPr>
                <w:rFonts w:cs="Arial"/>
                <w:bCs/>
                <w:color w:val="000000"/>
                <w:sz w:val="14"/>
                <w:szCs w:val="24"/>
              </w:rPr>
            </w:pPr>
          </w:p>
        </w:tc>
        <w:tc>
          <w:tcPr>
            <w:tcW w:w="851" w:type="dxa"/>
            <w:gridSpan w:val="2"/>
            <w:tcBorders>
              <w:top w:val="single" w:sz="12" w:space="0" w:color="auto"/>
              <w:bottom w:val="single" w:sz="12" w:space="0" w:color="auto"/>
            </w:tcBorders>
            <w:shd w:val="clear" w:color="auto" w:fill="auto"/>
            <w:noWrap/>
            <w:vAlign w:val="bottom"/>
          </w:tcPr>
          <w:p w:rsidR="00F32714" w:rsidRDefault="00F32714" w:rsidP="00C51C0C">
            <w:pPr>
              <w:rPr>
                <w:rFonts w:cs="Arial"/>
                <w:bCs/>
                <w:color w:val="000000"/>
                <w:sz w:val="14"/>
                <w:szCs w:val="24"/>
              </w:rPr>
            </w:pPr>
          </w:p>
        </w:tc>
        <w:tc>
          <w:tcPr>
            <w:tcW w:w="2467" w:type="dxa"/>
            <w:tcBorders>
              <w:top w:val="single" w:sz="12" w:space="0" w:color="auto"/>
              <w:bottom w:val="single" w:sz="12" w:space="0" w:color="auto"/>
            </w:tcBorders>
            <w:shd w:val="clear" w:color="auto" w:fill="auto"/>
            <w:vAlign w:val="bottom"/>
          </w:tcPr>
          <w:p w:rsidR="00F32714" w:rsidRDefault="00F32714" w:rsidP="00C51C0C">
            <w:pPr>
              <w:rPr>
                <w:rFonts w:cs="Arial"/>
                <w:b/>
                <w:bCs/>
                <w:color w:val="000000"/>
                <w:sz w:val="14"/>
                <w:szCs w:val="24"/>
              </w:rPr>
            </w:pPr>
          </w:p>
        </w:tc>
        <w:tc>
          <w:tcPr>
            <w:tcW w:w="2254" w:type="dxa"/>
            <w:gridSpan w:val="3"/>
            <w:tcBorders>
              <w:top w:val="single" w:sz="12" w:space="0" w:color="auto"/>
              <w:bottom w:val="single" w:sz="12" w:space="0" w:color="auto"/>
            </w:tcBorders>
            <w:shd w:val="clear" w:color="auto" w:fill="auto"/>
            <w:noWrap/>
            <w:vAlign w:val="bottom"/>
          </w:tcPr>
          <w:p w:rsidR="00F32714" w:rsidRPr="000674F3" w:rsidRDefault="00F32714" w:rsidP="00C51C0C">
            <w:pPr>
              <w:rPr>
                <w:rFonts w:cs="Arial"/>
                <w:color w:val="000000"/>
                <w:sz w:val="14"/>
                <w:szCs w:val="24"/>
              </w:rPr>
            </w:pPr>
          </w:p>
        </w:tc>
        <w:tc>
          <w:tcPr>
            <w:tcW w:w="2268" w:type="dxa"/>
            <w:gridSpan w:val="2"/>
            <w:tcBorders>
              <w:top w:val="single" w:sz="12" w:space="0" w:color="auto"/>
              <w:bottom w:val="single" w:sz="12" w:space="0" w:color="auto"/>
            </w:tcBorders>
            <w:shd w:val="clear" w:color="auto" w:fill="auto"/>
            <w:noWrap/>
            <w:vAlign w:val="bottom"/>
          </w:tcPr>
          <w:p w:rsidR="00F32714" w:rsidRPr="000674F3" w:rsidRDefault="00F32714" w:rsidP="00C51C0C">
            <w:pPr>
              <w:rPr>
                <w:rFonts w:cs="Arial"/>
                <w:color w:val="000000"/>
                <w:sz w:val="14"/>
                <w:szCs w:val="24"/>
              </w:rPr>
            </w:pPr>
          </w:p>
        </w:tc>
      </w:tr>
      <w:tr w:rsidR="00F32714" w:rsidRPr="000674F3" w:rsidTr="00D966EA">
        <w:trPr>
          <w:trHeight w:val="143"/>
        </w:trPr>
        <w:tc>
          <w:tcPr>
            <w:tcW w:w="212" w:type="dxa"/>
            <w:tcBorders>
              <w:top w:val="nil"/>
              <w:left w:val="nil"/>
              <w:bottom w:val="nil"/>
              <w:right w:val="single" w:sz="12" w:space="0" w:color="auto"/>
            </w:tcBorders>
            <w:shd w:val="clear" w:color="auto" w:fill="auto"/>
            <w:noWrap/>
            <w:vAlign w:val="center"/>
            <w:hideMark/>
          </w:tcPr>
          <w:p w:rsidR="00F32714" w:rsidRPr="000674F3" w:rsidRDefault="00F32714" w:rsidP="00C51C0C">
            <w:pPr>
              <w:rPr>
                <w:rFonts w:cs="Arial"/>
                <w:b/>
                <w:bCs/>
                <w:color w:val="000000"/>
                <w:sz w:val="14"/>
                <w:szCs w:val="24"/>
              </w:rPr>
            </w:pPr>
            <w:r>
              <w:rPr>
                <w:rFonts w:cs="Arial"/>
                <w:b/>
                <w:bCs/>
                <w:color w:val="000000"/>
                <w:sz w:val="14"/>
                <w:szCs w:val="24"/>
              </w:rPr>
              <w:t>9</w:t>
            </w:r>
          </w:p>
        </w:tc>
        <w:tc>
          <w:tcPr>
            <w:tcW w:w="2919"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F32714" w:rsidRPr="00B21573" w:rsidRDefault="00F32714" w:rsidP="00C51C0C">
            <w:pPr>
              <w:rPr>
                <w:rFonts w:cs="Arial"/>
                <w:bCs/>
                <w:color w:val="000000"/>
                <w:sz w:val="14"/>
                <w:szCs w:val="24"/>
              </w:rPr>
            </w:pPr>
            <w:r w:rsidRPr="00B21573">
              <w:rPr>
                <w:rFonts w:cs="Arial"/>
                <w:bCs/>
                <w:color w:val="000000"/>
                <w:sz w:val="14"/>
                <w:szCs w:val="24"/>
              </w:rPr>
              <w:t>Capotage, habillage</w:t>
            </w:r>
          </w:p>
        </w:tc>
        <w:tc>
          <w:tcPr>
            <w:tcW w:w="851" w:type="dxa"/>
            <w:gridSpan w:val="2"/>
            <w:tcBorders>
              <w:top w:val="single" w:sz="12" w:space="0" w:color="auto"/>
              <w:left w:val="single" w:sz="4" w:space="0" w:color="auto"/>
              <w:bottom w:val="single" w:sz="12" w:space="0" w:color="auto"/>
            </w:tcBorders>
            <w:shd w:val="clear" w:color="auto" w:fill="auto"/>
            <w:noWrap/>
            <w:vAlign w:val="bottom"/>
          </w:tcPr>
          <w:p w:rsidR="00F32714" w:rsidRPr="006F2587" w:rsidRDefault="00F32714" w:rsidP="00C51C0C">
            <w:pPr>
              <w:rPr>
                <w:rFonts w:cs="Arial"/>
                <w:bCs/>
                <w:color w:val="000000"/>
                <w:sz w:val="14"/>
                <w:szCs w:val="24"/>
              </w:rPr>
            </w:pPr>
            <w:r>
              <w:rPr>
                <w:rFonts w:cs="Arial"/>
                <w:bCs/>
                <w:color w:val="000000"/>
                <w:sz w:val="14"/>
                <w:szCs w:val="24"/>
              </w:rPr>
              <w:t>9</w:t>
            </w:r>
          </w:p>
        </w:tc>
        <w:tc>
          <w:tcPr>
            <w:tcW w:w="2467" w:type="dxa"/>
            <w:tcBorders>
              <w:top w:val="single" w:sz="12" w:space="0" w:color="auto"/>
              <w:bottom w:val="single" w:sz="12" w:space="0" w:color="auto"/>
              <w:right w:val="single" w:sz="4" w:space="0" w:color="auto"/>
            </w:tcBorders>
            <w:shd w:val="clear" w:color="auto" w:fill="auto"/>
            <w:vAlign w:val="bottom"/>
          </w:tcPr>
          <w:p w:rsidR="00F32714" w:rsidRPr="000674F3" w:rsidRDefault="00F32714" w:rsidP="00C51C0C">
            <w:pPr>
              <w:rPr>
                <w:rFonts w:cs="Arial"/>
                <w:b/>
                <w:bCs/>
                <w:color w:val="000000"/>
                <w:sz w:val="14"/>
                <w:szCs w:val="24"/>
              </w:rPr>
            </w:pPr>
            <w:r>
              <w:rPr>
                <w:rFonts w:cs="Arial"/>
                <w:b/>
                <w:bCs/>
                <w:color w:val="000000"/>
                <w:sz w:val="14"/>
                <w:szCs w:val="24"/>
              </w:rPr>
              <w:t>Capotage de protection</w:t>
            </w:r>
          </w:p>
        </w:tc>
        <w:tc>
          <w:tcPr>
            <w:tcW w:w="2254" w:type="dxa"/>
            <w:gridSpan w:val="3"/>
            <w:tcBorders>
              <w:top w:val="single" w:sz="12" w:space="0" w:color="auto"/>
              <w:left w:val="single" w:sz="4" w:space="0" w:color="auto"/>
              <w:bottom w:val="single" w:sz="12" w:space="0" w:color="auto"/>
              <w:right w:val="single" w:sz="8" w:space="0" w:color="auto"/>
            </w:tcBorders>
            <w:shd w:val="clear" w:color="auto" w:fill="auto"/>
            <w:noWrap/>
            <w:vAlign w:val="bottom"/>
            <w:hideMark/>
          </w:tcPr>
          <w:p w:rsidR="00F32714" w:rsidRPr="000674F3" w:rsidRDefault="00F32714" w:rsidP="00C51C0C">
            <w:pPr>
              <w:rPr>
                <w:rFonts w:cs="Arial"/>
                <w:color w:val="000000"/>
                <w:sz w:val="14"/>
                <w:szCs w:val="24"/>
              </w:rPr>
            </w:pPr>
            <w:r w:rsidRPr="000674F3">
              <w:rPr>
                <w:rFonts w:cs="Arial"/>
                <w:color w:val="000000"/>
                <w:sz w:val="14"/>
                <w:szCs w:val="24"/>
              </w:rPr>
              <w:t>Non codifié</w:t>
            </w:r>
          </w:p>
        </w:tc>
        <w:tc>
          <w:tcPr>
            <w:tcW w:w="2268" w:type="dxa"/>
            <w:gridSpan w:val="2"/>
            <w:tcBorders>
              <w:top w:val="single" w:sz="12" w:space="0" w:color="auto"/>
              <w:left w:val="nil"/>
              <w:bottom w:val="single" w:sz="12" w:space="0" w:color="auto"/>
              <w:right w:val="single" w:sz="12" w:space="0" w:color="auto"/>
            </w:tcBorders>
            <w:shd w:val="clear" w:color="auto" w:fill="auto"/>
            <w:noWrap/>
            <w:vAlign w:val="bottom"/>
            <w:hideMark/>
          </w:tcPr>
          <w:p w:rsidR="00F32714" w:rsidRPr="000674F3" w:rsidRDefault="00F32714" w:rsidP="00C51C0C">
            <w:pPr>
              <w:rPr>
                <w:rFonts w:cs="Arial"/>
                <w:color w:val="000000"/>
                <w:sz w:val="14"/>
                <w:szCs w:val="24"/>
              </w:rPr>
            </w:pPr>
            <w:r w:rsidRPr="000674F3">
              <w:rPr>
                <w:rFonts w:cs="Arial"/>
                <w:color w:val="000000"/>
                <w:sz w:val="14"/>
                <w:szCs w:val="24"/>
              </w:rPr>
              <w:t>Non codifié</w:t>
            </w:r>
          </w:p>
        </w:tc>
      </w:tr>
    </w:tbl>
    <w:p w:rsidR="00667003" w:rsidRDefault="00667003" w:rsidP="00C51C0C"/>
    <w:p w:rsidR="00667003" w:rsidRDefault="00667003" w:rsidP="00C51C0C"/>
    <w:p w:rsidR="003B1FD9" w:rsidRDefault="003B1FD9" w:rsidP="00C51C0C"/>
    <w:p w:rsidR="003B1FD9" w:rsidRDefault="003B1FD9" w:rsidP="00C51C0C"/>
    <w:p w:rsidR="00B8206E" w:rsidRPr="003B1FD9" w:rsidRDefault="001F6EC5" w:rsidP="003B1FD9">
      <w:pPr>
        <w:pStyle w:val="ANNEXN"/>
      </w:pPr>
      <w:bookmarkStart w:id="100" w:name="_Toc421711762"/>
      <w:r w:rsidRPr="003516EE">
        <w:t xml:space="preserve">Tableau </w:t>
      </w:r>
      <w:r w:rsidR="006F1999" w:rsidRPr="003516EE">
        <w:t>C-2</w:t>
      </w:r>
      <w:r w:rsidR="00876D6B">
        <w:tab/>
      </w:r>
      <w:r w:rsidR="00460E62" w:rsidRPr="003B1FD9">
        <w:t xml:space="preserve">Comparaison des méthodes </w:t>
      </w:r>
      <w:r w:rsidR="006627AE" w:rsidRPr="003B1FD9">
        <w:t>GAM EMB</w:t>
      </w:r>
      <w:r w:rsidR="004332FD">
        <w:t xml:space="preserve"> </w:t>
      </w:r>
      <w:r w:rsidR="006627AE" w:rsidRPr="003B1FD9">
        <w:t xml:space="preserve">1 / </w:t>
      </w:r>
      <w:r w:rsidR="00460E62" w:rsidRPr="003B1FD9">
        <w:t>SEILA</w:t>
      </w:r>
      <w:bookmarkEnd w:id="100"/>
    </w:p>
    <w:tbl>
      <w:tblPr>
        <w:tblW w:w="10302" w:type="dxa"/>
        <w:jc w:val="center"/>
        <w:tblInd w:w="-179" w:type="dxa"/>
        <w:tblCellMar>
          <w:left w:w="70" w:type="dxa"/>
          <w:right w:w="70" w:type="dxa"/>
        </w:tblCellMar>
        <w:tblLook w:val="04A0" w:firstRow="1" w:lastRow="0" w:firstColumn="1" w:lastColumn="0" w:noHBand="0" w:noVBand="1"/>
      </w:tblPr>
      <w:tblGrid>
        <w:gridCol w:w="924"/>
        <w:gridCol w:w="4242"/>
        <w:gridCol w:w="894"/>
        <w:gridCol w:w="4242"/>
      </w:tblGrid>
      <w:tr w:rsidR="00B8206E" w:rsidRPr="0060016C" w:rsidTr="00736887">
        <w:trPr>
          <w:trHeight w:val="337"/>
          <w:jc w:val="center"/>
        </w:trPr>
        <w:tc>
          <w:tcPr>
            <w:tcW w:w="924" w:type="dxa"/>
            <w:tcBorders>
              <w:top w:val="nil"/>
              <w:left w:val="nil"/>
              <w:bottom w:val="nil"/>
              <w:right w:val="single" w:sz="12" w:space="0" w:color="auto"/>
            </w:tcBorders>
            <w:shd w:val="clear" w:color="auto" w:fill="auto"/>
            <w:noWrap/>
            <w:vAlign w:val="bottom"/>
            <w:hideMark/>
          </w:tcPr>
          <w:p w:rsidR="00B8206E" w:rsidRPr="0060016C" w:rsidRDefault="00B8206E" w:rsidP="00A95004">
            <w:pPr>
              <w:jc w:val="center"/>
              <w:rPr>
                <w:rFonts w:ascii="Calibri" w:hAnsi="Calibri"/>
                <w:color w:val="000000"/>
                <w:sz w:val="22"/>
                <w:szCs w:val="28"/>
              </w:rPr>
            </w:pPr>
            <w:bookmarkStart w:id="101" w:name="_Toc387918592"/>
          </w:p>
        </w:tc>
        <w:tc>
          <w:tcPr>
            <w:tcW w:w="4242"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r w:rsidRPr="0060016C">
              <w:rPr>
                <w:rFonts w:ascii="Calibri" w:hAnsi="Calibri"/>
                <w:b/>
                <w:bCs/>
                <w:color w:val="000000"/>
                <w:sz w:val="22"/>
                <w:szCs w:val="28"/>
              </w:rPr>
              <w:t>CLASSES</w:t>
            </w:r>
            <w:r w:rsidR="00EB6B47">
              <w:rPr>
                <w:rStyle w:val="Appelnotedebasdep"/>
                <w:rFonts w:ascii="Calibri" w:hAnsi="Calibri"/>
                <w:b/>
                <w:bCs/>
                <w:color w:val="000000"/>
                <w:sz w:val="22"/>
                <w:szCs w:val="28"/>
              </w:rPr>
              <w:footnoteReference w:id="18"/>
            </w:r>
            <w:r w:rsidRPr="0060016C">
              <w:rPr>
                <w:rFonts w:ascii="Calibri" w:hAnsi="Calibri"/>
                <w:b/>
                <w:bCs/>
                <w:color w:val="000000"/>
                <w:sz w:val="22"/>
                <w:szCs w:val="28"/>
              </w:rPr>
              <w:t xml:space="preserve"> D'EMBALLAGE GAM EMB 1</w:t>
            </w:r>
          </w:p>
        </w:tc>
        <w:tc>
          <w:tcPr>
            <w:tcW w:w="894" w:type="dxa"/>
            <w:tcBorders>
              <w:top w:val="nil"/>
              <w:left w:val="nil"/>
              <w:bottom w:val="nil"/>
              <w:right w:val="single" w:sz="12" w:space="0" w:color="auto"/>
            </w:tcBorders>
            <w:shd w:val="clear" w:color="auto" w:fill="auto"/>
            <w:noWrap/>
            <w:vAlign w:val="center"/>
            <w:hideMark/>
          </w:tcPr>
          <w:p w:rsidR="00B8206E" w:rsidRPr="0060016C" w:rsidRDefault="00B8206E" w:rsidP="00A95004">
            <w:pPr>
              <w:jc w:val="center"/>
              <w:rPr>
                <w:rFonts w:ascii="Calibri" w:hAnsi="Calibri"/>
                <w:color w:val="000000"/>
                <w:sz w:val="22"/>
                <w:szCs w:val="28"/>
              </w:rPr>
            </w:pPr>
          </w:p>
        </w:tc>
        <w:tc>
          <w:tcPr>
            <w:tcW w:w="4242"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r w:rsidRPr="0060016C">
              <w:rPr>
                <w:rFonts w:ascii="Calibri" w:hAnsi="Calibri"/>
                <w:b/>
                <w:bCs/>
                <w:color w:val="000000"/>
                <w:sz w:val="22"/>
                <w:szCs w:val="28"/>
              </w:rPr>
              <w:t xml:space="preserve">PROTECTIONS SEILA </w:t>
            </w:r>
          </w:p>
        </w:tc>
      </w:tr>
      <w:tr w:rsidR="00B8206E" w:rsidRPr="0060016C" w:rsidTr="00736887">
        <w:trPr>
          <w:trHeight w:val="180"/>
          <w:jc w:val="center"/>
        </w:trPr>
        <w:tc>
          <w:tcPr>
            <w:tcW w:w="924" w:type="dxa"/>
            <w:tcBorders>
              <w:top w:val="nil"/>
              <w:left w:val="nil"/>
              <w:bottom w:val="nil"/>
              <w:right w:val="nil"/>
            </w:tcBorders>
            <w:shd w:val="clear" w:color="auto" w:fill="auto"/>
            <w:noWrap/>
            <w:vAlign w:val="bottom"/>
            <w:hideMark/>
          </w:tcPr>
          <w:p w:rsidR="00B8206E" w:rsidRPr="0060016C" w:rsidRDefault="00B8206E" w:rsidP="00A95004">
            <w:pPr>
              <w:jc w:val="center"/>
              <w:rPr>
                <w:rFonts w:ascii="Calibri" w:hAnsi="Calibri"/>
                <w:color w:val="000000"/>
                <w:sz w:val="22"/>
                <w:szCs w:val="28"/>
              </w:rPr>
            </w:pPr>
          </w:p>
        </w:tc>
        <w:tc>
          <w:tcPr>
            <w:tcW w:w="4242" w:type="dxa"/>
            <w:tcBorders>
              <w:top w:val="single" w:sz="12" w:space="0" w:color="auto"/>
              <w:left w:val="nil"/>
              <w:bottom w:val="nil"/>
              <w:right w:val="nil"/>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r>
              <w:rPr>
                <w:rFonts w:ascii="Calibri" w:hAnsi="Calibri"/>
                <w:b/>
                <w:bCs/>
                <w:color w:val="000000"/>
                <w:sz w:val="22"/>
                <w:szCs w:val="28"/>
              </w:rPr>
              <w:t>Degré</w:t>
            </w:r>
            <w:r w:rsidRPr="0060016C">
              <w:rPr>
                <w:rFonts w:ascii="Calibri" w:hAnsi="Calibri"/>
                <w:b/>
                <w:bCs/>
                <w:color w:val="000000"/>
                <w:sz w:val="22"/>
                <w:szCs w:val="28"/>
              </w:rPr>
              <w:t xml:space="preserve"> climatique</w:t>
            </w:r>
          </w:p>
        </w:tc>
        <w:tc>
          <w:tcPr>
            <w:tcW w:w="894" w:type="dxa"/>
            <w:tcBorders>
              <w:top w:val="nil"/>
              <w:left w:val="nil"/>
              <w:bottom w:val="nil"/>
              <w:right w:val="nil"/>
            </w:tcBorders>
            <w:shd w:val="clear" w:color="auto" w:fill="auto"/>
            <w:noWrap/>
            <w:vAlign w:val="center"/>
            <w:hideMark/>
          </w:tcPr>
          <w:p w:rsidR="00B8206E" w:rsidRPr="0060016C" w:rsidRDefault="00B8206E" w:rsidP="00A95004">
            <w:pPr>
              <w:jc w:val="center"/>
              <w:rPr>
                <w:rFonts w:ascii="Calibri" w:hAnsi="Calibri"/>
                <w:color w:val="000000"/>
                <w:sz w:val="22"/>
                <w:szCs w:val="28"/>
              </w:rPr>
            </w:pPr>
          </w:p>
        </w:tc>
        <w:tc>
          <w:tcPr>
            <w:tcW w:w="4242" w:type="dxa"/>
            <w:tcBorders>
              <w:top w:val="single" w:sz="12" w:space="0" w:color="auto"/>
              <w:left w:val="nil"/>
              <w:bottom w:val="nil"/>
              <w:right w:val="nil"/>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r w:rsidRPr="0060016C">
              <w:rPr>
                <w:rFonts w:ascii="Calibri" w:hAnsi="Calibri"/>
                <w:b/>
                <w:bCs/>
                <w:color w:val="000000"/>
                <w:sz w:val="22"/>
                <w:szCs w:val="28"/>
              </w:rPr>
              <w:t>Protection climatique</w:t>
            </w:r>
          </w:p>
        </w:tc>
      </w:tr>
      <w:tr w:rsidR="00B8206E" w:rsidRPr="0060016C" w:rsidTr="00736887">
        <w:trPr>
          <w:trHeight w:val="180"/>
          <w:jc w:val="center"/>
        </w:trPr>
        <w:tc>
          <w:tcPr>
            <w:tcW w:w="924" w:type="dxa"/>
            <w:tcBorders>
              <w:top w:val="nil"/>
              <w:left w:val="nil"/>
              <w:bottom w:val="nil"/>
              <w:right w:val="nil"/>
            </w:tcBorders>
            <w:shd w:val="clear" w:color="auto" w:fill="auto"/>
            <w:noWrap/>
            <w:vAlign w:val="bottom"/>
            <w:hideMark/>
          </w:tcPr>
          <w:p w:rsidR="00B8206E" w:rsidRPr="0060016C" w:rsidRDefault="00B8206E" w:rsidP="00A95004">
            <w:pPr>
              <w:jc w:val="center"/>
              <w:rPr>
                <w:rFonts w:ascii="Calibri" w:hAnsi="Calibri"/>
                <w:color w:val="000000"/>
                <w:sz w:val="22"/>
                <w:szCs w:val="28"/>
              </w:rPr>
            </w:pPr>
          </w:p>
        </w:tc>
        <w:tc>
          <w:tcPr>
            <w:tcW w:w="4242" w:type="dxa"/>
            <w:tcBorders>
              <w:top w:val="nil"/>
              <w:left w:val="nil"/>
              <w:bottom w:val="nil"/>
              <w:right w:val="nil"/>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r w:rsidRPr="0060016C">
              <w:rPr>
                <w:rFonts w:ascii="Calibri" w:hAnsi="Calibri"/>
                <w:b/>
                <w:bCs/>
                <w:color w:val="000000"/>
                <w:sz w:val="22"/>
                <w:szCs w:val="28"/>
              </w:rPr>
              <w:t>O - A - B - C</w:t>
            </w:r>
          </w:p>
        </w:tc>
        <w:tc>
          <w:tcPr>
            <w:tcW w:w="894" w:type="dxa"/>
            <w:tcBorders>
              <w:top w:val="nil"/>
              <w:left w:val="nil"/>
              <w:bottom w:val="nil"/>
              <w:right w:val="nil"/>
            </w:tcBorders>
            <w:shd w:val="clear" w:color="auto" w:fill="auto"/>
            <w:noWrap/>
            <w:vAlign w:val="center"/>
            <w:hideMark/>
          </w:tcPr>
          <w:p w:rsidR="00B8206E" w:rsidRPr="0060016C" w:rsidRDefault="00B8206E" w:rsidP="00A95004">
            <w:pPr>
              <w:jc w:val="center"/>
              <w:rPr>
                <w:rFonts w:ascii="Calibri" w:hAnsi="Calibri"/>
                <w:color w:val="000000"/>
                <w:sz w:val="22"/>
                <w:szCs w:val="28"/>
              </w:rPr>
            </w:pPr>
          </w:p>
        </w:tc>
        <w:tc>
          <w:tcPr>
            <w:tcW w:w="4242" w:type="dxa"/>
            <w:tcBorders>
              <w:top w:val="nil"/>
              <w:left w:val="nil"/>
              <w:bottom w:val="nil"/>
              <w:right w:val="nil"/>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r w:rsidRPr="0060016C">
              <w:rPr>
                <w:rFonts w:ascii="Calibri" w:hAnsi="Calibri"/>
                <w:b/>
                <w:bCs/>
                <w:color w:val="000000"/>
                <w:sz w:val="22"/>
                <w:szCs w:val="28"/>
              </w:rPr>
              <w:t>a - b - c</w:t>
            </w:r>
          </w:p>
        </w:tc>
      </w:tr>
      <w:tr w:rsidR="00B8206E" w:rsidRPr="0060016C" w:rsidTr="00736887">
        <w:trPr>
          <w:trHeight w:val="87"/>
          <w:jc w:val="center"/>
        </w:trPr>
        <w:tc>
          <w:tcPr>
            <w:tcW w:w="924" w:type="dxa"/>
            <w:tcBorders>
              <w:top w:val="nil"/>
              <w:left w:val="nil"/>
              <w:bottom w:val="nil"/>
              <w:right w:val="nil"/>
            </w:tcBorders>
            <w:shd w:val="clear" w:color="auto" w:fill="auto"/>
            <w:noWrap/>
            <w:vAlign w:val="bottom"/>
            <w:hideMark/>
          </w:tcPr>
          <w:p w:rsidR="00B8206E" w:rsidRPr="0060016C" w:rsidRDefault="00B8206E" w:rsidP="00A95004">
            <w:pPr>
              <w:jc w:val="center"/>
              <w:rPr>
                <w:rFonts w:ascii="Calibri" w:hAnsi="Calibri"/>
                <w:color w:val="000000"/>
                <w:sz w:val="22"/>
                <w:szCs w:val="28"/>
              </w:rPr>
            </w:pPr>
          </w:p>
        </w:tc>
        <w:tc>
          <w:tcPr>
            <w:tcW w:w="4242" w:type="dxa"/>
            <w:tcBorders>
              <w:top w:val="nil"/>
              <w:left w:val="nil"/>
              <w:bottom w:val="single" w:sz="12" w:space="0" w:color="auto"/>
              <w:right w:val="nil"/>
            </w:tcBorders>
            <w:shd w:val="clear" w:color="auto" w:fill="auto"/>
            <w:noWrap/>
            <w:vAlign w:val="center"/>
            <w:hideMark/>
          </w:tcPr>
          <w:p w:rsidR="00B8206E" w:rsidRPr="0060016C" w:rsidRDefault="00B8206E" w:rsidP="00A95004">
            <w:pPr>
              <w:jc w:val="center"/>
              <w:rPr>
                <w:rFonts w:ascii="Calibri" w:hAnsi="Calibri"/>
                <w:b/>
                <w:bCs/>
                <w:color w:val="FFFFFF" w:themeColor="background1"/>
                <w:sz w:val="22"/>
                <w:szCs w:val="28"/>
              </w:rPr>
            </w:pPr>
            <w:r w:rsidRPr="008C1173">
              <w:rPr>
                <w:rFonts w:ascii="Calibri" w:hAnsi="Calibri"/>
                <w:b/>
                <w:bCs/>
                <w:color w:val="FFFFFF" w:themeColor="background1"/>
                <w:sz w:val="22"/>
                <w:szCs w:val="28"/>
              </w:rPr>
              <w:t>XXXXX</w:t>
            </w:r>
          </w:p>
        </w:tc>
        <w:tc>
          <w:tcPr>
            <w:tcW w:w="894" w:type="dxa"/>
            <w:tcBorders>
              <w:top w:val="nil"/>
              <w:left w:val="nil"/>
              <w:bottom w:val="nil"/>
              <w:right w:val="nil"/>
            </w:tcBorders>
            <w:shd w:val="clear" w:color="auto" w:fill="auto"/>
            <w:noWrap/>
            <w:vAlign w:val="center"/>
            <w:hideMark/>
          </w:tcPr>
          <w:p w:rsidR="00B8206E" w:rsidRPr="0060016C" w:rsidRDefault="00B8206E" w:rsidP="00A95004">
            <w:pPr>
              <w:jc w:val="center"/>
              <w:rPr>
                <w:rFonts w:ascii="Calibri" w:hAnsi="Calibri"/>
                <w:color w:val="000000"/>
                <w:sz w:val="22"/>
                <w:szCs w:val="28"/>
              </w:rPr>
            </w:pPr>
          </w:p>
        </w:tc>
        <w:tc>
          <w:tcPr>
            <w:tcW w:w="4242" w:type="dxa"/>
            <w:tcBorders>
              <w:top w:val="nil"/>
              <w:left w:val="nil"/>
              <w:bottom w:val="single" w:sz="12" w:space="0" w:color="auto"/>
              <w:right w:val="nil"/>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p>
        </w:tc>
      </w:tr>
      <w:tr w:rsidR="00B8206E" w:rsidRPr="0060016C" w:rsidTr="00736887">
        <w:trPr>
          <w:trHeight w:val="288"/>
          <w:jc w:val="center"/>
        </w:trPr>
        <w:tc>
          <w:tcPr>
            <w:tcW w:w="924" w:type="dxa"/>
            <w:tcBorders>
              <w:top w:val="nil"/>
              <w:left w:val="nil"/>
              <w:bottom w:val="nil"/>
              <w:right w:val="single" w:sz="12" w:space="0" w:color="auto"/>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r w:rsidRPr="0060016C">
              <w:rPr>
                <w:rFonts w:ascii="Calibri" w:hAnsi="Calibri"/>
                <w:b/>
                <w:bCs/>
                <w:color w:val="000000"/>
                <w:sz w:val="22"/>
                <w:szCs w:val="28"/>
              </w:rPr>
              <w:t>O</w:t>
            </w:r>
          </w:p>
        </w:tc>
        <w:tc>
          <w:tcPr>
            <w:tcW w:w="4242"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B8206E" w:rsidRPr="0060016C" w:rsidRDefault="00B8206E" w:rsidP="00A95004">
            <w:pPr>
              <w:rPr>
                <w:rFonts w:ascii="Calibri" w:hAnsi="Calibri"/>
                <w:color w:val="000000"/>
                <w:sz w:val="22"/>
                <w:szCs w:val="28"/>
              </w:rPr>
            </w:pPr>
            <w:r w:rsidRPr="0060016C">
              <w:rPr>
                <w:rFonts w:ascii="Calibri" w:hAnsi="Calibri"/>
                <w:color w:val="000000"/>
                <w:sz w:val="22"/>
                <w:szCs w:val="28"/>
              </w:rPr>
              <w:t>Aucune étanchéité ni imperméabilité</w:t>
            </w:r>
          </w:p>
        </w:tc>
        <w:tc>
          <w:tcPr>
            <w:tcW w:w="894" w:type="dxa"/>
            <w:tcBorders>
              <w:top w:val="nil"/>
              <w:left w:val="nil"/>
              <w:bottom w:val="nil"/>
              <w:right w:val="single" w:sz="12" w:space="0" w:color="auto"/>
            </w:tcBorders>
            <w:shd w:val="clear" w:color="auto" w:fill="auto"/>
            <w:noWrap/>
            <w:vAlign w:val="center"/>
            <w:hideMark/>
          </w:tcPr>
          <w:p w:rsidR="00B8206E" w:rsidRPr="0060016C" w:rsidRDefault="00B8206E" w:rsidP="00A95004">
            <w:pPr>
              <w:jc w:val="center"/>
              <w:rPr>
                <w:rFonts w:ascii="Calibri" w:hAnsi="Calibri"/>
                <w:color w:val="000000"/>
                <w:sz w:val="22"/>
                <w:szCs w:val="28"/>
              </w:rPr>
            </w:pPr>
          </w:p>
        </w:tc>
        <w:tc>
          <w:tcPr>
            <w:tcW w:w="4242"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B8206E" w:rsidRPr="0060016C" w:rsidRDefault="00B8206E" w:rsidP="00A95004">
            <w:pPr>
              <w:rPr>
                <w:rFonts w:ascii="Calibri" w:hAnsi="Calibri"/>
                <w:color w:val="000000"/>
                <w:sz w:val="22"/>
                <w:szCs w:val="28"/>
              </w:rPr>
            </w:pPr>
            <w:r w:rsidRPr="0060016C">
              <w:rPr>
                <w:rFonts w:ascii="Calibri" w:hAnsi="Calibri"/>
                <w:color w:val="000000"/>
                <w:sz w:val="22"/>
                <w:szCs w:val="28"/>
              </w:rPr>
              <w:t>Sans protection physicochimique</w:t>
            </w:r>
          </w:p>
        </w:tc>
      </w:tr>
      <w:tr w:rsidR="00B8206E" w:rsidRPr="0060016C" w:rsidTr="00736887">
        <w:trPr>
          <w:trHeight w:val="288"/>
          <w:jc w:val="center"/>
        </w:trPr>
        <w:tc>
          <w:tcPr>
            <w:tcW w:w="924" w:type="dxa"/>
            <w:tcBorders>
              <w:top w:val="nil"/>
              <w:left w:val="nil"/>
              <w:bottom w:val="nil"/>
              <w:right w:val="single" w:sz="12" w:space="0" w:color="auto"/>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r w:rsidRPr="0060016C">
              <w:rPr>
                <w:rFonts w:ascii="Calibri" w:hAnsi="Calibri"/>
                <w:b/>
                <w:bCs/>
                <w:color w:val="000000"/>
                <w:sz w:val="22"/>
                <w:szCs w:val="28"/>
              </w:rPr>
              <w:t>A</w:t>
            </w:r>
          </w:p>
        </w:tc>
        <w:tc>
          <w:tcPr>
            <w:tcW w:w="4242" w:type="dxa"/>
            <w:tcBorders>
              <w:top w:val="single" w:sz="12" w:space="0" w:color="auto"/>
              <w:left w:val="single" w:sz="12" w:space="0" w:color="auto"/>
              <w:bottom w:val="nil"/>
              <w:right w:val="single" w:sz="12" w:space="0" w:color="auto"/>
            </w:tcBorders>
            <w:shd w:val="clear" w:color="auto" w:fill="auto"/>
            <w:noWrap/>
            <w:vAlign w:val="center"/>
            <w:hideMark/>
          </w:tcPr>
          <w:p w:rsidR="00B8206E" w:rsidRPr="0060016C" w:rsidRDefault="00B8206E" w:rsidP="00A95004">
            <w:pPr>
              <w:rPr>
                <w:rFonts w:ascii="Calibri" w:hAnsi="Calibri"/>
                <w:color w:val="000000"/>
                <w:sz w:val="22"/>
                <w:szCs w:val="28"/>
              </w:rPr>
            </w:pPr>
            <w:r w:rsidRPr="0060016C">
              <w:rPr>
                <w:rFonts w:ascii="Calibri" w:hAnsi="Calibri"/>
                <w:color w:val="000000"/>
                <w:sz w:val="22"/>
                <w:szCs w:val="28"/>
              </w:rPr>
              <w:t>Imperméabilité sans étanchéité</w:t>
            </w:r>
          </w:p>
        </w:tc>
        <w:tc>
          <w:tcPr>
            <w:tcW w:w="894" w:type="dxa"/>
            <w:tcBorders>
              <w:top w:val="nil"/>
              <w:left w:val="nil"/>
              <w:bottom w:val="nil"/>
              <w:right w:val="single" w:sz="12" w:space="0" w:color="auto"/>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r w:rsidRPr="0060016C">
              <w:rPr>
                <w:rFonts w:ascii="Calibri" w:hAnsi="Calibri"/>
                <w:b/>
                <w:bCs/>
                <w:color w:val="000000"/>
                <w:sz w:val="22"/>
                <w:szCs w:val="28"/>
              </w:rPr>
              <w:t>a</w:t>
            </w:r>
          </w:p>
        </w:tc>
        <w:tc>
          <w:tcPr>
            <w:tcW w:w="4242"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B8206E" w:rsidRPr="0060016C" w:rsidRDefault="00B8206E" w:rsidP="00607CA1">
            <w:pPr>
              <w:jc w:val="both"/>
              <w:rPr>
                <w:rFonts w:ascii="Calibri" w:hAnsi="Calibri"/>
                <w:color w:val="000000"/>
                <w:sz w:val="22"/>
                <w:szCs w:val="28"/>
              </w:rPr>
            </w:pPr>
            <w:r w:rsidRPr="0060016C">
              <w:rPr>
                <w:rFonts w:ascii="Calibri" w:hAnsi="Calibri"/>
                <w:color w:val="000000"/>
                <w:sz w:val="22"/>
                <w:szCs w:val="28"/>
              </w:rPr>
              <w:t>Protection de contact si nécessaire</w:t>
            </w:r>
            <w:r>
              <w:rPr>
                <w:rFonts w:ascii="Calibri" w:hAnsi="Calibri"/>
                <w:color w:val="000000"/>
                <w:sz w:val="22"/>
                <w:szCs w:val="28"/>
              </w:rPr>
              <w:t xml:space="preserve"> (par </w:t>
            </w:r>
            <w:r w:rsidR="00607CA1">
              <w:rPr>
                <w:rFonts w:ascii="Calibri" w:hAnsi="Calibri"/>
                <w:color w:val="000000"/>
                <w:sz w:val="22"/>
                <w:szCs w:val="28"/>
              </w:rPr>
              <w:t>fabricant du matériel</w:t>
            </w:r>
            <w:r>
              <w:rPr>
                <w:rFonts w:ascii="Calibri" w:hAnsi="Calibri"/>
                <w:color w:val="000000"/>
                <w:sz w:val="22"/>
                <w:szCs w:val="28"/>
              </w:rPr>
              <w:t>).</w:t>
            </w:r>
          </w:p>
        </w:tc>
      </w:tr>
      <w:tr w:rsidR="00B8206E" w:rsidRPr="0060016C" w:rsidTr="00736887">
        <w:trPr>
          <w:trHeight w:val="432"/>
          <w:jc w:val="center"/>
        </w:trPr>
        <w:tc>
          <w:tcPr>
            <w:tcW w:w="924" w:type="dxa"/>
            <w:tcBorders>
              <w:top w:val="nil"/>
              <w:left w:val="nil"/>
              <w:bottom w:val="nil"/>
              <w:right w:val="single" w:sz="12" w:space="0" w:color="auto"/>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p>
        </w:tc>
        <w:tc>
          <w:tcPr>
            <w:tcW w:w="4242" w:type="dxa"/>
            <w:tcBorders>
              <w:top w:val="nil"/>
              <w:left w:val="single" w:sz="12" w:space="0" w:color="auto"/>
              <w:bottom w:val="single" w:sz="12" w:space="0" w:color="auto"/>
              <w:right w:val="single" w:sz="12" w:space="0" w:color="auto"/>
            </w:tcBorders>
            <w:shd w:val="clear" w:color="auto" w:fill="auto"/>
            <w:noWrap/>
            <w:vAlign w:val="center"/>
            <w:hideMark/>
          </w:tcPr>
          <w:p w:rsidR="00B8206E" w:rsidRPr="0060016C" w:rsidRDefault="00B8206E" w:rsidP="00A95004">
            <w:pPr>
              <w:rPr>
                <w:rFonts w:ascii="Calibri" w:hAnsi="Calibri"/>
                <w:color w:val="000000"/>
                <w:sz w:val="22"/>
                <w:szCs w:val="28"/>
              </w:rPr>
            </w:pPr>
            <w:r w:rsidRPr="0060016C">
              <w:rPr>
                <w:rFonts w:ascii="Calibri" w:hAnsi="Calibri"/>
                <w:color w:val="000000"/>
                <w:sz w:val="22"/>
                <w:szCs w:val="28"/>
              </w:rPr>
              <w:t> </w:t>
            </w:r>
          </w:p>
        </w:tc>
        <w:tc>
          <w:tcPr>
            <w:tcW w:w="894" w:type="dxa"/>
            <w:tcBorders>
              <w:top w:val="nil"/>
              <w:left w:val="nil"/>
              <w:bottom w:val="nil"/>
              <w:right w:val="single" w:sz="12" w:space="0" w:color="auto"/>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r w:rsidRPr="0060016C">
              <w:rPr>
                <w:rFonts w:ascii="Calibri" w:hAnsi="Calibri"/>
                <w:b/>
                <w:bCs/>
                <w:color w:val="000000"/>
                <w:sz w:val="22"/>
                <w:szCs w:val="28"/>
              </w:rPr>
              <w:t>a18</w:t>
            </w:r>
          </w:p>
        </w:tc>
        <w:tc>
          <w:tcPr>
            <w:tcW w:w="4242"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B8206E" w:rsidRPr="0060016C" w:rsidRDefault="00B8206E" w:rsidP="00A95004">
            <w:pPr>
              <w:rPr>
                <w:rFonts w:ascii="Calibri" w:hAnsi="Calibri"/>
                <w:color w:val="000000"/>
                <w:sz w:val="22"/>
                <w:szCs w:val="28"/>
              </w:rPr>
            </w:pPr>
            <w:r w:rsidRPr="0060016C">
              <w:rPr>
                <w:rFonts w:ascii="Calibri" w:hAnsi="Calibri"/>
                <w:color w:val="000000"/>
                <w:sz w:val="22"/>
                <w:szCs w:val="28"/>
              </w:rPr>
              <w:t>Protection par produit inhibiteur de corrosion en phase vapeur</w:t>
            </w:r>
            <w:r>
              <w:rPr>
                <w:rFonts w:ascii="Calibri" w:hAnsi="Calibri"/>
                <w:color w:val="000000"/>
                <w:sz w:val="22"/>
                <w:szCs w:val="28"/>
              </w:rPr>
              <w:t>.</w:t>
            </w:r>
          </w:p>
        </w:tc>
      </w:tr>
      <w:tr w:rsidR="00B8206E" w:rsidRPr="0060016C" w:rsidTr="00736887">
        <w:trPr>
          <w:trHeight w:val="432"/>
          <w:jc w:val="center"/>
        </w:trPr>
        <w:tc>
          <w:tcPr>
            <w:tcW w:w="924" w:type="dxa"/>
            <w:tcBorders>
              <w:top w:val="nil"/>
              <w:left w:val="nil"/>
              <w:bottom w:val="nil"/>
              <w:right w:val="single" w:sz="12" w:space="0" w:color="auto"/>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r w:rsidRPr="0060016C">
              <w:rPr>
                <w:rFonts w:ascii="Calibri" w:hAnsi="Calibri"/>
                <w:b/>
                <w:bCs/>
                <w:color w:val="000000"/>
                <w:sz w:val="22"/>
                <w:szCs w:val="28"/>
              </w:rPr>
              <w:t>B</w:t>
            </w:r>
          </w:p>
        </w:tc>
        <w:tc>
          <w:tcPr>
            <w:tcW w:w="4242" w:type="dxa"/>
            <w:tcBorders>
              <w:top w:val="single" w:sz="12" w:space="0" w:color="auto"/>
              <w:left w:val="single" w:sz="12" w:space="0" w:color="auto"/>
              <w:bottom w:val="nil"/>
              <w:right w:val="single" w:sz="12" w:space="0" w:color="auto"/>
            </w:tcBorders>
            <w:shd w:val="clear" w:color="auto" w:fill="auto"/>
            <w:noWrap/>
            <w:vAlign w:val="center"/>
            <w:hideMark/>
          </w:tcPr>
          <w:p w:rsidR="00B8206E" w:rsidRPr="0060016C" w:rsidRDefault="00B8206E" w:rsidP="00A95004">
            <w:pPr>
              <w:rPr>
                <w:rFonts w:ascii="Calibri" w:hAnsi="Calibri"/>
                <w:color w:val="000000"/>
                <w:sz w:val="22"/>
                <w:szCs w:val="28"/>
              </w:rPr>
            </w:pPr>
            <w:r w:rsidRPr="0060016C">
              <w:rPr>
                <w:rFonts w:ascii="Calibri" w:hAnsi="Calibri"/>
                <w:color w:val="000000"/>
                <w:sz w:val="22"/>
                <w:szCs w:val="28"/>
              </w:rPr>
              <w:t>Etanchéité à l'eau</w:t>
            </w:r>
          </w:p>
        </w:tc>
        <w:tc>
          <w:tcPr>
            <w:tcW w:w="894" w:type="dxa"/>
            <w:tcBorders>
              <w:top w:val="nil"/>
              <w:left w:val="nil"/>
              <w:bottom w:val="nil"/>
              <w:right w:val="single" w:sz="12" w:space="0" w:color="auto"/>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r w:rsidRPr="0060016C">
              <w:rPr>
                <w:rFonts w:ascii="Calibri" w:hAnsi="Calibri"/>
                <w:b/>
                <w:bCs/>
                <w:color w:val="000000"/>
                <w:sz w:val="22"/>
                <w:szCs w:val="28"/>
              </w:rPr>
              <w:t>b</w:t>
            </w:r>
          </w:p>
        </w:tc>
        <w:tc>
          <w:tcPr>
            <w:tcW w:w="4242"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B8206E" w:rsidRPr="0060016C" w:rsidRDefault="00B8206E" w:rsidP="004E6348">
            <w:pPr>
              <w:jc w:val="both"/>
              <w:rPr>
                <w:rFonts w:ascii="Calibri" w:hAnsi="Calibri"/>
                <w:color w:val="000000"/>
                <w:sz w:val="22"/>
                <w:szCs w:val="28"/>
              </w:rPr>
            </w:pPr>
            <w:r w:rsidRPr="0060016C">
              <w:rPr>
                <w:rFonts w:ascii="Calibri" w:hAnsi="Calibri"/>
                <w:color w:val="000000"/>
                <w:sz w:val="22"/>
                <w:szCs w:val="28"/>
              </w:rPr>
              <w:t>Imperméabilité à l'eau de ruissellement par housse ventilée</w:t>
            </w:r>
            <w:r>
              <w:rPr>
                <w:rFonts w:ascii="Calibri" w:hAnsi="Calibri"/>
                <w:color w:val="000000"/>
                <w:sz w:val="22"/>
                <w:szCs w:val="28"/>
              </w:rPr>
              <w:t>.</w:t>
            </w:r>
          </w:p>
        </w:tc>
      </w:tr>
      <w:tr w:rsidR="00B8206E" w:rsidRPr="0060016C" w:rsidTr="00736887">
        <w:trPr>
          <w:trHeight w:val="622"/>
          <w:jc w:val="center"/>
        </w:trPr>
        <w:tc>
          <w:tcPr>
            <w:tcW w:w="924" w:type="dxa"/>
            <w:tcBorders>
              <w:top w:val="nil"/>
              <w:left w:val="nil"/>
              <w:bottom w:val="nil"/>
              <w:right w:val="single" w:sz="12" w:space="0" w:color="auto"/>
            </w:tcBorders>
            <w:shd w:val="clear" w:color="auto" w:fill="auto"/>
            <w:noWrap/>
            <w:vAlign w:val="bottom"/>
            <w:hideMark/>
          </w:tcPr>
          <w:p w:rsidR="00B8206E" w:rsidRPr="0060016C" w:rsidRDefault="00B8206E" w:rsidP="00A95004">
            <w:pPr>
              <w:jc w:val="center"/>
              <w:rPr>
                <w:rFonts w:ascii="Calibri" w:hAnsi="Calibri"/>
                <w:color w:val="000000"/>
                <w:sz w:val="22"/>
                <w:szCs w:val="28"/>
              </w:rPr>
            </w:pPr>
          </w:p>
        </w:tc>
        <w:tc>
          <w:tcPr>
            <w:tcW w:w="4242" w:type="dxa"/>
            <w:vMerge w:val="restart"/>
            <w:tcBorders>
              <w:top w:val="nil"/>
              <w:left w:val="single" w:sz="12" w:space="0" w:color="auto"/>
              <w:right w:val="single" w:sz="12" w:space="0" w:color="auto"/>
            </w:tcBorders>
            <w:shd w:val="clear" w:color="auto" w:fill="auto"/>
            <w:noWrap/>
            <w:vAlign w:val="bottom"/>
            <w:hideMark/>
          </w:tcPr>
          <w:p w:rsidR="00B8206E" w:rsidRPr="0060016C" w:rsidRDefault="00B8206E" w:rsidP="00A95004">
            <w:pPr>
              <w:rPr>
                <w:rFonts w:ascii="Calibri" w:hAnsi="Calibri"/>
                <w:color w:val="000000"/>
                <w:sz w:val="22"/>
                <w:szCs w:val="28"/>
              </w:rPr>
            </w:pPr>
          </w:p>
        </w:tc>
        <w:tc>
          <w:tcPr>
            <w:tcW w:w="894" w:type="dxa"/>
            <w:tcBorders>
              <w:top w:val="nil"/>
              <w:left w:val="nil"/>
              <w:bottom w:val="nil"/>
              <w:right w:val="single" w:sz="12" w:space="0" w:color="auto"/>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proofErr w:type="spellStart"/>
            <w:r w:rsidRPr="0060016C">
              <w:rPr>
                <w:rFonts w:ascii="Calibri" w:hAnsi="Calibri"/>
                <w:b/>
                <w:bCs/>
                <w:color w:val="000000"/>
                <w:sz w:val="22"/>
                <w:szCs w:val="28"/>
              </w:rPr>
              <w:t>b</w:t>
            </w:r>
            <w:r>
              <w:rPr>
                <w:rFonts w:ascii="Calibri" w:hAnsi="Calibri"/>
                <w:b/>
                <w:bCs/>
                <w:color w:val="000000"/>
                <w:sz w:val="22"/>
                <w:szCs w:val="28"/>
              </w:rPr>
              <w:t>a</w:t>
            </w:r>
            <w:proofErr w:type="spellEnd"/>
          </w:p>
        </w:tc>
        <w:tc>
          <w:tcPr>
            <w:tcW w:w="4242"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B8206E" w:rsidRPr="0060016C" w:rsidRDefault="00B8206E" w:rsidP="004E6348">
            <w:pPr>
              <w:jc w:val="both"/>
              <w:rPr>
                <w:rFonts w:ascii="Calibri" w:hAnsi="Calibri"/>
                <w:color w:val="000000"/>
                <w:sz w:val="22"/>
                <w:szCs w:val="28"/>
              </w:rPr>
            </w:pPr>
            <w:r>
              <w:rPr>
                <w:rFonts w:ascii="Calibri" w:hAnsi="Calibri"/>
                <w:color w:val="000000"/>
                <w:sz w:val="22"/>
                <w:szCs w:val="28"/>
              </w:rPr>
              <w:t>Imperméabilité à l’eau de ruissellement par housse ventilée + protection de contact.</w:t>
            </w:r>
          </w:p>
        </w:tc>
      </w:tr>
      <w:tr w:rsidR="004E6348" w:rsidRPr="0060016C" w:rsidTr="00736887">
        <w:trPr>
          <w:trHeight w:val="622"/>
          <w:jc w:val="center"/>
        </w:trPr>
        <w:tc>
          <w:tcPr>
            <w:tcW w:w="924" w:type="dxa"/>
            <w:tcBorders>
              <w:top w:val="nil"/>
              <w:left w:val="nil"/>
              <w:bottom w:val="nil"/>
              <w:right w:val="single" w:sz="12" w:space="0" w:color="auto"/>
            </w:tcBorders>
            <w:shd w:val="clear" w:color="auto" w:fill="auto"/>
            <w:noWrap/>
            <w:vAlign w:val="bottom"/>
          </w:tcPr>
          <w:p w:rsidR="004E6348" w:rsidRPr="0060016C" w:rsidRDefault="004E6348" w:rsidP="00A95004">
            <w:pPr>
              <w:jc w:val="center"/>
              <w:rPr>
                <w:rFonts w:ascii="Calibri" w:hAnsi="Calibri"/>
                <w:color w:val="000000"/>
                <w:sz w:val="22"/>
                <w:szCs w:val="28"/>
              </w:rPr>
            </w:pPr>
          </w:p>
        </w:tc>
        <w:tc>
          <w:tcPr>
            <w:tcW w:w="4242" w:type="dxa"/>
            <w:vMerge/>
            <w:tcBorders>
              <w:top w:val="nil"/>
              <w:left w:val="single" w:sz="12" w:space="0" w:color="auto"/>
              <w:right w:val="single" w:sz="12" w:space="0" w:color="auto"/>
            </w:tcBorders>
            <w:shd w:val="clear" w:color="auto" w:fill="auto"/>
            <w:noWrap/>
            <w:vAlign w:val="bottom"/>
          </w:tcPr>
          <w:p w:rsidR="004E6348" w:rsidRPr="0060016C" w:rsidRDefault="004E6348" w:rsidP="00A95004">
            <w:pPr>
              <w:rPr>
                <w:rFonts w:ascii="Calibri" w:hAnsi="Calibri"/>
                <w:color w:val="000000"/>
                <w:sz w:val="22"/>
                <w:szCs w:val="28"/>
              </w:rPr>
            </w:pPr>
          </w:p>
        </w:tc>
        <w:tc>
          <w:tcPr>
            <w:tcW w:w="894" w:type="dxa"/>
            <w:tcBorders>
              <w:top w:val="nil"/>
              <w:left w:val="nil"/>
              <w:bottom w:val="nil"/>
              <w:right w:val="single" w:sz="12" w:space="0" w:color="auto"/>
            </w:tcBorders>
            <w:shd w:val="clear" w:color="auto" w:fill="auto"/>
            <w:noWrap/>
            <w:vAlign w:val="center"/>
          </w:tcPr>
          <w:p w:rsidR="004E6348" w:rsidRPr="0060016C" w:rsidRDefault="004E6348" w:rsidP="00A95004">
            <w:pPr>
              <w:jc w:val="center"/>
              <w:rPr>
                <w:rFonts w:ascii="Calibri" w:hAnsi="Calibri"/>
                <w:b/>
                <w:bCs/>
                <w:color w:val="000000"/>
                <w:sz w:val="22"/>
                <w:szCs w:val="28"/>
              </w:rPr>
            </w:pPr>
            <w:r>
              <w:rPr>
                <w:rFonts w:ascii="Calibri" w:hAnsi="Calibri"/>
                <w:b/>
                <w:bCs/>
                <w:color w:val="000000"/>
                <w:sz w:val="22"/>
                <w:szCs w:val="28"/>
              </w:rPr>
              <w:t>(ba18)</w:t>
            </w:r>
            <w:r>
              <w:rPr>
                <w:rStyle w:val="Appelnotedebasdep"/>
                <w:rFonts w:ascii="Calibri" w:hAnsi="Calibri"/>
                <w:b/>
                <w:bCs/>
                <w:color w:val="000000"/>
                <w:sz w:val="22"/>
                <w:szCs w:val="28"/>
              </w:rPr>
              <w:footnoteReference w:id="19"/>
            </w:r>
          </w:p>
        </w:tc>
        <w:tc>
          <w:tcPr>
            <w:tcW w:w="4242" w:type="dxa"/>
            <w:tcBorders>
              <w:top w:val="single" w:sz="12" w:space="0" w:color="auto"/>
              <w:left w:val="single" w:sz="12" w:space="0" w:color="auto"/>
              <w:bottom w:val="single" w:sz="12" w:space="0" w:color="auto"/>
              <w:right w:val="single" w:sz="12" w:space="0" w:color="auto"/>
            </w:tcBorders>
            <w:shd w:val="clear" w:color="auto" w:fill="auto"/>
            <w:vAlign w:val="center"/>
          </w:tcPr>
          <w:p w:rsidR="004E6348" w:rsidRDefault="004E6348" w:rsidP="004E6348">
            <w:pPr>
              <w:jc w:val="both"/>
              <w:rPr>
                <w:rFonts w:ascii="Calibri" w:hAnsi="Calibri"/>
                <w:color w:val="000000"/>
                <w:sz w:val="22"/>
                <w:szCs w:val="28"/>
              </w:rPr>
            </w:pPr>
            <w:r>
              <w:rPr>
                <w:rFonts w:ascii="Calibri" w:hAnsi="Calibri"/>
                <w:color w:val="000000"/>
                <w:sz w:val="22"/>
                <w:szCs w:val="28"/>
              </w:rPr>
              <w:t>Imperméabilité à l’eau de ruissellement par housse ventilée + protection par inhibiteur de corrosion volatile</w:t>
            </w:r>
          </w:p>
        </w:tc>
      </w:tr>
      <w:tr w:rsidR="00B8206E" w:rsidRPr="0060016C" w:rsidTr="00736887">
        <w:trPr>
          <w:trHeight w:val="763"/>
          <w:jc w:val="center"/>
        </w:trPr>
        <w:tc>
          <w:tcPr>
            <w:tcW w:w="924" w:type="dxa"/>
            <w:tcBorders>
              <w:top w:val="nil"/>
              <w:left w:val="nil"/>
              <w:bottom w:val="nil"/>
              <w:right w:val="single" w:sz="12" w:space="0" w:color="auto"/>
            </w:tcBorders>
            <w:shd w:val="clear" w:color="auto" w:fill="auto"/>
            <w:noWrap/>
            <w:vAlign w:val="bottom"/>
            <w:hideMark/>
          </w:tcPr>
          <w:p w:rsidR="00B8206E" w:rsidRPr="0060016C" w:rsidRDefault="00B8206E" w:rsidP="00A95004">
            <w:pPr>
              <w:jc w:val="center"/>
              <w:rPr>
                <w:rFonts w:ascii="Calibri" w:hAnsi="Calibri"/>
                <w:color w:val="000000"/>
                <w:sz w:val="22"/>
                <w:szCs w:val="28"/>
              </w:rPr>
            </w:pPr>
          </w:p>
        </w:tc>
        <w:tc>
          <w:tcPr>
            <w:tcW w:w="4242" w:type="dxa"/>
            <w:vMerge/>
            <w:tcBorders>
              <w:left w:val="single" w:sz="12" w:space="0" w:color="auto"/>
              <w:bottom w:val="single" w:sz="12" w:space="0" w:color="auto"/>
              <w:right w:val="single" w:sz="12" w:space="0" w:color="auto"/>
            </w:tcBorders>
            <w:shd w:val="clear" w:color="auto" w:fill="auto"/>
            <w:noWrap/>
            <w:vAlign w:val="bottom"/>
            <w:hideMark/>
          </w:tcPr>
          <w:p w:rsidR="00B8206E" w:rsidRPr="0060016C" w:rsidRDefault="00B8206E" w:rsidP="00A95004">
            <w:pPr>
              <w:jc w:val="center"/>
              <w:rPr>
                <w:rFonts w:ascii="Calibri" w:hAnsi="Calibri"/>
                <w:color w:val="000000"/>
                <w:sz w:val="22"/>
                <w:szCs w:val="28"/>
              </w:rPr>
            </w:pPr>
          </w:p>
        </w:tc>
        <w:tc>
          <w:tcPr>
            <w:tcW w:w="894" w:type="dxa"/>
            <w:tcBorders>
              <w:top w:val="nil"/>
              <w:left w:val="nil"/>
              <w:bottom w:val="nil"/>
              <w:right w:val="single" w:sz="12" w:space="0" w:color="auto"/>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r w:rsidRPr="0060016C">
              <w:rPr>
                <w:rFonts w:ascii="Calibri" w:hAnsi="Calibri"/>
                <w:b/>
                <w:bCs/>
                <w:color w:val="000000"/>
                <w:sz w:val="22"/>
                <w:szCs w:val="28"/>
              </w:rPr>
              <w:t>b</w:t>
            </w:r>
          </w:p>
        </w:tc>
        <w:tc>
          <w:tcPr>
            <w:tcW w:w="4242"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B8206E" w:rsidRPr="0060016C" w:rsidRDefault="00B8206E" w:rsidP="004E6348">
            <w:pPr>
              <w:jc w:val="both"/>
              <w:rPr>
                <w:rFonts w:ascii="Calibri" w:hAnsi="Calibri"/>
                <w:color w:val="000000"/>
                <w:sz w:val="22"/>
                <w:szCs w:val="28"/>
              </w:rPr>
            </w:pPr>
            <w:r w:rsidRPr="0060016C">
              <w:rPr>
                <w:rFonts w:ascii="Calibri" w:hAnsi="Calibri"/>
                <w:color w:val="000000"/>
                <w:sz w:val="22"/>
                <w:szCs w:val="28"/>
              </w:rPr>
              <w:t>Etanchéité à l'eau par housse soudée pour produits hygroscopiques. Par exemple documents papier.</w:t>
            </w:r>
          </w:p>
        </w:tc>
      </w:tr>
      <w:tr w:rsidR="00B8206E" w:rsidRPr="0060016C" w:rsidTr="00736887">
        <w:trPr>
          <w:trHeight w:val="382"/>
          <w:jc w:val="center"/>
        </w:trPr>
        <w:tc>
          <w:tcPr>
            <w:tcW w:w="924" w:type="dxa"/>
            <w:tcBorders>
              <w:top w:val="nil"/>
              <w:left w:val="nil"/>
              <w:bottom w:val="nil"/>
              <w:right w:val="single" w:sz="12" w:space="0" w:color="auto"/>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r w:rsidRPr="0060016C">
              <w:rPr>
                <w:rFonts w:ascii="Calibri" w:hAnsi="Calibri"/>
                <w:b/>
                <w:bCs/>
                <w:color w:val="000000"/>
                <w:sz w:val="22"/>
                <w:szCs w:val="28"/>
              </w:rPr>
              <w:t>C</w:t>
            </w:r>
          </w:p>
        </w:tc>
        <w:tc>
          <w:tcPr>
            <w:tcW w:w="4242"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B8206E" w:rsidRPr="00E61348" w:rsidRDefault="00B8206E" w:rsidP="00B8206E">
            <w:pPr>
              <w:rPr>
                <w:rFonts w:ascii="Calibri" w:hAnsi="Calibri"/>
                <w:sz w:val="22"/>
                <w:szCs w:val="28"/>
              </w:rPr>
            </w:pPr>
            <w:r w:rsidRPr="0060016C">
              <w:rPr>
                <w:rFonts w:ascii="Calibri" w:hAnsi="Calibri"/>
                <w:color w:val="000000"/>
                <w:sz w:val="22"/>
                <w:szCs w:val="28"/>
              </w:rPr>
              <w:t>Etanchéité à l'eau et à la vapeur d'eau</w:t>
            </w:r>
            <w:r>
              <w:rPr>
                <w:rFonts w:ascii="Calibri" w:hAnsi="Calibri"/>
                <w:sz w:val="22"/>
                <w:szCs w:val="28"/>
              </w:rPr>
              <w:tab/>
            </w:r>
          </w:p>
        </w:tc>
        <w:tc>
          <w:tcPr>
            <w:tcW w:w="894" w:type="dxa"/>
            <w:tcBorders>
              <w:top w:val="nil"/>
              <w:left w:val="single" w:sz="12" w:space="0" w:color="auto"/>
              <w:bottom w:val="nil"/>
              <w:right w:val="single" w:sz="12" w:space="0" w:color="auto"/>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r w:rsidRPr="0060016C">
              <w:rPr>
                <w:rFonts w:ascii="Calibri" w:hAnsi="Calibri"/>
                <w:b/>
                <w:bCs/>
                <w:color w:val="000000"/>
                <w:sz w:val="22"/>
                <w:szCs w:val="28"/>
              </w:rPr>
              <w:t>c</w:t>
            </w:r>
          </w:p>
        </w:tc>
        <w:tc>
          <w:tcPr>
            <w:tcW w:w="4242"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B8206E" w:rsidRPr="0060016C" w:rsidRDefault="00B8206E" w:rsidP="004E6348">
            <w:pPr>
              <w:jc w:val="both"/>
              <w:rPr>
                <w:rFonts w:ascii="Calibri" w:hAnsi="Calibri"/>
                <w:color w:val="000000"/>
                <w:sz w:val="22"/>
                <w:szCs w:val="28"/>
              </w:rPr>
            </w:pPr>
            <w:r w:rsidRPr="0060016C">
              <w:rPr>
                <w:rFonts w:ascii="Calibri" w:hAnsi="Calibri"/>
                <w:color w:val="000000"/>
                <w:sz w:val="22"/>
                <w:szCs w:val="28"/>
              </w:rPr>
              <w:t>Protection par barrière étanche déshydratée</w:t>
            </w:r>
            <w:r>
              <w:rPr>
                <w:rFonts w:ascii="Calibri" w:hAnsi="Calibri"/>
                <w:color w:val="000000"/>
                <w:sz w:val="22"/>
                <w:szCs w:val="28"/>
              </w:rPr>
              <w:t>.</w:t>
            </w:r>
          </w:p>
        </w:tc>
      </w:tr>
      <w:tr w:rsidR="00B8206E" w:rsidRPr="0060016C" w:rsidTr="00736887">
        <w:trPr>
          <w:trHeight w:val="382"/>
          <w:jc w:val="center"/>
        </w:trPr>
        <w:tc>
          <w:tcPr>
            <w:tcW w:w="924" w:type="dxa"/>
            <w:tcBorders>
              <w:top w:val="nil"/>
              <w:left w:val="nil"/>
              <w:bottom w:val="nil"/>
              <w:right w:val="single" w:sz="12" w:space="0" w:color="auto"/>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p>
        </w:tc>
        <w:tc>
          <w:tcPr>
            <w:tcW w:w="4242" w:type="dxa"/>
            <w:vMerge/>
            <w:tcBorders>
              <w:top w:val="single" w:sz="4" w:space="0" w:color="auto"/>
              <w:left w:val="single" w:sz="12" w:space="0" w:color="auto"/>
              <w:bottom w:val="single" w:sz="12" w:space="0" w:color="auto"/>
              <w:right w:val="single" w:sz="12" w:space="0" w:color="auto"/>
            </w:tcBorders>
            <w:shd w:val="clear" w:color="auto" w:fill="auto"/>
            <w:noWrap/>
            <w:vAlign w:val="center"/>
            <w:hideMark/>
          </w:tcPr>
          <w:p w:rsidR="00B8206E" w:rsidRPr="0060016C" w:rsidRDefault="00B8206E" w:rsidP="00A95004">
            <w:pPr>
              <w:rPr>
                <w:rFonts w:ascii="Calibri" w:hAnsi="Calibri"/>
                <w:color w:val="000000"/>
                <w:sz w:val="22"/>
                <w:szCs w:val="28"/>
              </w:rPr>
            </w:pPr>
          </w:p>
        </w:tc>
        <w:tc>
          <w:tcPr>
            <w:tcW w:w="894" w:type="dxa"/>
            <w:tcBorders>
              <w:top w:val="nil"/>
              <w:left w:val="single" w:sz="12" w:space="0" w:color="auto"/>
              <w:bottom w:val="nil"/>
              <w:right w:val="single" w:sz="12" w:space="0" w:color="auto"/>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r>
              <w:rPr>
                <w:rFonts w:ascii="Calibri" w:hAnsi="Calibri"/>
                <w:b/>
                <w:bCs/>
                <w:color w:val="000000"/>
                <w:sz w:val="22"/>
                <w:szCs w:val="28"/>
              </w:rPr>
              <w:t>ca</w:t>
            </w:r>
          </w:p>
        </w:tc>
        <w:tc>
          <w:tcPr>
            <w:tcW w:w="4242"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B8206E" w:rsidRPr="0060016C" w:rsidRDefault="00B8206E" w:rsidP="004E6348">
            <w:pPr>
              <w:jc w:val="both"/>
              <w:rPr>
                <w:rFonts w:ascii="Calibri" w:hAnsi="Calibri"/>
                <w:color w:val="000000"/>
                <w:sz w:val="22"/>
                <w:szCs w:val="28"/>
              </w:rPr>
            </w:pPr>
            <w:r>
              <w:rPr>
                <w:rFonts w:ascii="Calibri" w:hAnsi="Calibri"/>
                <w:color w:val="000000"/>
                <w:sz w:val="22"/>
                <w:szCs w:val="28"/>
              </w:rPr>
              <w:t>Protection par barrière étanche déshydratée + protection de contact.</w:t>
            </w:r>
          </w:p>
        </w:tc>
      </w:tr>
      <w:tr w:rsidR="00B8206E" w:rsidRPr="0060016C" w:rsidTr="00736887">
        <w:trPr>
          <w:trHeight w:val="382"/>
          <w:jc w:val="center"/>
        </w:trPr>
        <w:tc>
          <w:tcPr>
            <w:tcW w:w="924" w:type="dxa"/>
            <w:tcBorders>
              <w:top w:val="nil"/>
              <w:left w:val="nil"/>
              <w:bottom w:val="nil"/>
              <w:right w:val="single" w:sz="12" w:space="0" w:color="auto"/>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p>
        </w:tc>
        <w:tc>
          <w:tcPr>
            <w:tcW w:w="4242" w:type="dxa"/>
            <w:vMerge/>
            <w:tcBorders>
              <w:top w:val="single" w:sz="4" w:space="0" w:color="auto"/>
              <w:left w:val="single" w:sz="12" w:space="0" w:color="auto"/>
              <w:bottom w:val="single" w:sz="12" w:space="0" w:color="auto"/>
              <w:right w:val="single" w:sz="12" w:space="0" w:color="auto"/>
            </w:tcBorders>
            <w:shd w:val="clear" w:color="auto" w:fill="auto"/>
            <w:noWrap/>
            <w:vAlign w:val="center"/>
            <w:hideMark/>
          </w:tcPr>
          <w:p w:rsidR="00B8206E" w:rsidRPr="0060016C" w:rsidRDefault="00B8206E" w:rsidP="00A95004">
            <w:pPr>
              <w:rPr>
                <w:rFonts w:ascii="Calibri" w:hAnsi="Calibri"/>
                <w:color w:val="000000"/>
                <w:sz w:val="22"/>
                <w:szCs w:val="28"/>
              </w:rPr>
            </w:pPr>
          </w:p>
        </w:tc>
        <w:tc>
          <w:tcPr>
            <w:tcW w:w="894" w:type="dxa"/>
            <w:tcBorders>
              <w:top w:val="nil"/>
              <w:left w:val="single" w:sz="12" w:space="0" w:color="auto"/>
              <w:bottom w:val="nil"/>
              <w:right w:val="single" w:sz="12" w:space="0" w:color="auto"/>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r w:rsidRPr="0060016C">
              <w:rPr>
                <w:rFonts w:ascii="Calibri" w:hAnsi="Calibri"/>
                <w:b/>
                <w:bCs/>
                <w:color w:val="000000"/>
                <w:sz w:val="22"/>
                <w:szCs w:val="28"/>
              </w:rPr>
              <w:t>c</w:t>
            </w:r>
            <w:r>
              <w:rPr>
                <w:rFonts w:ascii="Calibri" w:hAnsi="Calibri"/>
                <w:b/>
                <w:bCs/>
                <w:color w:val="000000"/>
                <w:sz w:val="22"/>
                <w:szCs w:val="28"/>
              </w:rPr>
              <w:t>i</w:t>
            </w:r>
          </w:p>
        </w:tc>
        <w:tc>
          <w:tcPr>
            <w:tcW w:w="4242"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B8206E" w:rsidRPr="0060016C" w:rsidRDefault="00B8206E" w:rsidP="00A51585">
            <w:pPr>
              <w:jc w:val="both"/>
              <w:rPr>
                <w:rFonts w:ascii="Calibri" w:hAnsi="Calibri"/>
                <w:color w:val="000000"/>
                <w:sz w:val="22"/>
                <w:szCs w:val="28"/>
              </w:rPr>
            </w:pPr>
            <w:r w:rsidRPr="0060016C">
              <w:rPr>
                <w:rFonts w:ascii="Calibri" w:hAnsi="Calibri"/>
                <w:color w:val="000000"/>
                <w:sz w:val="22"/>
                <w:szCs w:val="28"/>
              </w:rPr>
              <w:t>Protection par barrière étanche déshydratée</w:t>
            </w:r>
            <w:r>
              <w:rPr>
                <w:rFonts w:ascii="Calibri" w:hAnsi="Calibri"/>
                <w:color w:val="000000"/>
                <w:sz w:val="22"/>
                <w:szCs w:val="28"/>
              </w:rPr>
              <w:t xml:space="preserve"> </w:t>
            </w:r>
            <w:r w:rsidRPr="009D34DE">
              <w:rPr>
                <w:rFonts w:ascii="Calibri" w:hAnsi="Calibri"/>
                <w:color w:val="000000"/>
                <w:sz w:val="22"/>
                <w:szCs w:val="28"/>
              </w:rPr>
              <w:t>+</w:t>
            </w:r>
            <w:r>
              <w:rPr>
                <w:rFonts w:ascii="Calibri" w:hAnsi="Calibri"/>
                <w:color w:val="000000"/>
                <w:sz w:val="22"/>
                <w:szCs w:val="28"/>
              </w:rPr>
              <w:t xml:space="preserve"> </w:t>
            </w:r>
            <w:r w:rsidRPr="009D34DE">
              <w:rPr>
                <w:rFonts w:ascii="Calibri" w:hAnsi="Calibri"/>
                <w:color w:val="000000"/>
                <w:sz w:val="22"/>
                <w:szCs w:val="28"/>
              </w:rPr>
              <w:t>gaz inerte (</w:t>
            </w:r>
            <w:proofErr w:type="spellStart"/>
            <w:r w:rsidRPr="009D34DE">
              <w:rPr>
                <w:rFonts w:ascii="Calibri" w:hAnsi="Calibri"/>
                <w:color w:val="000000"/>
                <w:sz w:val="22"/>
                <w:szCs w:val="28"/>
              </w:rPr>
              <w:t>inertage</w:t>
            </w:r>
            <w:proofErr w:type="spellEnd"/>
            <w:r w:rsidRPr="009D34DE">
              <w:rPr>
                <w:rFonts w:ascii="Calibri" w:hAnsi="Calibri"/>
                <w:color w:val="000000"/>
                <w:sz w:val="22"/>
                <w:szCs w:val="28"/>
              </w:rPr>
              <w:t>)</w:t>
            </w:r>
            <w:r>
              <w:rPr>
                <w:rFonts w:ascii="Calibri" w:hAnsi="Calibri"/>
                <w:color w:val="000000"/>
                <w:sz w:val="22"/>
                <w:szCs w:val="28"/>
              </w:rPr>
              <w:t>.</w:t>
            </w:r>
          </w:p>
        </w:tc>
      </w:tr>
      <w:tr w:rsidR="00B8206E" w:rsidRPr="0060016C" w:rsidTr="00736887">
        <w:trPr>
          <w:trHeight w:val="382"/>
          <w:jc w:val="center"/>
        </w:trPr>
        <w:tc>
          <w:tcPr>
            <w:tcW w:w="924" w:type="dxa"/>
            <w:tcBorders>
              <w:top w:val="nil"/>
              <w:left w:val="nil"/>
              <w:bottom w:val="nil"/>
              <w:right w:val="single" w:sz="12" w:space="0" w:color="auto"/>
            </w:tcBorders>
            <w:shd w:val="clear" w:color="auto" w:fill="auto"/>
            <w:noWrap/>
            <w:vAlign w:val="center"/>
          </w:tcPr>
          <w:p w:rsidR="00B8206E" w:rsidRPr="0060016C" w:rsidRDefault="00B8206E" w:rsidP="00A95004">
            <w:pPr>
              <w:jc w:val="center"/>
              <w:rPr>
                <w:rFonts w:ascii="Calibri" w:hAnsi="Calibri"/>
                <w:b/>
                <w:bCs/>
                <w:color w:val="000000"/>
                <w:sz w:val="22"/>
                <w:szCs w:val="28"/>
              </w:rPr>
            </w:pPr>
          </w:p>
        </w:tc>
        <w:tc>
          <w:tcPr>
            <w:tcW w:w="4242" w:type="dxa"/>
            <w:tcBorders>
              <w:top w:val="single" w:sz="4" w:space="0" w:color="auto"/>
              <w:left w:val="single" w:sz="12" w:space="0" w:color="auto"/>
              <w:bottom w:val="single" w:sz="12" w:space="0" w:color="auto"/>
              <w:right w:val="single" w:sz="12" w:space="0" w:color="auto"/>
            </w:tcBorders>
            <w:shd w:val="clear" w:color="auto" w:fill="auto"/>
            <w:noWrap/>
            <w:vAlign w:val="center"/>
          </w:tcPr>
          <w:p w:rsidR="00B8206E" w:rsidRPr="0060016C" w:rsidRDefault="00B8206E" w:rsidP="00A95004">
            <w:pPr>
              <w:rPr>
                <w:rFonts w:ascii="Calibri" w:hAnsi="Calibri"/>
                <w:color w:val="000000"/>
                <w:sz w:val="22"/>
                <w:szCs w:val="28"/>
              </w:rPr>
            </w:pPr>
          </w:p>
        </w:tc>
        <w:tc>
          <w:tcPr>
            <w:tcW w:w="894" w:type="dxa"/>
            <w:tcBorders>
              <w:top w:val="nil"/>
              <w:left w:val="single" w:sz="12" w:space="0" w:color="auto"/>
              <w:bottom w:val="nil"/>
              <w:right w:val="single" w:sz="12" w:space="0" w:color="auto"/>
            </w:tcBorders>
            <w:shd w:val="clear" w:color="auto" w:fill="auto"/>
            <w:noWrap/>
            <w:vAlign w:val="center"/>
          </w:tcPr>
          <w:p w:rsidR="00B8206E" w:rsidRPr="0060016C" w:rsidRDefault="00B8206E" w:rsidP="00A95004">
            <w:pPr>
              <w:jc w:val="center"/>
              <w:rPr>
                <w:rFonts w:ascii="Calibri" w:hAnsi="Calibri"/>
                <w:b/>
                <w:bCs/>
                <w:color w:val="000000"/>
                <w:sz w:val="22"/>
                <w:szCs w:val="28"/>
              </w:rPr>
            </w:pPr>
            <w:r>
              <w:rPr>
                <w:rFonts w:ascii="Calibri" w:hAnsi="Calibri"/>
                <w:b/>
                <w:bCs/>
                <w:color w:val="000000"/>
                <w:sz w:val="22"/>
                <w:szCs w:val="28"/>
              </w:rPr>
              <w:t>i</w:t>
            </w:r>
          </w:p>
        </w:tc>
        <w:tc>
          <w:tcPr>
            <w:tcW w:w="4242" w:type="dxa"/>
            <w:tcBorders>
              <w:top w:val="single" w:sz="12" w:space="0" w:color="auto"/>
              <w:left w:val="single" w:sz="12" w:space="0" w:color="auto"/>
              <w:bottom w:val="single" w:sz="12" w:space="0" w:color="auto"/>
              <w:right w:val="single" w:sz="12" w:space="0" w:color="auto"/>
            </w:tcBorders>
            <w:shd w:val="clear" w:color="auto" w:fill="auto"/>
            <w:vAlign w:val="center"/>
          </w:tcPr>
          <w:p w:rsidR="00B8206E" w:rsidRPr="0060016C" w:rsidRDefault="00B8206E" w:rsidP="00A95004">
            <w:pPr>
              <w:rPr>
                <w:rFonts w:ascii="Calibri" w:hAnsi="Calibri"/>
                <w:color w:val="000000"/>
                <w:sz w:val="22"/>
                <w:szCs w:val="28"/>
              </w:rPr>
            </w:pPr>
            <w:r>
              <w:rPr>
                <w:rFonts w:ascii="Calibri" w:hAnsi="Calibri"/>
                <w:color w:val="000000"/>
                <w:sz w:val="22"/>
                <w:szCs w:val="28"/>
              </w:rPr>
              <w:t>Protection par gaz inerte (</w:t>
            </w:r>
            <w:proofErr w:type="spellStart"/>
            <w:r>
              <w:rPr>
                <w:rFonts w:ascii="Calibri" w:hAnsi="Calibri"/>
                <w:color w:val="000000"/>
                <w:sz w:val="22"/>
                <w:szCs w:val="28"/>
              </w:rPr>
              <w:t>inertage</w:t>
            </w:r>
            <w:proofErr w:type="spellEnd"/>
            <w:r>
              <w:rPr>
                <w:rFonts w:ascii="Calibri" w:hAnsi="Calibri"/>
                <w:color w:val="000000"/>
                <w:sz w:val="22"/>
                <w:szCs w:val="28"/>
              </w:rPr>
              <w:t>)</w:t>
            </w:r>
          </w:p>
        </w:tc>
      </w:tr>
      <w:tr w:rsidR="00B8206E" w:rsidRPr="0060016C" w:rsidTr="001F1948">
        <w:trPr>
          <w:trHeight w:val="653"/>
          <w:jc w:val="center"/>
        </w:trPr>
        <w:tc>
          <w:tcPr>
            <w:tcW w:w="924" w:type="dxa"/>
            <w:tcBorders>
              <w:top w:val="nil"/>
              <w:left w:val="nil"/>
              <w:bottom w:val="nil"/>
              <w:right w:val="nil"/>
            </w:tcBorders>
            <w:shd w:val="clear" w:color="auto" w:fill="auto"/>
            <w:noWrap/>
            <w:vAlign w:val="bottom"/>
            <w:hideMark/>
          </w:tcPr>
          <w:p w:rsidR="00B8206E" w:rsidRPr="0060016C" w:rsidRDefault="00B8206E" w:rsidP="00A95004">
            <w:pPr>
              <w:jc w:val="center"/>
              <w:rPr>
                <w:rFonts w:ascii="Calibri" w:hAnsi="Calibri"/>
                <w:color w:val="000000"/>
                <w:sz w:val="22"/>
                <w:szCs w:val="28"/>
              </w:rPr>
            </w:pPr>
          </w:p>
        </w:tc>
        <w:tc>
          <w:tcPr>
            <w:tcW w:w="4242" w:type="dxa"/>
            <w:tcBorders>
              <w:top w:val="single" w:sz="12" w:space="0" w:color="auto"/>
              <w:left w:val="nil"/>
              <w:bottom w:val="nil"/>
              <w:right w:val="nil"/>
            </w:tcBorders>
            <w:shd w:val="clear" w:color="auto" w:fill="auto"/>
            <w:noWrap/>
            <w:vAlign w:val="center"/>
            <w:hideMark/>
          </w:tcPr>
          <w:p w:rsidR="00FD7AD7" w:rsidRDefault="00FD7AD7" w:rsidP="00A95004">
            <w:pPr>
              <w:jc w:val="center"/>
              <w:rPr>
                <w:rFonts w:ascii="Calibri" w:hAnsi="Calibri"/>
                <w:b/>
                <w:bCs/>
                <w:color w:val="000000"/>
                <w:sz w:val="22"/>
                <w:szCs w:val="28"/>
              </w:rPr>
            </w:pPr>
          </w:p>
          <w:p w:rsidR="00B8206E" w:rsidRPr="0060016C" w:rsidRDefault="00B8206E" w:rsidP="00A95004">
            <w:pPr>
              <w:jc w:val="center"/>
              <w:rPr>
                <w:rFonts w:ascii="Calibri" w:hAnsi="Calibri"/>
                <w:b/>
                <w:bCs/>
                <w:color w:val="000000"/>
                <w:sz w:val="22"/>
                <w:szCs w:val="28"/>
              </w:rPr>
            </w:pPr>
            <w:r>
              <w:rPr>
                <w:rFonts w:ascii="Calibri" w:hAnsi="Calibri"/>
                <w:b/>
                <w:bCs/>
                <w:color w:val="000000"/>
                <w:sz w:val="22"/>
                <w:szCs w:val="28"/>
              </w:rPr>
              <w:t>Degré mécanique</w:t>
            </w:r>
          </w:p>
        </w:tc>
        <w:tc>
          <w:tcPr>
            <w:tcW w:w="894" w:type="dxa"/>
            <w:tcBorders>
              <w:top w:val="nil"/>
              <w:left w:val="nil"/>
              <w:bottom w:val="nil"/>
              <w:right w:val="nil"/>
            </w:tcBorders>
            <w:shd w:val="clear" w:color="auto" w:fill="auto"/>
            <w:noWrap/>
            <w:vAlign w:val="center"/>
            <w:hideMark/>
          </w:tcPr>
          <w:p w:rsidR="00B8206E" w:rsidRPr="0060016C" w:rsidRDefault="00B8206E" w:rsidP="00A95004">
            <w:pPr>
              <w:jc w:val="center"/>
              <w:rPr>
                <w:rFonts w:ascii="Calibri" w:hAnsi="Calibri"/>
                <w:color w:val="000000"/>
                <w:sz w:val="22"/>
                <w:szCs w:val="28"/>
              </w:rPr>
            </w:pPr>
          </w:p>
        </w:tc>
        <w:tc>
          <w:tcPr>
            <w:tcW w:w="4242" w:type="dxa"/>
            <w:tcBorders>
              <w:top w:val="nil"/>
              <w:left w:val="nil"/>
              <w:bottom w:val="nil"/>
              <w:right w:val="nil"/>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r w:rsidRPr="0060016C">
              <w:rPr>
                <w:rFonts w:ascii="Calibri" w:hAnsi="Calibri"/>
                <w:b/>
                <w:bCs/>
                <w:color w:val="000000"/>
                <w:sz w:val="22"/>
                <w:szCs w:val="28"/>
              </w:rPr>
              <w:t>Protection mécanique</w:t>
            </w:r>
          </w:p>
        </w:tc>
      </w:tr>
      <w:tr w:rsidR="00B8206E" w:rsidRPr="0060016C" w:rsidTr="00736887">
        <w:trPr>
          <w:trHeight w:val="180"/>
          <w:jc w:val="center"/>
        </w:trPr>
        <w:tc>
          <w:tcPr>
            <w:tcW w:w="924" w:type="dxa"/>
            <w:tcBorders>
              <w:top w:val="nil"/>
              <w:left w:val="nil"/>
              <w:bottom w:val="nil"/>
              <w:right w:val="nil"/>
            </w:tcBorders>
            <w:shd w:val="clear" w:color="auto" w:fill="auto"/>
            <w:noWrap/>
            <w:vAlign w:val="bottom"/>
            <w:hideMark/>
          </w:tcPr>
          <w:p w:rsidR="00B8206E" w:rsidRPr="0060016C" w:rsidRDefault="00B8206E" w:rsidP="00A95004">
            <w:pPr>
              <w:jc w:val="center"/>
              <w:rPr>
                <w:rFonts w:ascii="Calibri" w:hAnsi="Calibri"/>
                <w:color w:val="000000"/>
                <w:sz w:val="22"/>
                <w:szCs w:val="28"/>
              </w:rPr>
            </w:pPr>
          </w:p>
        </w:tc>
        <w:tc>
          <w:tcPr>
            <w:tcW w:w="4242" w:type="dxa"/>
            <w:tcBorders>
              <w:top w:val="nil"/>
              <w:left w:val="nil"/>
              <w:bottom w:val="nil"/>
              <w:right w:val="nil"/>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p>
        </w:tc>
        <w:tc>
          <w:tcPr>
            <w:tcW w:w="894" w:type="dxa"/>
            <w:tcBorders>
              <w:top w:val="nil"/>
              <w:left w:val="nil"/>
              <w:bottom w:val="nil"/>
              <w:right w:val="nil"/>
            </w:tcBorders>
            <w:shd w:val="clear" w:color="auto" w:fill="auto"/>
            <w:noWrap/>
            <w:vAlign w:val="center"/>
            <w:hideMark/>
          </w:tcPr>
          <w:p w:rsidR="00B8206E" w:rsidRPr="0060016C" w:rsidRDefault="00B8206E" w:rsidP="00A95004">
            <w:pPr>
              <w:jc w:val="center"/>
              <w:rPr>
                <w:rFonts w:ascii="Calibri" w:hAnsi="Calibri"/>
                <w:color w:val="000000"/>
                <w:sz w:val="22"/>
                <w:szCs w:val="28"/>
              </w:rPr>
            </w:pPr>
          </w:p>
        </w:tc>
        <w:tc>
          <w:tcPr>
            <w:tcW w:w="4242" w:type="dxa"/>
            <w:tcBorders>
              <w:top w:val="nil"/>
              <w:left w:val="nil"/>
              <w:bottom w:val="nil"/>
              <w:right w:val="nil"/>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p>
        </w:tc>
      </w:tr>
      <w:tr w:rsidR="00B8206E" w:rsidRPr="0060016C" w:rsidTr="001F1948">
        <w:trPr>
          <w:trHeight w:val="74"/>
          <w:jc w:val="center"/>
        </w:trPr>
        <w:tc>
          <w:tcPr>
            <w:tcW w:w="924" w:type="dxa"/>
            <w:tcBorders>
              <w:top w:val="nil"/>
              <w:left w:val="nil"/>
              <w:bottom w:val="nil"/>
              <w:right w:val="nil"/>
            </w:tcBorders>
            <w:shd w:val="clear" w:color="auto" w:fill="auto"/>
            <w:noWrap/>
            <w:vAlign w:val="bottom"/>
            <w:hideMark/>
          </w:tcPr>
          <w:p w:rsidR="00B8206E" w:rsidRPr="0060016C" w:rsidRDefault="00B8206E" w:rsidP="00A95004">
            <w:pPr>
              <w:jc w:val="center"/>
              <w:rPr>
                <w:rFonts w:ascii="Calibri" w:hAnsi="Calibri"/>
                <w:color w:val="000000"/>
                <w:sz w:val="22"/>
                <w:szCs w:val="28"/>
              </w:rPr>
            </w:pPr>
          </w:p>
        </w:tc>
        <w:tc>
          <w:tcPr>
            <w:tcW w:w="4242" w:type="dxa"/>
            <w:tcBorders>
              <w:top w:val="nil"/>
              <w:left w:val="nil"/>
              <w:bottom w:val="single" w:sz="12" w:space="0" w:color="auto"/>
              <w:right w:val="nil"/>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r w:rsidRPr="008C1173">
              <w:rPr>
                <w:rFonts w:ascii="Calibri" w:hAnsi="Calibri"/>
                <w:b/>
                <w:bCs/>
                <w:color w:val="FFFFFF" w:themeColor="background1"/>
                <w:sz w:val="22"/>
                <w:szCs w:val="28"/>
              </w:rPr>
              <w:t>XXXXX</w:t>
            </w:r>
          </w:p>
        </w:tc>
        <w:tc>
          <w:tcPr>
            <w:tcW w:w="894" w:type="dxa"/>
            <w:tcBorders>
              <w:top w:val="nil"/>
              <w:left w:val="nil"/>
              <w:bottom w:val="nil"/>
              <w:right w:val="nil"/>
            </w:tcBorders>
            <w:shd w:val="clear" w:color="auto" w:fill="auto"/>
            <w:noWrap/>
            <w:vAlign w:val="center"/>
            <w:hideMark/>
          </w:tcPr>
          <w:p w:rsidR="00B8206E" w:rsidRPr="0060016C" w:rsidRDefault="00B8206E" w:rsidP="00A95004">
            <w:pPr>
              <w:jc w:val="center"/>
              <w:rPr>
                <w:rFonts w:ascii="Calibri" w:hAnsi="Calibri"/>
                <w:color w:val="000000"/>
                <w:sz w:val="22"/>
                <w:szCs w:val="28"/>
              </w:rPr>
            </w:pPr>
          </w:p>
        </w:tc>
        <w:tc>
          <w:tcPr>
            <w:tcW w:w="4242" w:type="dxa"/>
            <w:tcBorders>
              <w:top w:val="nil"/>
              <w:left w:val="nil"/>
              <w:bottom w:val="single" w:sz="12" w:space="0" w:color="auto"/>
              <w:right w:val="nil"/>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p>
        </w:tc>
      </w:tr>
      <w:tr w:rsidR="00B8206E" w:rsidRPr="0060016C" w:rsidTr="00736887">
        <w:trPr>
          <w:trHeight w:val="432"/>
          <w:jc w:val="center"/>
        </w:trPr>
        <w:tc>
          <w:tcPr>
            <w:tcW w:w="924" w:type="dxa"/>
            <w:tcBorders>
              <w:top w:val="nil"/>
              <w:left w:val="nil"/>
              <w:bottom w:val="nil"/>
              <w:right w:val="single" w:sz="12" w:space="0" w:color="auto"/>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r w:rsidRPr="0060016C">
              <w:rPr>
                <w:rFonts w:ascii="Calibri" w:hAnsi="Calibri"/>
                <w:b/>
                <w:bCs/>
                <w:color w:val="000000"/>
                <w:sz w:val="22"/>
                <w:szCs w:val="28"/>
              </w:rPr>
              <w:t>1</w:t>
            </w:r>
          </w:p>
        </w:tc>
        <w:tc>
          <w:tcPr>
            <w:tcW w:w="4242"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B8206E" w:rsidRPr="0060016C" w:rsidRDefault="00B8206E" w:rsidP="00A95004">
            <w:pPr>
              <w:rPr>
                <w:rFonts w:ascii="Calibri" w:hAnsi="Calibri"/>
                <w:color w:val="000000"/>
                <w:sz w:val="22"/>
                <w:szCs w:val="28"/>
              </w:rPr>
            </w:pPr>
            <w:r w:rsidRPr="0060016C">
              <w:rPr>
                <w:rFonts w:ascii="Calibri" w:hAnsi="Calibri"/>
                <w:color w:val="000000"/>
                <w:sz w:val="22"/>
                <w:szCs w:val="28"/>
              </w:rPr>
              <w:t>Aucune exigence particulière</w:t>
            </w:r>
          </w:p>
        </w:tc>
        <w:tc>
          <w:tcPr>
            <w:tcW w:w="894" w:type="dxa"/>
            <w:tcBorders>
              <w:top w:val="nil"/>
              <w:left w:val="nil"/>
              <w:bottom w:val="nil"/>
              <w:right w:val="single" w:sz="12" w:space="0" w:color="auto"/>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p>
        </w:tc>
        <w:tc>
          <w:tcPr>
            <w:tcW w:w="4242"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B8206E" w:rsidRPr="0060016C" w:rsidRDefault="00B8206E" w:rsidP="00A95004">
            <w:pPr>
              <w:rPr>
                <w:rFonts w:ascii="Calibri" w:hAnsi="Calibri"/>
                <w:color w:val="000000"/>
                <w:sz w:val="22"/>
                <w:szCs w:val="28"/>
              </w:rPr>
            </w:pPr>
            <w:r w:rsidRPr="0060016C">
              <w:rPr>
                <w:rFonts w:ascii="Calibri" w:hAnsi="Calibri"/>
                <w:color w:val="000000"/>
                <w:sz w:val="22"/>
                <w:szCs w:val="28"/>
              </w:rPr>
              <w:t>Protection d'immobilisation dans tous les cas</w:t>
            </w:r>
          </w:p>
        </w:tc>
      </w:tr>
      <w:tr w:rsidR="00B8206E" w:rsidRPr="0060016C" w:rsidTr="00736887">
        <w:trPr>
          <w:trHeight w:val="432"/>
          <w:jc w:val="center"/>
        </w:trPr>
        <w:tc>
          <w:tcPr>
            <w:tcW w:w="924" w:type="dxa"/>
            <w:tcBorders>
              <w:top w:val="nil"/>
              <w:left w:val="nil"/>
              <w:bottom w:val="nil"/>
              <w:right w:val="single" w:sz="12" w:space="0" w:color="auto"/>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r w:rsidRPr="0060016C">
              <w:rPr>
                <w:rFonts w:ascii="Calibri" w:hAnsi="Calibri"/>
                <w:b/>
                <w:bCs/>
                <w:color w:val="000000"/>
                <w:sz w:val="22"/>
                <w:szCs w:val="28"/>
              </w:rPr>
              <w:t>2</w:t>
            </w:r>
          </w:p>
        </w:tc>
        <w:tc>
          <w:tcPr>
            <w:tcW w:w="4242"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B8206E" w:rsidRPr="0060016C" w:rsidRDefault="00B8206E" w:rsidP="00A95004">
            <w:pPr>
              <w:rPr>
                <w:rFonts w:ascii="Calibri" w:hAnsi="Calibri"/>
                <w:color w:val="000000"/>
                <w:sz w:val="22"/>
                <w:szCs w:val="28"/>
              </w:rPr>
            </w:pPr>
            <w:r w:rsidRPr="0060016C">
              <w:rPr>
                <w:rFonts w:ascii="Calibri" w:hAnsi="Calibri"/>
                <w:color w:val="000000"/>
                <w:sz w:val="22"/>
                <w:szCs w:val="28"/>
              </w:rPr>
              <w:t>Protection contre les risques courants</w:t>
            </w:r>
          </w:p>
        </w:tc>
        <w:tc>
          <w:tcPr>
            <w:tcW w:w="894" w:type="dxa"/>
            <w:tcBorders>
              <w:top w:val="nil"/>
              <w:left w:val="nil"/>
              <w:bottom w:val="nil"/>
              <w:right w:val="single" w:sz="12" w:space="0" w:color="auto"/>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p>
        </w:tc>
        <w:tc>
          <w:tcPr>
            <w:tcW w:w="4242"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B8206E" w:rsidRPr="0060016C" w:rsidRDefault="00B8206E" w:rsidP="00A95004">
            <w:pPr>
              <w:rPr>
                <w:rFonts w:ascii="Calibri" w:hAnsi="Calibri"/>
                <w:color w:val="000000"/>
                <w:sz w:val="22"/>
                <w:szCs w:val="28"/>
              </w:rPr>
            </w:pPr>
            <w:r w:rsidRPr="0060016C">
              <w:rPr>
                <w:rFonts w:ascii="Calibri" w:hAnsi="Calibri"/>
                <w:color w:val="000000"/>
                <w:sz w:val="22"/>
                <w:szCs w:val="28"/>
              </w:rPr>
              <w:t>Protection d'immobilisation dans tous les cas</w:t>
            </w:r>
          </w:p>
        </w:tc>
      </w:tr>
      <w:tr w:rsidR="00B8206E" w:rsidRPr="0060016C" w:rsidTr="00736887">
        <w:trPr>
          <w:trHeight w:val="432"/>
          <w:jc w:val="center"/>
        </w:trPr>
        <w:tc>
          <w:tcPr>
            <w:tcW w:w="924" w:type="dxa"/>
            <w:tcBorders>
              <w:top w:val="nil"/>
              <w:left w:val="nil"/>
              <w:bottom w:val="nil"/>
              <w:right w:val="single" w:sz="12" w:space="0" w:color="auto"/>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r w:rsidRPr="0060016C">
              <w:rPr>
                <w:rFonts w:ascii="Calibri" w:hAnsi="Calibri"/>
                <w:b/>
                <w:bCs/>
                <w:color w:val="000000"/>
                <w:sz w:val="22"/>
                <w:szCs w:val="28"/>
              </w:rPr>
              <w:t>3</w:t>
            </w:r>
          </w:p>
        </w:tc>
        <w:tc>
          <w:tcPr>
            <w:tcW w:w="4242"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B8206E" w:rsidRPr="0060016C" w:rsidRDefault="00B8206E" w:rsidP="00A95004">
            <w:pPr>
              <w:rPr>
                <w:rFonts w:ascii="Calibri" w:hAnsi="Calibri"/>
                <w:color w:val="000000"/>
                <w:sz w:val="22"/>
                <w:szCs w:val="28"/>
              </w:rPr>
            </w:pPr>
            <w:r w:rsidRPr="0060016C">
              <w:rPr>
                <w:rFonts w:ascii="Calibri" w:hAnsi="Calibri"/>
                <w:color w:val="000000"/>
                <w:sz w:val="22"/>
                <w:szCs w:val="28"/>
              </w:rPr>
              <w:t>Protection spécifique</w:t>
            </w:r>
          </w:p>
        </w:tc>
        <w:tc>
          <w:tcPr>
            <w:tcW w:w="894" w:type="dxa"/>
            <w:tcBorders>
              <w:top w:val="nil"/>
              <w:left w:val="nil"/>
              <w:bottom w:val="nil"/>
              <w:right w:val="single" w:sz="12" w:space="0" w:color="auto"/>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r w:rsidRPr="0060016C">
              <w:rPr>
                <w:rFonts w:ascii="Calibri" w:hAnsi="Calibri"/>
                <w:b/>
                <w:bCs/>
                <w:color w:val="000000"/>
                <w:sz w:val="22"/>
                <w:szCs w:val="28"/>
              </w:rPr>
              <w:t>d</w:t>
            </w:r>
            <w:r w:rsidR="001F1948">
              <w:rPr>
                <w:rStyle w:val="Appelnotedebasdep"/>
                <w:rFonts w:ascii="Calibri" w:hAnsi="Calibri"/>
                <w:b/>
                <w:bCs/>
                <w:color w:val="000000"/>
                <w:sz w:val="22"/>
                <w:szCs w:val="28"/>
              </w:rPr>
              <w:footnoteReference w:id="20"/>
            </w:r>
          </w:p>
        </w:tc>
        <w:tc>
          <w:tcPr>
            <w:tcW w:w="4242"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B8206E" w:rsidRPr="0060016C" w:rsidRDefault="00B8206E" w:rsidP="00A95004">
            <w:pPr>
              <w:rPr>
                <w:rFonts w:ascii="Calibri" w:hAnsi="Calibri"/>
                <w:color w:val="000000"/>
                <w:sz w:val="22"/>
                <w:szCs w:val="28"/>
              </w:rPr>
            </w:pPr>
            <w:r w:rsidRPr="0060016C">
              <w:rPr>
                <w:rFonts w:ascii="Calibri" w:hAnsi="Calibri"/>
                <w:color w:val="000000"/>
                <w:sz w:val="22"/>
                <w:szCs w:val="28"/>
              </w:rPr>
              <w:t>Protection antichoc et antivibratoire calculée</w:t>
            </w:r>
          </w:p>
        </w:tc>
      </w:tr>
      <w:tr w:rsidR="00B8206E" w:rsidRPr="0060016C" w:rsidTr="00736887">
        <w:trPr>
          <w:trHeight w:val="87"/>
          <w:jc w:val="center"/>
        </w:trPr>
        <w:tc>
          <w:tcPr>
            <w:tcW w:w="924" w:type="dxa"/>
            <w:tcBorders>
              <w:top w:val="nil"/>
              <w:left w:val="nil"/>
              <w:bottom w:val="nil"/>
              <w:right w:val="nil"/>
            </w:tcBorders>
            <w:shd w:val="clear" w:color="auto" w:fill="auto"/>
            <w:noWrap/>
            <w:vAlign w:val="bottom"/>
            <w:hideMark/>
          </w:tcPr>
          <w:p w:rsidR="00B8206E" w:rsidRPr="0060016C" w:rsidRDefault="00B8206E" w:rsidP="00A95004">
            <w:pPr>
              <w:jc w:val="center"/>
              <w:rPr>
                <w:rFonts w:ascii="Calibri" w:hAnsi="Calibri"/>
                <w:color w:val="000000"/>
                <w:sz w:val="22"/>
                <w:szCs w:val="28"/>
              </w:rPr>
            </w:pPr>
          </w:p>
        </w:tc>
        <w:tc>
          <w:tcPr>
            <w:tcW w:w="4242" w:type="dxa"/>
            <w:tcBorders>
              <w:top w:val="single" w:sz="12" w:space="0" w:color="auto"/>
              <w:left w:val="nil"/>
              <w:bottom w:val="nil"/>
              <w:right w:val="nil"/>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r w:rsidRPr="008C1173">
              <w:rPr>
                <w:rFonts w:ascii="Calibri" w:hAnsi="Calibri"/>
                <w:b/>
                <w:bCs/>
                <w:color w:val="FFFFFF" w:themeColor="background1"/>
                <w:sz w:val="22"/>
                <w:szCs w:val="28"/>
              </w:rPr>
              <w:t>XXXXX</w:t>
            </w:r>
          </w:p>
        </w:tc>
        <w:tc>
          <w:tcPr>
            <w:tcW w:w="894" w:type="dxa"/>
            <w:tcBorders>
              <w:top w:val="nil"/>
              <w:left w:val="nil"/>
              <w:bottom w:val="nil"/>
              <w:right w:val="nil"/>
            </w:tcBorders>
            <w:shd w:val="clear" w:color="auto" w:fill="auto"/>
            <w:noWrap/>
            <w:vAlign w:val="center"/>
            <w:hideMark/>
          </w:tcPr>
          <w:p w:rsidR="00B8206E" w:rsidRPr="0060016C" w:rsidRDefault="00B8206E" w:rsidP="00A95004">
            <w:pPr>
              <w:jc w:val="center"/>
              <w:rPr>
                <w:rFonts w:ascii="Calibri" w:hAnsi="Calibri"/>
                <w:color w:val="000000"/>
                <w:sz w:val="22"/>
                <w:szCs w:val="28"/>
              </w:rPr>
            </w:pPr>
          </w:p>
        </w:tc>
        <w:tc>
          <w:tcPr>
            <w:tcW w:w="4242" w:type="dxa"/>
            <w:tcBorders>
              <w:top w:val="single" w:sz="12" w:space="0" w:color="auto"/>
              <w:left w:val="nil"/>
              <w:bottom w:val="nil"/>
              <w:right w:val="nil"/>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p>
        </w:tc>
      </w:tr>
      <w:tr w:rsidR="00B8206E" w:rsidRPr="0060016C" w:rsidTr="00736887">
        <w:trPr>
          <w:trHeight w:val="180"/>
          <w:jc w:val="center"/>
        </w:trPr>
        <w:tc>
          <w:tcPr>
            <w:tcW w:w="924" w:type="dxa"/>
            <w:tcBorders>
              <w:top w:val="nil"/>
              <w:left w:val="nil"/>
              <w:bottom w:val="nil"/>
              <w:right w:val="nil"/>
            </w:tcBorders>
            <w:shd w:val="clear" w:color="auto" w:fill="auto"/>
            <w:noWrap/>
            <w:vAlign w:val="bottom"/>
            <w:hideMark/>
          </w:tcPr>
          <w:p w:rsidR="00B8206E" w:rsidRPr="0060016C" w:rsidRDefault="00B8206E" w:rsidP="00A95004">
            <w:pPr>
              <w:jc w:val="center"/>
              <w:rPr>
                <w:rFonts w:ascii="Calibri" w:hAnsi="Calibri"/>
                <w:color w:val="000000"/>
                <w:sz w:val="22"/>
                <w:szCs w:val="28"/>
              </w:rPr>
            </w:pPr>
          </w:p>
        </w:tc>
        <w:tc>
          <w:tcPr>
            <w:tcW w:w="4242" w:type="dxa"/>
            <w:tcBorders>
              <w:top w:val="nil"/>
              <w:left w:val="nil"/>
              <w:bottom w:val="nil"/>
              <w:right w:val="nil"/>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r w:rsidRPr="0060016C">
              <w:rPr>
                <w:rFonts w:ascii="Calibri" w:hAnsi="Calibri"/>
                <w:b/>
                <w:bCs/>
                <w:color w:val="000000"/>
                <w:sz w:val="22"/>
                <w:szCs w:val="28"/>
              </w:rPr>
              <w:t>Réutilisabilité</w:t>
            </w:r>
          </w:p>
        </w:tc>
        <w:tc>
          <w:tcPr>
            <w:tcW w:w="894" w:type="dxa"/>
            <w:tcBorders>
              <w:top w:val="nil"/>
              <w:left w:val="nil"/>
              <w:bottom w:val="nil"/>
              <w:right w:val="nil"/>
            </w:tcBorders>
            <w:shd w:val="clear" w:color="auto" w:fill="auto"/>
            <w:noWrap/>
            <w:vAlign w:val="center"/>
            <w:hideMark/>
          </w:tcPr>
          <w:p w:rsidR="00B8206E" w:rsidRPr="0060016C" w:rsidRDefault="00B8206E" w:rsidP="00A95004">
            <w:pPr>
              <w:jc w:val="center"/>
              <w:rPr>
                <w:rFonts w:ascii="Calibri" w:hAnsi="Calibri"/>
                <w:color w:val="000000"/>
                <w:sz w:val="22"/>
                <w:szCs w:val="28"/>
              </w:rPr>
            </w:pPr>
          </w:p>
        </w:tc>
        <w:tc>
          <w:tcPr>
            <w:tcW w:w="4242" w:type="dxa"/>
            <w:tcBorders>
              <w:top w:val="nil"/>
              <w:left w:val="nil"/>
              <w:bottom w:val="nil"/>
              <w:right w:val="nil"/>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r w:rsidRPr="0060016C">
              <w:rPr>
                <w:rFonts w:ascii="Calibri" w:hAnsi="Calibri"/>
                <w:b/>
                <w:bCs/>
                <w:color w:val="000000"/>
                <w:sz w:val="22"/>
                <w:szCs w:val="28"/>
              </w:rPr>
              <w:t>Réutilisabilité</w:t>
            </w:r>
          </w:p>
        </w:tc>
      </w:tr>
      <w:tr w:rsidR="00B8206E" w:rsidRPr="0060016C" w:rsidTr="00736887">
        <w:trPr>
          <w:trHeight w:val="87"/>
          <w:jc w:val="center"/>
        </w:trPr>
        <w:tc>
          <w:tcPr>
            <w:tcW w:w="924" w:type="dxa"/>
            <w:tcBorders>
              <w:top w:val="nil"/>
              <w:left w:val="nil"/>
              <w:bottom w:val="nil"/>
              <w:right w:val="nil"/>
            </w:tcBorders>
            <w:shd w:val="clear" w:color="auto" w:fill="auto"/>
            <w:noWrap/>
            <w:vAlign w:val="bottom"/>
            <w:hideMark/>
          </w:tcPr>
          <w:p w:rsidR="00B8206E" w:rsidRPr="0060016C" w:rsidRDefault="00B8206E" w:rsidP="00A95004">
            <w:pPr>
              <w:jc w:val="center"/>
              <w:rPr>
                <w:rFonts w:ascii="Calibri" w:hAnsi="Calibri"/>
                <w:color w:val="000000"/>
                <w:sz w:val="22"/>
                <w:szCs w:val="28"/>
              </w:rPr>
            </w:pPr>
          </w:p>
        </w:tc>
        <w:tc>
          <w:tcPr>
            <w:tcW w:w="4242" w:type="dxa"/>
            <w:tcBorders>
              <w:top w:val="nil"/>
              <w:left w:val="nil"/>
              <w:bottom w:val="single" w:sz="12" w:space="0" w:color="auto"/>
              <w:right w:val="nil"/>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r w:rsidRPr="008C1173">
              <w:rPr>
                <w:rFonts w:ascii="Calibri" w:hAnsi="Calibri"/>
                <w:b/>
                <w:bCs/>
                <w:color w:val="FFFFFF" w:themeColor="background1"/>
                <w:sz w:val="22"/>
                <w:szCs w:val="28"/>
              </w:rPr>
              <w:t>XXXXX</w:t>
            </w:r>
          </w:p>
        </w:tc>
        <w:tc>
          <w:tcPr>
            <w:tcW w:w="894" w:type="dxa"/>
            <w:tcBorders>
              <w:top w:val="nil"/>
              <w:left w:val="nil"/>
              <w:bottom w:val="nil"/>
              <w:right w:val="nil"/>
            </w:tcBorders>
            <w:shd w:val="clear" w:color="auto" w:fill="auto"/>
            <w:noWrap/>
            <w:vAlign w:val="center"/>
            <w:hideMark/>
          </w:tcPr>
          <w:p w:rsidR="00B8206E" w:rsidRPr="0060016C" w:rsidRDefault="00B8206E" w:rsidP="00A95004">
            <w:pPr>
              <w:jc w:val="center"/>
              <w:rPr>
                <w:rFonts w:ascii="Calibri" w:hAnsi="Calibri"/>
                <w:color w:val="000000"/>
                <w:sz w:val="22"/>
                <w:szCs w:val="28"/>
              </w:rPr>
            </w:pPr>
          </w:p>
        </w:tc>
        <w:tc>
          <w:tcPr>
            <w:tcW w:w="4242" w:type="dxa"/>
            <w:tcBorders>
              <w:top w:val="nil"/>
              <w:left w:val="nil"/>
              <w:bottom w:val="single" w:sz="12" w:space="0" w:color="auto"/>
              <w:right w:val="nil"/>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p>
        </w:tc>
      </w:tr>
      <w:tr w:rsidR="00B8206E" w:rsidRPr="0060016C" w:rsidTr="00736887">
        <w:trPr>
          <w:trHeight w:val="173"/>
          <w:jc w:val="center"/>
        </w:trPr>
        <w:tc>
          <w:tcPr>
            <w:tcW w:w="924" w:type="dxa"/>
            <w:tcBorders>
              <w:top w:val="nil"/>
              <w:left w:val="nil"/>
              <w:bottom w:val="nil"/>
              <w:right w:val="single" w:sz="12" w:space="0" w:color="auto"/>
            </w:tcBorders>
            <w:shd w:val="clear" w:color="auto" w:fill="auto"/>
            <w:noWrap/>
            <w:vAlign w:val="bottom"/>
            <w:hideMark/>
          </w:tcPr>
          <w:p w:rsidR="00B8206E" w:rsidRPr="0060016C" w:rsidRDefault="00B8206E" w:rsidP="00A95004">
            <w:pPr>
              <w:jc w:val="center"/>
              <w:rPr>
                <w:rFonts w:ascii="Calibri" w:hAnsi="Calibri"/>
                <w:color w:val="000000"/>
                <w:sz w:val="22"/>
                <w:szCs w:val="28"/>
              </w:rPr>
            </w:pPr>
            <w:r w:rsidRPr="0060016C">
              <w:rPr>
                <w:rFonts w:ascii="Calibri" w:hAnsi="Calibri"/>
                <w:color w:val="000000"/>
                <w:sz w:val="22"/>
                <w:szCs w:val="28"/>
              </w:rPr>
              <w:t xml:space="preserve">Perdu : </w:t>
            </w:r>
          </w:p>
        </w:tc>
        <w:tc>
          <w:tcPr>
            <w:tcW w:w="4242"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B8206E" w:rsidRPr="0060016C" w:rsidRDefault="00B8206E" w:rsidP="00A95004">
            <w:pPr>
              <w:rPr>
                <w:rFonts w:ascii="Calibri" w:hAnsi="Calibri"/>
                <w:color w:val="000000"/>
                <w:sz w:val="22"/>
                <w:szCs w:val="28"/>
              </w:rPr>
            </w:pPr>
            <w:r w:rsidRPr="0060016C">
              <w:rPr>
                <w:rFonts w:ascii="Calibri" w:hAnsi="Calibri"/>
                <w:color w:val="000000"/>
                <w:sz w:val="22"/>
                <w:szCs w:val="28"/>
              </w:rPr>
              <w:t>non spécifié</w:t>
            </w:r>
          </w:p>
        </w:tc>
        <w:tc>
          <w:tcPr>
            <w:tcW w:w="894" w:type="dxa"/>
            <w:tcBorders>
              <w:top w:val="nil"/>
              <w:left w:val="nil"/>
              <w:bottom w:val="nil"/>
              <w:right w:val="single" w:sz="12" w:space="0" w:color="auto"/>
            </w:tcBorders>
            <w:shd w:val="clear" w:color="auto" w:fill="auto"/>
            <w:noWrap/>
            <w:vAlign w:val="center"/>
            <w:hideMark/>
          </w:tcPr>
          <w:p w:rsidR="00B8206E" w:rsidRPr="0060016C" w:rsidRDefault="00B8206E" w:rsidP="00A95004">
            <w:pPr>
              <w:jc w:val="center"/>
              <w:rPr>
                <w:rFonts w:ascii="Calibri" w:hAnsi="Calibri"/>
                <w:color w:val="000000"/>
                <w:sz w:val="22"/>
                <w:szCs w:val="28"/>
              </w:rPr>
            </w:pPr>
            <w:r w:rsidRPr="0060016C">
              <w:rPr>
                <w:rFonts w:ascii="Calibri" w:hAnsi="Calibri"/>
                <w:color w:val="000000"/>
                <w:sz w:val="22"/>
                <w:szCs w:val="28"/>
              </w:rPr>
              <w:t xml:space="preserve">Perdu : </w:t>
            </w:r>
          </w:p>
        </w:tc>
        <w:tc>
          <w:tcPr>
            <w:tcW w:w="4242"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B8206E" w:rsidRPr="0060016C" w:rsidRDefault="00B8206E" w:rsidP="00A95004">
            <w:pPr>
              <w:rPr>
                <w:rFonts w:ascii="Calibri" w:hAnsi="Calibri"/>
                <w:color w:val="000000"/>
                <w:sz w:val="22"/>
                <w:szCs w:val="28"/>
              </w:rPr>
            </w:pPr>
            <w:r w:rsidRPr="0060016C">
              <w:rPr>
                <w:rFonts w:ascii="Calibri" w:hAnsi="Calibri"/>
                <w:color w:val="000000"/>
                <w:sz w:val="22"/>
                <w:szCs w:val="28"/>
              </w:rPr>
              <w:t>non spécifié</w:t>
            </w:r>
          </w:p>
        </w:tc>
      </w:tr>
      <w:tr w:rsidR="00B8206E" w:rsidRPr="0060016C" w:rsidTr="00736887">
        <w:trPr>
          <w:trHeight w:val="288"/>
          <w:jc w:val="center"/>
        </w:trPr>
        <w:tc>
          <w:tcPr>
            <w:tcW w:w="924" w:type="dxa"/>
            <w:tcBorders>
              <w:top w:val="nil"/>
              <w:left w:val="nil"/>
              <w:bottom w:val="nil"/>
              <w:right w:val="single" w:sz="12" w:space="0" w:color="auto"/>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r w:rsidRPr="0060016C">
              <w:rPr>
                <w:rFonts w:ascii="Calibri" w:hAnsi="Calibri"/>
                <w:b/>
                <w:bCs/>
                <w:color w:val="000000"/>
                <w:sz w:val="22"/>
                <w:szCs w:val="28"/>
              </w:rPr>
              <w:t>R</w:t>
            </w:r>
          </w:p>
        </w:tc>
        <w:tc>
          <w:tcPr>
            <w:tcW w:w="4242"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B8206E" w:rsidRPr="0060016C" w:rsidRDefault="00B8206E" w:rsidP="00A95004">
            <w:pPr>
              <w:rPr>
                <w:rFonts w:ascii="Calibri" w:hAnsi="Calibri"/>
                <w:color w:val="000000"/>
                <w:sz w:val="22"/>
                <w:szCs w:val="28"/>
              </w:rPr>
            </w:pPr>
            <w:r w:rsidRPr="0060016C">
              <w:rPr>
                <w:rFonts w:ascii="Calibri" w:hAnsi="Calibri"/>
                <w:color w:val="000000"/>
                <w:sz w:val="22"/>
                <w:szCs w:val="28"/>
              </w:rPr>
              <w:t>Réutilisable</w:t>
            </w:r>
          </w:p>
        </w:tc>
        <w:tc>
          <w:tcPr>
            <w:tcW w:w="894" w:type="dxa"/>
            <w:tcBorders>
              <w:top w:val="nil"/>
              <w:left w:val="nil"/>
              <w:bottom w:val="nil"/>
              <w:right w:val="single" w:sz="12" w:space="0" w:color="auto"/>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r w:rsidRPr="0060016C">
              <w:rPr>
                <w:rFonts w:ascii="Calibri" w:hAnsi="Calibri"/>
                <w:b/>
                <w:bCs/>
                <w:color w:val="000000"/>
                <w:sz w:val="22"/>
                <w:szCs w:val="28"/>
              </w:rPr>
              <w:t>R</w:t>
            </w:r>
          </w:p>
        </w:tc>
        <w:tc>
          <w:tcPr>
            <w:tcW w:w="4242"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B8206E" w:rsidRPr="0060016C" w:rsidRDefault="00B8206E" w:rsidP="00A95004">
            <w:pPr>
              <w:rPr>
                <w:rFonts w:ascii="Calibri" w:hAnsi="Calibri"/>
                <w:color w:val="000000"/>
                <w:sz w:val="22"/>
                <w:szCs w:val="28"/>
              </w:rPr>
            </w:pPr>
            <w:r w:rsidRPr="0060016C">
              <w:rPr>
                <w:rFonts w:ascii="Calibri" w:hAnsi="Calibri"/>
                <w:color w:val="000000"/>
                <w:sz w:val="22"/>
                <w:szCs w:val="28"/>
              </w:rPr>
              <w:t>Réutilisable</w:t>
            </w:r>
          </w:p>
        </w:tc>
      </w:tr>
      <w:tr w:rsidR="00B8206E" w:rsidRPr="0060016C" w:rsidTr="00736887">
        <w:trPr>
          <w:trHeight w:val="87"/>
          <w:jc w:val="center"/>
        </w:trPr>
        <w:tc>
          <w:tcPr>
            <w:tcW w:w="924" w:type="dxa"/>
            <w:tcBorders>
              <w:top w:val="nil"/>
              <w:left w:val="nil"/>
              <w:bottom w:val="nil"/>
              <w:right w:val="nil"/>
            </w:tcBorders>
            <w:shd w:val="clear" w:color="auto" w:fill="auto"/>
            <w:noWrap/>
            <w:vAlign w:val="bottom"/>
            <w:hideMark/>
          </w:tcPr>
          <w:p w:rsidR="00B8206E" w:rsidRPr="0060016C" w:rsidRDefault="00B8206E" w:rsidP="00A95004">
            <w:pPr>
              <w:jc w:val="center"/>
              <w:rPr>
                <w:rFonts w:ascii="Calibri" w:hAnsi="Calibri"/>
                <w:color w:val="000000"/>
                <w:sz w:val="22"/>
                <w:szCs w:val="28"/>
              </w:rPr>
            </w:pPr>
          </w:p>
        </w:tc>
        <w:tc>
          <w:tcPr>
            <w:tcW w:w="4242" w:type="dxa"/>
            <w:tcBorders>
              <w:top w:val="single" w:sz="12" w:space="0" w:color="auto"/>
              <w:left w:val="nil"/>
              <w:bottom w:val="nil"/>
              <w:right w:val="nil"/>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r w:rsidRPr="008C1173">
              <w:rPr>
                <w:rFonts w:ascii="Calibri" w:hAnsi="Calibri"/>
                <w:b/>
                <w:bCs/>
                <w:color w:val="FFFFFF" w:themeColor="background1"/>
                <w:sz w:val="22"/>
                <w:szCs w:val="28"/>
              </w:rPr>
              <w:t>XXXXX</w:t>
            </w:r>
          </w:p>
        </w:tc>
        <w:tc>
          <w:tcPr>
            <w:tcW w:w="894" w:type="dxa"/>
            <w:tcBorders>
              <w:top w:val="nil"/>
              <w:left w:val="nil"/>
              <w:bottom w:val="nil"/>
              <w:right w:val="nil"/>
            </w:tcBorders>
            <w:shd w:val="clear" w:color="auto" w:fill="auto"/>
            <w:noWrap/>
            <w:vAlign w:val="center"/>
            <w:hideMark/>
          </w:tcPr>
          <w:p w:rsidR="00B8206E" w:rsidRPr="0060016C" w:rsidRDefault="00B8206E" w:rsidP="00A95004">
            <w:pPr>
              <w:jc w:val="center"/>
              <w:rPr>
                <w:rFonts w:ascii="Calibri" w:hAnsi="Calibri"/>
                <w:color w:val="000000"/>
                <w:sz w:val="22"/>
                <w:szCs w:val="28"/>
              </w:rPr>
            </w:pPr>
          </w:p>
        </w:tc>
        <w:tc>
          <w:tcPr>
            <w:tcW w:w="4242" w:type="dxa"/>
            <w:tcBorders>
              <w:top w:val="single" w:sz="12" w:space="0" w:color="auto"/>
              <w:left w:val="nil"/>
              <w:bottom w:val="nil"/>
              <w:right w:val="nil"/>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p>
        </w:tc>
      </w:tr>
      <w:tr w:rsidR="00B8206E" w:rsidRPr="0060016C" w:rsidTr="00736887">
        <w:trPr>
          <w:trHeight w:val="180"/>
          <w:jc w:val="center"/>
        </w:trPr>
        <w:tc>
          <w:tcPr>
            <w:tcW w:w="924" w:type="dxa"/>
            <w:tcBorders>
              <w:top w:val="nil"/>
              <w:left w:val="nil"/>
              <w:bottom w:val="nil"/>
              <w:right w:val="nil"/>
            </w:tcBorders>
            <w:shd w:val="clear" w:color="auto" w:fill="auto"/>
            <w:noWrap/>
            <w:vAlign w:val="bottom"/>
            <w:hideMark/>
          </w:tcPr>
          <w:p w:rsidR="00B8206E" w:rsidRPr="0060016C" w:rsidRDefault="00B8206E" w:rsidP="00A95004">
            <w:pPr>
              <w:jc w:val="center"/>
              <w:rPr>
                <w:rFonts w:ascii="Calibri" w:hAnsi="Calibri"/>
                <w:color w:val="000000"/>
                <w:sz w:val="22"/>
                <w:szCs w:val="28"/>
              </w:rPr>
            </w:pPr>
          </w:p>
        </w:tc>
        <w:tc>
          <w:tcPr>
            <w:tcW w:w="4242" w:type="dxa"/>
            <w:tcBorders>
              <w:top w:val="nil"/>
              <w:left w:val="nil"/>
              <w:bottom w:val="nil"/>
              <w:right w:val="nil"/>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r w:rsidRPr="0060016C">
              <w:rPr>
                <w:rFonts w:ascii="Calibri" w:hAnsi="Calibri"/>
                <w:b/>
                <w:bCs/>
                <w:color w:val="000000"/>
                <w:sz w:val="22"/>
                <w:szCs w:val="28"/>
              </w:rPr>
              <w:t>Durée de stockage</w:t>
            </w:r>
          </w:p>
        </w:tc>
        <w:tc>
          <w:tcPr>
            <w:tcW w:w="894" w:type="dxa"/>
            <w:tcBorders>
              <w:top w:val="nil"/>
              <w:left w:val="nil"/>
              <w:bottom w:val="nil"/>
              <w:right w:val="nil"/>
            </w:tcBorders>
            <w:shd w:val="clear" w:color="auto" w:fill="auto"/>
            <w:noWrap/>
            <w:vAlign w:val="center"/>
            <w:hideMark/>
          </w:tcPr>
          <w:p w:rsidR="00B8206E" w:rsidRPr="0060016C" w:rsidRDefault="00B8206E" w:rsidP="00A95004">
            <w:pPr>
              <w:jc w:val="center"/>
              <w:rPr>
                <w:rFonts w:ascii="Calibri" w:hAnsi="Calibri"/>
                <w:color w:val="000000"/>
                <w:sz w:val="22"/>
                <w:szCs w:val="28"/>
              </w:rPr>
            </w:pPr>
          </w:p>
        </w:tc>
        <w:tc>
          <w:tcPr>
            <w:tcW w:w="4242" w:type="dxa"/>
            <w:tcBorders>
              <w:top w:val="nil"/>
              <w:left w:val="nil"/>
              <w:bottom w:val="nil"/>
              <w:right w:val="nil"/>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r w:rsidRPr="0060016C">
              <w:rPr>
                <w:rFonts w:ascii="Calibri" w:hAnsi="Calibri"/>
                <w:b/>
                <w:bCs/>
                <w:color w:val="000000"/>
                <w:sz w:val="22"/>
                <w:szCs w:val="28"/>
              </w:rPr>
              <w:t>Durée de stockage</w:t>
            </w:r>
          </w:p>
        </w:tc>
      </w:tr>
      <w:tr w:rsidR="00B8206E" w:rsidRPr="0060016C" w:rsidTr="00736887">
        <w:trPr>
          <w:trHeight w:val="87"/>
          <w:jc w:val="center"/>
        </w:trPr>
        <w:tc>
          <w:tcPr>
            <w:tcW w:w="924" w:type="dxa"/>
            <w:tcBorders>
              <w:top w:val="nil"/>
              <w:left w:val="nil"/>
              <w:bottom w:val="nil"/>
              <w:right w:val="nil"/>
            </w:tcBorders>
            <w:shd w:val="clear" w:color="auto" w:fill="auto"/>
            <w:noWrap/>
            <w:vAlign w:val="bottom"/>
            <w:hideMark/>
          </w:tcPr>
          <w:p w:rsidR="00B8206E" w:rsidRPr="0060016C" w:rsidRDefault="00B8206E" w:rsidP="00A95004">
            <w:pPr>
              <w:jc w:val="center"/>
              <w:rPr>
                <w:rFonts w:ascii="Calibri" w:hAnsi="Calibri"/>
                <w:color w:val="000000"/>
                <w:sz w:val="22"/>
                <w:szCs w:val="28"/>
              </w:rPr>
            </w:pPr>
          </w:p>
        </w:tc>
        <w:tc>
          <w:tcPr>
            <w:tcW w:w="4242" w:type="dxa"/>
            <w:tcBorders>
              <w:top w:val="nil"/>
              <w:left w:val="nil"/>
              <w:bottom w:val="single" w:sz="12" w:space="0" w:color="auto"/>
              <w:right w:val="nil"/>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r w:rsidRPr="008C1173">
              <w:rPr>
                <w:rFonts w:ascii="Calibri" w:hAnsi="Calibri"/>
                <w:b/>
                <w:bCs/>
                <w:color w:val="FFFFFF" w:themeColor="background1"/>
                <w:sz w:val="22"/>
                <w:szCs w:val="28"/>
              </w:rPr>
              <w:t>XXXXX</w:t>
            </w:r>
          </w:p>
        </w:tc>
        <w:tc>
          <w:tcPr>
            <w:tcW w:w="894" w:type="dxa"/>
            <w:tcBorders>
              <w:top w:val="nil"/>
              <w:left w:val="nil"/>
              <w:bottom w:val="nil"/>
              <w:right w:val="nil"/>
            </w:tcBorders>
            <w:shd w:val="clear" w:color="auto" w:fill="auto"/>
            <w:noWrap/>
            <w:vAlign w:val="center"/>
            <w:hideMark/>
          </w:tcPr>
          <w:p w:rsidR="00B8206E" w:rsidRPr="0060016C" w:rsidRDefault="00B8206E" w:rsidP="00A95004">
            <w:pPr>
              <w:jc w:val="center"/>
              <w:rPr>
                <w:rFonts w:ascii="Calibri" w:hAnsi="Calibri"/>
                <w:color w:val="000000"/>
                <w:sz w:val="22"/>
                <w:szCs w:val="28"/>
              </w:rPr>
            </w:pPr>
          </w:p>
        </w:tc>
        <w:tc>
          <w:tcPr>
            <w:tcW w:w="4242" w:type="dxa"/>
            <w:tcBorders>
              <w:top w:val="nil"/>
              <w:left w:val="nil"/>
              <w:bottom w:val="single" w:sz="12" w:space="0" w:color="auto"/>
              <w:right w:val="nil"/>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p>
        </w:tc>
      </w:tr>
      <w:tr w:rsidR="00B8206E" w:rsidRPr="0060016C" w:rsidTr="00736887">
        <w:trPr>
          <w:trHeight w:val="460"/>
          <w:jc w:val="center"/>
        </w:trPr>
        <w:tc>
          <w:tcPr>
            <w:tcW w:w="924" w:type="dxa"/>
            <w:tcBorders>
              <w:top w:val="nil"/>
              <w:left w:val="nil"/>
              <w:bottom w:val="nil"/>
              <w:right w:val="single" w:sz="12" w:space="0" w:color="auto"/>
            </w:tcBorders>
            <w:shd w:val="clear" w:color="auto" w:fill="auto"/>
            <w:noWrap/>
            <w:vAlign w:val="center"/>
            <w:hideMark/>
          </w:tcPr>
          <w:p w:rsidR="00B8206E" w:rsidRPr="0060016C" w:rsidRDefault="00B8206E" w:rsidP="00A95004">
            <w:pPr>
              <w:jc w:val="center"/>
              <w:rPr>
                <w:rFonts w:ascii="Calibri" w:hAnsi="Calibri"/>
                <w:b/>
                <w:bCs/>
                <w:color w:val="000000"/>
                <w:sz w:val="22"/>
                <w:szCs w:val="28"/>
              </w:rPr>
            </w:pPr>
            <w:proofErr w:type="spellStart"/>
            <w:r w:rsidRPr="0060016C">
              <w:rPr>
                <w:rFonts w:ascii="Calibri" w:hAnsi="Calibri"/>
                <w:b/>
                <w:bCs/>
                <w:color w:val="000000"/>
                <w:sz w:val="22"/>
                <w:szCs w:val="28"/>
              </w:rPr>
              <w:t>Ds</w:t>
            </w:r>
            <w:proofErr w:type="spellEnd"/>
          </w:p>
        </w:tc>
        <w:tc>
          <w:tcPr>
            <w:tcW w:w="4242"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B8206E" w:rsidRPr="0060016C" w:rsidRDefault="00B8206E" w:rsidP="00B8206E">
            <w:pPr>
              <w:rPr>
                <w:rFonts w:ascii="Calibri" w:hAnsi="Calibri"/>
                <w:color w:val="000000"/>
                <w:sz w:val="22"/>
                <w:szCs w:val="28"/>
              </w:rPr>
            </w:pPr>
            <w:r w:rsidRPr="0060016C">
              <w:rPr>
                <w:rFonts w:ascii="Calibri" w:hAnsi="Calibri"/>
                <w:color w:val="000000"/>
                <w:sz w:val="22"/>
                <w:szCs w:val="28"/>
              </w:rPr>
              <w:t xml:space="preserve">Coefficient intégrant la durée de stockage </w:t>
            </w:r>
          </w:p>
        </w:tc>
        <w:tc>
          <w:tcPr>
            <w:tcW w:w="894" w:type="dxa"/>
            <w:tcBorders>
              <w:top w:val="nil"/>
              <w:left w:val="nil"/>
              <w:bottom w:val="nil"/>
              <w:right w:val="single" w:sz="12" w:space="0" w:color="auto"/>
            </w:tcBorders>
            <w:shd w:val="clear" w:color="auto" w:fill="auto"/>
            <w:noWrap/>
            <w:vAlign w:val="center"/>
            <w:hideMark/>
          </w:tcPr>
          <w:p w:rsidR="00B8206E" w:rsidRPr="0060016C" w:rsidRDefault="00B8206E" w:rsidP="00A95004">
            <w:pPr>
              <w:jc w:val="center"/>
              <w:rPr>
                <w:rFonts w:ascii="Calibri" w:hAnsi="Calibri"/>
                <w:color w:val="000000"/>
                <w:sz w:val="22"/>
                <w:szCs w:val="28"/>
              </w:rPr>
            </w:pPr>
          </w:p>
        </w:tc>
        <w:tc>
          <w:tcPr>
            <w:tcW w:w="4242"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B8206E" w:rsidRPr="0060016C" w:rsidRDefault="00B8206E" w:rsidP="00B8206E">
            <w:pPr>
              <w:rPr>
                <w:rFonts w:ascii="Calibri" w:hAnsi="Calibri"/>
                <w:color w:val="000000"/>
                <w:sz w:val="22"/>
                <w:szCs w:val="28"/>
              </w:rPr>
            </w:pPr>
            <w:r w:rsidRPr="0060016C">
              <w:rPr>
                <w:rFonts w:ascii="Calibri" w:hAnsi="Calibri"/>
                <w:color w:val="000000"/>
                <w:sz w:val="22"/>
                <w:szCs w:val="28"/>
              </w:rPr>
              <w:t xml:space="preserve">La durée de stockage est de 6, 12 ou 24 mois </w:t>
            </w:r>
          </w:p>
        </w:tc>
      </w:tr>
    </w:tbl>
    <w:p w:rsidR="006E3FA7" w:rsidRDefault="006E3FA7" w:rsidP="003B1FD9">
      <w:pPr>
        <w:pStyle w:val="ANNEXN"/>
      </w:pPr>
      <w:bookmarkStart w:id="102" w:name="OLE_LINK1"/>
      <w:bookmarkStart w:id="103" w:name="OLE_LINK2"/>
      <w:bookmarkStart w:id="104" w:name="OLE_LINK3"/>
      <w:bookmarkStart w:id="105" w:name="OLE_LINK4"/>
      <w:bookmarkEnd w:id="101"/>
    </w:p>
    <w:p w:rsidR="001E6F2A" w:rsidRPr="00460E62" w:rsidRDefault="00A95004" w:rsidP="003B1FD9">
      <w:pPr>
        <w:pStyle w:val="ANNEXN"/>
      </w:pPr>
      <w:bookmarkStart w:id="106" w:name="_Toc421711763"/>
      <w:r w:rsidRPr="00460E62">
        <w:t>Tableau C-</w:t>
      </w:r>
      <w:r w:rsidR="00E41FAB">
        <w:t>3</w:t>
      </w:r>
      <w:r w:rsidR="00876D6B">
        <w:tab/>
      </w:r>
      <w:r w:rsidR="001E6F2A" w:rsidRPr="00460E62">
        <w:t xml:space="preserve">Niveaux d’emballage OTAN </w:t>
      </w:r>
      <w:r w:rsidR="003B1FD9">
        <w:t xml:space="preserve">1 Méthode OTAN 6 </w:t>
      </w:r>
      <w:r w:rsidR="001E6F2A" w:rsidRPr="00460E62">
        <w:t>/ Protections SEILA</w:t>
      </w:r>
      <w:bookmarkEnd w:id="106"/>
    </w:p>
    <w:p w:rsidR="00837037" w:rsidRDefault="00837037" w:rsidP="00837037">
      <w:pPr>
        <w:jc w:val="center"/>
      </w:pPr>
    </w:p>
    <w:tbl>
      <w:tblPr>
        <w:tblW w:w="10900" w:type="dxa"/>
        <w:jc w:val="center"/>
        <w:tblLayout w:type="fixed"/>
        <w:tblCellMar>
          <w:left w:w="57" w:type="dxa"/>
          <w:right w:w="70" w:type="dxa"/>
        </w:tblCellMar>
        <w:tblLook w:val="04A0" w:firstRow="1" w:lastRow="0" w:firstColumn="1" w:lastColumn="0" w:noHBand="0" w:noVBand="1"/>
      </w:tblPr>
      <w:tblGrid>
        <w:gridCol w:w="160"/>
        <w:gridCol w:w="3369"/>
        <w:gridCol w:w="269"/>
        <w:gridCol w:w="401"/>
        <w:gridCol w:w="1729"/>
        <w:gridCol w:w="1728"/>
        <w:gridCol w:w="3244"/>
      </w:tblGrid>
      <w:tr w:rsidR="008F51F7" w:rsidRPr="00471626" w:rsidTr="003706C6">
        <w:trPr>
          <w:trHeight w:val="319"/>
          <w:jc w:val="center"/>
        </w:trPr>
        <w:tc>
          <w:tcPr>
            <w:tcW w:w="10900" w:type="dxa"/>
            <w:gridSpan w:val="7"/>
            <w:tcBorders>
              <w:top w:val="nil"/>
              <w:left w:val="nil"/>
              <w:bottom w:val="nil"/>
              <w:right w:val="nil"/>
            </w:tcBorders>
            <w:shd w:val="clear" w:color="auto" w:fill="auto"/>
            <w:noWrap/>
            <w:vAlign w:val="center"/>
            <w:hideMark/>
          </w:tcPr>
          <w:p w:rsidR="008F51F7" w:rsidRPr="00FB169A" w:rsidRDefault="00026006" w:rsidP="00DD5DCE">
            <w:pPr>
              <w:rPr>
                <w:rFonts w:ascii="Calibri" w:hAnsi="Calibri"/>
                <w:color w:val="000000"/>
                <w:sz w:val="22"/>
                <w:szCs w:val="22"/>
              </w:rPr>
            </w:pPr>
            <w:bookmarkStart w:id="107" w:name="OLE_LINK5"/>
            <w:r>
              <w:rPr>
                <w:rFonts w:ascii="Calibri" w:hAnsi="Calibri"/>
                <w:b/>
                <w:bCs/>
                <w:color w:val="000000"/>
                <w:sz w:val="22"/>
                <w:szCs w:val="22"/>
              </w:rPr>
              <w:t xml:space="preserve"> </w:t>
            </w:r>
            <w:r w:rsidR="008F51F7" w:rsidRPr="00FB169A">
              <w:rPr>
                <w:rFonts w:ascii="Calibri" w:hAnsi="Calibri"/>
                <w:b/>
                <w:bCs/>
                <w:color w:val="000000"/>
                <w:sz w:val="22"/>
                <w:szCs w:val="22"/>
              </w:rPr>
              <w:t>NIVEAU OTAN 1 Méthode OTAN 6</w:t>
            </w:r>
          </w:p>
        </w:tc>
      </w:tr>
      <w:tr w:rsidR="009345D4" w:rsidRPr="00471626" w:rsidTr="003706C6">
        <w:trPr>
          <w:trHeight w:val="257"/>
          <w:jc w:val="center"/>
        </w:trPr>
        <w:tc>
          <w:tcPr>
            <w:tcW w:w="160" w:type="dxa"/>
            <w:tcBorders>
              <w:top w:val="nil"/>
              <w:left w:val="nil"/>
              <w:bottom w:val="nil"/>
              <w:right w:val="nil"/>
            </w:tcBorders>
            <w:shd w:val="clear" w:color="auto" w:fill="auto"/>
            <w:noWrap/>
            <w:vAlign w:val="center"/>
            <w:hideMark/>
          </w:tcPr>
          <w:p w:rsidR="008F51F7" w:rsidRPr="00471626" w:rsidRDefault="008F51F7" w:rsidP="00DD5DCE">
            <w:pPr>
              <w:rPr>
                <w:rFonts w:ascii="Calibri" w:hAnsi="Calibri"/>
                <w:color w:val="000000"/>
                <w:sz w:val="20"/>
                <w:szCs w:val="28"/>
              </w:rPr>
            </w:pPr>
          </w:p>
        </w:tc>
        <w:tc>
          <w:tcPr>
            <w:tcW w:w="7496" w:type="dxa"/>
            <w:gridSpan w:val="5"/>
            <w:tcBorders>
              <w:top w:val="nil"/>
              <w:left w:val="nil"/>
              <w:bottom w:val="nil"/>
              <w:right w:val="nil"/>
            </w:tcBorders>
            <w:shd w:val="clear" w:color="auto" w:fill="auto"/>
            <w:vAlign w:val="center"/>
            <w:hideMark/>
          </w:tcPr>
          <w:p w:rsidR="008F51F7" w:rsidRPr="00FB169A" w:rsidRDefault="008F51F7" w:rsidP="00DD5DCE">
            <w:pPr>
              <w:rPr>
                <w:rFonts w:ascii="Calibri" w:hAnsi="Calibri"/>
                <w:color w:val="000000"/>
                <w:sz w:val="18"/>
                <w:szCs w:val="18"/>
              </w:rPr>
            </w:pPr>
            <w:r w:rsidRPr="00FB169A">
              <w:rPr>
                <w:rFonts w:ascii="Calibri" w:hAnsi="Calibri"/>
                <w:color w:val="000000"/>
                <w:sz w:val="18"/>
                <w:szCs w:val="18"/>
              </w:rPr>
              <w:t>Conditions climatiques et mécaniques extrêmement sévères</w:t>
            </w:r>
          </w:p>
        </w:tc>
        <w:tc>
          <w:tcPr>
            <w:tcW w:w="3244" w:type="dxa"/>
            <w:tcBorders>
              <w:top w:val="nil"/>
              <w:left w:val="nil"/>
              <w:bottom w:val="nil"/>
              <w:right w:val="nil"/>
            </w:tcBorders>
            <w:shd w:val="clear" w:color="auto" w:fill="auto"/>
            <w:noWrap/>
            <w:vAlign w:val="center"/>
            <w:hideMark/>
          </w:tcPr>
          <w:p w:rsidR="008F51F7" w:rsidRPr="00FB169A" w:rsidRDefault="008F51F7" w:rsidP="00DD5DCE">
            <w:pPr>
              <w:rPr>
                <w:rFonts w:ascii="Calibri" w:hAnsi="Calibri"/>
                <w:color w:val="000000"/>
                <w:sz w:val="18"/>
                <w:szCs w:val="18"/>
              </w:rPr>
            </w:pPr>
          </w:p>
        </w:tc>
      </w:tr>
      <w:tr w:rsidR="009345D4" w:rsidRPr="00471626" w:rsidTr="003706C6">
        <w:trPr>
          <w:trHeight w:val="257"/>
          <w:jc w:val="center"/>
        </w:trPr>
        <w:tc>
          <w:tcPr>
            <w:tcW w:w="160" w:type="dxa"/>
            <w:tcBorders>
              <w:top w:val="nil"/>
              <w:left w:val="nil"/>
              <w:bottom w:val="nil"/>
              <w:right w:val="nil"/>
            </w:tcBorders>
            <w:shd w:val="clear" w:color="auto" w:fill="auto"/>
            <w:noWrap/>
            <w:vAlign w:val="center"/>
            <w:hideMark/>
          </w:tcPr>
          <w:p w:rsidR="008F51F7" w:rsidRPr="00471626" w:rsidRDefault="008F51F7" w:rsidP="00DD5DCE">
            <w:pPr>
              <w:rPr>
                <w:rFonts w:ascii="Calibri" w:hAnsi="Calibri"/>
                <w:color w:val="000000"/>
                <w:sz w:val="20"/>
                <w:szCs w:val="28"/>
              </w:rPr>
            </w:pPr>
          </w:p>
        </w:tc>
        <w:tc>
          <w:tcPr>
            <w:tcW w:w="4039" w:type="dxa"/>
            <w:gridSpan w:val="3"/>
            <w:tcBorders>
              <w:top w:val="nil"/>
              <w:left w:val="nil"/>
              <w:bottom w:val="nil"/>
              <w:right w:val="nil"/>
            </w:tcBorders>
            <w:shd w:val="clear" w:color="auto" w:fill="auto"/>
            <w:noWrap/>
            <w:vAlign w:val="center"/>
            <w:hideMark/>
          </w:tcPr>
          <w:p w:rsidR="008F51F7" w:rsidRPr="00FB169A" w:rsidRDefault="008F51F7" w:rsidP="00DD5DCE">
            <w:pPr>
              <w:rPr>
                <w:rFonts w:ascii="Calibri" w:hAnsi="Calibri"/>
                <w:color w:val="000000"/>
                <w:sz w:val="18"/>
                <w:szCs w:val="18"/>
              </w:rPr>
            </w:pPr>
            <w:r w:rsidRPr="00FB169A">
              <w:rPr>
                <w:rFonts w:ascii="Calibri" w:hAnsi="Calibri"/>
                <w:color w:val="000000"/>
                <w:sz w:val="18"/>
                <w:szCs w:val="18"/>
              </w:rPr>
              <w:t>Durée : 1 an</w:t>
            </w:r>
          </w:p>
        </w:tc>
        <w:tc>
          <w:tcPr>
            <w:tcW w:w="6701" w:type="dxa"/>
            <w:gridSpan w:val="3"/>
            <w:tcBorders>
              <w:top w:val="nil"/>
              <w:left w:val="nil"/>
              <w:bottom w:val="nil"/>
              <w:right w:val="nil"/>
            </w:tcBorders>
            <w:shd w:val="clear" w:color="auto" w:fill="auto"/>
            <w:noWrap/>
            <w:vAlign w:val="center"/>
            <w:hideMark/>
          </w:tcPr>
          <w:p w:rsidR="008F51F7" w:rsidRPr="00FB169A" w:rsidRDefault="008F51F7" w:rsidP="00DD5DCE">
            <w:pPr>
              <w:ind w:left="1955"/>
              <w:rPr>
                <w:rFonts w:ascii="Calibri" w:hAnsi="Calibri"/>
                <w:color w:val="000000"/>
                <w:sz w:val="18"/>
                <w:szCs w:val="18"/>
              </w:rPr>
            </w:pPr>
            <w:r w:rsidRPr="00FB169A">
              <w:rPr>
                <w:rFonts w:ascii="Calibri" w:hAnsi="Calibri"/>
                <w:color w:val="000000"/>
                <w:sz w:val="18"/>
                <w:szCs w:val="18"/>
              </w:rPr>
              <w:t>Tous modes de transport</w:t>
            </w:r>
          </w:p>
        </w:tc>
      </w:tr>
      <w:tr w:rsidR="009345D4" w:rsidRPr="00471626" w:rsidTr="003706C6">
        <w:trPr>
          <w:trHeight w:val="257"/>
          <w:jc w:val="center"/>
        </w:trPr>
        <w:tc>
          <w:tcPr>
            <w:tcW w:w="160" w:type="dxa"/>
            <w:tcBorders>
              <w:top w:val="nil"/>
              <w:left w:val="nil"/>
              <w:bottom w:val="nil"/>
              <w:right w:val="nil"/>
            </w:tcBorders>
            <w:shd w:val="clear" w:color="auto" w:fill="auto"/>
            <w:noWrap/>
            <w:vAlign w:val="center"/>
            <w:hideMark/>
          </w:tcPr>
          <w:p w:rsidR="008F51F7" w:rsidRPr="00471626" w:rsidRDefault="008F51F7" w:rsidP="00DD5DCE">
            <w:pPr>
              <w:rPr>
                <w:rFonts w:ascii="Calibri" w:hAnsi="Calibri"/>
                <w:color w:val="000000"/>
                <w:sz w:val="20"/>
                <w:szCs w:val="28"/>
              </w:rPr>
            </w:pPr>
          </w:p>
        </w:tc>
        <w:tc>
          <w:tcPr>
            <w:tcW w:w="4039" w:type="dxa"/>
            <w:gridSpan w:val="3"/>
            <w:tcBorders>
              <w:top w:val="nil"/>
              <w:left w:val="nil"/>
              <w:bottom w:val="nil"/>
              <w:right w:val="nil"/>
            </w:tcBorders>
            <w:shd w:val="clear" w:color="auto" w:fill="auto"/>
            <w:noWrap/>
            <w:vAlign w:val="center"/>
            <w:hideMark/>
          </w:tcPr>
          <w:p w:rsidR="008F51F7" w:rsidRPr="00FB169A" w:rsidRDefault="008F51F7" w:rsidP="00DD5DCE">
            <w:pPr>
              <w:rPr>
                <w:rFonts w:ascii="Calibri" w:hAnsi="Calibri"/>
                <w:color w:val="000000"/>
                <w:sz w:val="18"/>
                <w:szCs w:val="18"/>
              </w:rPr>
            </w:pPr>
            <w:r w:rsidRPr="00FB169A">
              <w:rPr>
                <w:rFonts w:ascii="Calibri" w:hAnsi="Calibri"/>
                <w:color w:val="000000"/>
                <w:sz w:val="18"/>
                <w:szCs w:val="18"/>
              </w:rPr>
              <w:t>Lieu : plein air</w:t>
            </w:r>
          </w:p>
        </w:tc>
        <w:tc>
          <w:tcPr>
            <w:tcW w:w="6701" w:type="dxa"/>
            <w:gridSpan w:val="3"/>
            <w:tcBorders>
              <w:top w:val="nil"/>
              <w:left w:val="nil"/>
              <w:bottom w:val="nil"/>
              <w:right w:val="nil"/>
            </w:tcBorders>
            <w:shd w:val="clear" w:color="auto" w:fill="auto"/>
            <w:noWrap/>
            <w:vAlign w:val="center"/>
            <w:hideMark/>
          </w:tcPr>
          <w:p w:rsidR="008F51F7" w:rsidRPr="00FB169A" w:rsidRDefault="00053DF6" w:rsidP="00DD5DCE">
            <w:pPr>
              <w:ind w:left="1956"/>
              <w:rPr>
                <w:rFonts w:ascii="Calibri" w:hAnsi="Calibri"/>
                <w:color w:val="000000"/>
                <w:sz w:val="18"/>
                <w:szCs w:val="18"/>
              </w:rPr>
            </w:pPr>
            <w:r>
              <w:rPr>
                <w:rFonts w:ascii="Calibri" w:hAnsi="Calibri"/>
                <w:color w:val="000000"/>
                <w:sz w:val="18"/>
                <w:szCs w:val="18"/>
              </w:rPr>
              <w:t xml:space="preserve"> </w:t>
            </w:r>
            <w:r w:rsidR="008F51F7" w:rsidRPr="00FB169A">
              <w:rPr>
                <w:rFonts w:ascii="Calibri" w:hAnsi="Calibri"/>
                <w:color w:val="000000"/>
                <w:sz w:val="18"/>
                <w:szCs w:val="18"/>
              </w:rPr>
              <w:t>Manipulations multiples voire fréquentes</w:t>
            </w:r>
          </w:p>
        </w:tc>
      </w:tr>
      <w:tr w:rsidR="00907139" w:rsidRPr="00471626" w:rsidTr="003706C6">
        <w:trPr>
          <w:trHeight w:val="257"/>
          <w:jc w:val="center"/>
        </w:trPr>
        <w:tc>
          <w:tcPr>
            <w:tcW w:w="160" w:type="dxa"/>
            <w:tcBorders>
              <w:top w:val="nil"/>
              <w:left w:val="nil"/>
              <w:bottom w:val="nil"/>
              <w:right w:val="nil"/>
            </w:tcBorders>
            <w:shd w:val="clear" w:color="auto" w:fill="auto"/>
            <w:noWrap/>
            <w:vAlign w:val="center"/>
            <w:hideMark/>
          </w:tcPr>
          <w:p w:rsidR="00155A46" w:rsidRPr="00471626" w:rsidRDefault="00155A46" w:rsidP="00DD5DCE">
            <w:pPr>
              <w:rPr>
                <w:rFonts w:ascii="Calibri" w:hAnsi="Calibri"/>
                <w:color w:val="000000"/>
                <w:sz w:val="20"/>
                <w:szCs w:val="28"/>
              </w:rPr>
            </w:pPr>
          </w:p>
        </w:tc>
        <w:tc>
          <w:tcPr>
            <w:tcW w:w="10740" w:type="dxa"/>
            <w:gridSpan w:val="6"/>
            <w:tcBorders>
              <w:top w:val="nil"/>
              <w:left w:val="nil"/>
              <w:bottom w:val="nil"/>
              <w:right w:val="nil"/>
            </w:tcBorders>
            <w:shd w:val="clear" w:color="auto" w:fill="auto"/>
            <w:noWrap/>
            <w:vAlign w:val="center"/>
            <w:hideMark/>
          </w:tcPr>
          <w:p w:rsidR="00155A46" w:rsidRPr="00FB169A" w:rsidRDefault="00155A46" w:rsidP="00155A46">
            <w:pPr>
              <w:rPr>
                <w:rFonts w:ascii="Calibri" w:hAnsi="Calibri"/>
                <w:color w:val="000000"/>
                <w:sz w:val="18"/>
                <w:szCs w:val="18"/>
              </w:rPr>
            </w:pPr>
            <w:r w:rsidRPr="00155A46">
              <w:rPr>
                <w:rFonts w:ascii="Calibri" w:hAnsi="Calibri"/>
                <w:color w:val="000000"/>
                <w:sz w:val="18"/>
                <w:szCs w:val="18"/>
              </w:rPr>
              <w:t xml:space="preserve">Situations : A1 A2 A3 B1 B2 B3 M1 M2 M3 C0 C1 C2 C3                                 </w:t>
            </w:r>
            <w:r w:rsidRPr="00FB169A">
              <w:rPr>
                <w:rFonts w:ascii="Calibri" w:hAnsi="Calibri"/>
                <w:color w:val="000000"/>
                <w:sz w:val="18"/>
                <w:szCs w:val="18"/>
              </w:rPr>
              <w:t xml:space="preserve">        </w:t>
            </w:r>
            <w:r w:rsidR="00DC5A40">
              <w:rPr>
                <w:rFonts w:ascii="Calibri" w:hAnsi="Calibri"/>
                <w:color w:val="000000"/>
                <w:sz w:val="18"/>
                <w:szCs w:val="18"/>
              </w:rPr>
              <w:t xml:space="preserve">    </w:t>
            </w:r>
            <w:r w:rsidR="00053DF6">
              <w:rPr>
                <w:rFonts w:ascii="Calibri" w:hAnsi="Calibri"/>
                <w:color w:val="000000"/>
                <w:sz w:val="18"/>
                <w:szCs w:val="18"/>
              </w:rPr>
              <w:t xml:space="preserve">     </w:t>
            </w:r>
            <w:r w:rsidRPr="00FB169A">
              <w:rPr>
                <w:rFonts w:ascii="Calibri" w:hAnsi="Calibri"/>
                <w:color w:val="000000"/>
                <w:sz w:val="18"/>
                <w:szCs w:val="18"/>
              </w:rPr>
              <w:t>Opérations extérieures</w:t>
            </w:r>
          </w:p>
        </w:tc>
      </w:tr>
      <w:tr w:rsidR="008F51F7" w:rsidRPr="00F70A6D" w:rsidTr="003706C6">
        <w:trPr>
          <w:trHeight w:val="330"/>
          <w:jc w:val="center"/>
        </w:trPr>
        <w:tc>
          <w:tcPr>
            <w:tcW w:w="10900" w:type="dxa"/>
            <w:gridSpan w:val="7"/>
            <w:tcBorders>
              <w:top w:val="nil"/>
              <w:left w:val="nil"/>
              <w:bottom w:val="nil"/>
              <w:right w:val="nil"/>
            </w:tcBorders>
            <w:shd w:val="clear" w:color="auto" w:fill="auto"/>
            <w:noWrap/>
            <w:vAlign w:val="center"/>
            <w:hideMark/>
          </w:tcPr>
          <w:p w:rsidR="008F51F7" w:rsidRPr="00FB169A" w:rsidRDefault="00026006" w:rsidP="00DD5DCE">
            <w:pPr>
              <w:pStyle w:val="Textebrut"/>
              <w:rPr>
                <w:rFonts w:ascii="Calibri" w:eastAsia="Times New Roman" w:hAnsi="Calibri"/>
                <w:b/>
                <w:bCs/>
                <w:color w:val="000000"/>
                <w:sz w:val="18"/>
                <w:szCs w:val="18"/>
              </w:rPr>
            </w:pPr>
            <w:r>
              <w:rPr>
                <w:rFonts w:ascii="Calibri" w:eastAsia="Times New Roman" w:hAnsi="Calibri"/>
                <w:b/>
                <w:bCs/>
                <w:color w:val="000000"/>
                <w:sz w:val="18"/>
                <w:szCs w:val="18"/>
              </w:rPr>
              <w:t xml:space="preserve">  </w:t>
            </w:r>
            <w:r w:rsidR="008F51F7" w:rsidRPr="00FB169A">
              <w:rPr>
                <w:rFonts w:ascii="Calibri" w:eastAsia="Times New Roman" w:hAnsi="Calibri"/>
                <w:b/>
                <w:bCs/>
                <w:color w:val="000000"/>
                <w:sz w:val="18"/>
                <w:szCs w:val="18"/>
              </w:rPr>
              <w:t xml:space="preserve">METHODES SEILA : </w:t>
            </w:r>
            <w:r w:rsidR="008F51F7" w:rsidRPr="00FB169A">
              <w:rPr>
                <w:rFonts w:asciiTheme="minorHAnsi" w:hAnsiTheme="minorHAnsi"/>
                <w:sz w:val="18"/>
                <w:szCs w:val="18"/>
              </w:rPr>
              <w:t>Selon la fragilité du matériel, toutes les méthodes SEILA peuvent être envisagées pour répondre aux exigences OTAN.</w:t>
            </w:r>
          </w:p>
        </w:tc>
      </w:tr>
      <w:tr w:rsidR="009345D4" w:rsidRPr="00155A46" w:rsidTr="003706C6">
        <w:trPr>
          <w:trHeight w:val="61"/>
          <w:jc w:val="center"/>
        </w:trPr>
        <w:tc>
          <w:tcPr>
            <w:tcW w:w="160" w:type="dxa"/>
            <w:tcBorders>
              <w:top w:val="nil"/>
              <w:left w:val="nil"/>
              <w:bottom w:val="nil"/>
              <w:right w:val="nil"/>
            </w:tcBorders>
            <w:shd w:val="clear" w:color="auto" w:fill="auto"/>
            <w:noWrap/>
            <w:hideMark/>
          </w:tcPr>
          <w:p w:rsidR="008F51F7" w:rsidRPr="00471626" w:rsidRDefault="008F51F7" w:rsidP="00DD5DCE">
            <w:pPr>
              <w:rPr>
                <w:rFonts w:ascii="Calibri" w:hAnsi="Calibri"/>
                <w:color w:val="000000"/>
                <w:sz w:val="20"/>
                <w:szCs w:val="28"/>
                <w:u w:val="single"/>
              </w:rPr>
            </w:pPr>
          </w:p>
        </w:tc>
        <w:tc>
          <w:tcPr>
            <w:tcW w:w="3369" w:type="dxa"/>
            <w:tcBorders>
              <w:top w:val="nil"/>
              <w:left w:val="nil"/>
              <w:bottom w:val="nil"/>
              <w:right w:val="nil"/>
            </w:tcBorders>
            <w:shd w:val="clear" w:color="auto" w:fill="auto"/>
            <w:noWrap/>
            <w:hideMark/>
          </w:tcPr>
          <w:p w:rsidR="008F51F7" w:rsidRPr="00155A46" w:rsidRDefault="008F51F7" w:rsidP="00DD5DCE">
            <w:pPr>
              <w:rPr>
                <w:rFonts w:asciiTheme="minorHAnsi" w:hAnsiTheme="minorHAnsi"/>
                <w:color w:val="000000"/>
                <w:sz w:val="18"/>
                <w:szCs w:val="18"/>
                <w:u w:val="single"/>
              </w:rPr>
            </w:pPr>
            <w:r w:rsidRPr="00155A46">
              <w:rPr>
                <w:rFonts w:asciiTheme="minorHAnsi" w:hAnsiTheme="minorHAnsi"/>
                <w:color w:val="000000"/>
                <w:sz w:val="18"/>
                <w:szCs w:val="18"/>
                <w:u w:val="single"/>
              </w:rPr>
              <w:t>CATEGORIES / SUPPORTS</w:t>
            </w:r>
          </w:p>
        </w:tc>
        <w:tc>
          <w:tcPr>
            <w:tcW w:w="670" w:type="dxa"/>
            <w:gridSpan w:val="2"/>
            <w:tcBorders>
              <w:top w:val="nil"/>
              <w:left w:val="nil"/>
              <w:bottom w:val="single" w:sz="12" w:space="0" w:color="auto"/>
              <w:right w:val="nil"/>
            </w:tcBorders>
            <w:shd w:val="clear" w:color="auto" w:fill="auto"/>
            <w:noWrap/>
            <w:hideMark/>
          </w:tcPr>
          <w:p w:rsidR="008F51F7" w:rsidRPr="00155A46" w:rsidRDefault="008F51F7" w:rsidP="00DD5DCE">
            <w:pPr>
              <w:rPr>
                <w:rFonts w:asciiTheme="minorHAnsi" w:hAnsiTheme="minorHAnsi"/>
                <w:color w:val="000000"/>
                <w:sz w:val="18"/>
                <w:szCs w:val="18"/>
                <w:u w:val="single"/>
              </w:rPr>
            </w:pPr>
          </w:p>
        </w:tc>
        <w:tc>
          <w:tcPr>
            <w:tcW w:w="3457" w:type="dxa"/>
            <w:gridSpan w:val="2"/>
            <w:tcBorders>
              <w:top w:val="nil"/>
              <w:left w:val="nil"/>
              <w:bottom w:val="single" w:sz="12" w:space="0" w:color="auto"/>
              <w:right w:val="nil"/>
            </w:tcBorders>
            <w:shd w:val="clear" w:color="auto" w:fill="auto"/>
            <w:noWrap/>
            <w:hideMark/>
          </w:tcPr>
          <w:p w:rsidR="008F51F7" w:rsidRPr="00155A46" w:rsidRDefault="008F51F7" w:rsidP="00DD5DCE">
            <w:pPr>
              <w:rPr>
                <w:rFonts w:asciiTheme="minorHAnsi" w:hAnsiTheme="minorHAnsi"/>
                <w:color w:val="000000"/>
                <w:sz w:val="18"/>
                <w:szCs w:val="18"/>
                <w:u w:val="single"/>
              </w:rPr>
            </w:pPr>
            <w:r w:rsidRPr="00155A46">
              <w:rPr>
                <w:rFonts w:asciiTheme="minorHAnsi" w:hAnsiTheme="minorHAnsi"/>
                <w:color w:val="000000"/>
                <w:sz w:val="18"/>
                <w:szCs w:val="18"/>
                <w:u w:val="single"/>
              </w:rPr>
              <w:t>PROTECTIONS UTILISABLES</w:t>
            </w:r>
          </w:p>
        </w:tc>
        <w:tc>
          <w:tcPr>
            <w:tcW w:w="3244" w:type="dxa"/>
            <w:tcBorders>
              <w:top w:val="nil"/>
              <w:left w:val="nil"/>
              <w:bottom w:val="single" w:sz="12" w:space="0" w:color="auto"/>
              <w:right w:val="nil"/>
            </w:tcBorders>
            <w:shd w:val="clear" w:color="auto" w:fill="auto"/>
            <w:noWrap/>
            <w:hideMark/>
          </w:tcPr>
          <w:p w:rsidR="008F51F7" w:rsidRPr="00155A46" w:rsidRDefault="008F51F7" w:rsidP="00DD5DCE">
            <w:pPr>
              <w:rPr>
                <w:rFonts w:asciiTheme="minorHAnsi" w:hAnsiTheme="minorHAnsi"/>
                <w:color w:val="000000"/>
                <w:sz w:val="18"/>
                <w:szCs w:val="18"/>
                <w:u w:val="single"/>
              </w:rPr>
            </w:pPr>
            <w:r w:rsidRPr="00155A46">
              <w:rPr>
                <w:rFonts w:asciiTheme="minorHAnsi" w:hAnsiTheme="minorHAnsi"/>
                <w:color w:val="000000"/>
                <w:sz w:val="18"/>
                <w:szCs w:val="18"/>
                <w:u w:val="single"/>
              </w:rPr>
              <w:t>OBSERVATIONS - EXEMPLES</w:t>
            </w:r>
          </w:p>
        </w:tc>
      </w:tr>
      <w:tr w:rsidR="009345D4" w:rsidRPr="00155A46" w:rsidTr="003706C6">
        <w:trPr>
          <w:trHeight w:val="246"/>
          <w:jc w:val="center"/>
        </w:trPr>
        <w:tc>
          <w:tcPr>
            <w:tcW w:w="160" w:type="dxa"/>
            <w:tcBorders>
              <w:top w:val="nil"/>
              <w:left w:val="nil"/>
              <w:bottom w:val="nil"/>
              <w:right w:val="single" w:sz="12" w:space="0" w:color="auto"/>
            </w:tcBorders>
            <w:shd w:val="clear" w:color="auto" w:fill="auto"/>
            <w:noWrap/>
            <w:hideMark/>
          </w:tcPr>
          <w:p w:rsidR="008F51F7" w:rsidRPr="00B71277" w:rsidRDefault="008F51F7" w:rsidP="00DD5DCE">
            <w:pPr>
              <w:rPr>
                <w:rFonts w:ascii="Calibri" w:hAnsi="Calibri"/>
                <w:b/>
                <w:bCs/>
                <w:color w:val="000000"/>
                <w:sz w:val="20"/>
                <w:szCs w:val="28"/>
              </w:rPr>
            </w:pPr>
          </w:p>
        </w:tc>
        <w:tc>
          <w:tcPr>
            <w:tcW w:w="3369" w:type="dxa"/>
            <w:vMerge w:val="restart"/>
            <w:tcBorders>
              <w:top w:val="single" w:sz="12" w:space="0" w:color="auto"/>
              <w:left w:val="single" w:sz="12" w:space="0" w:color="auto"/>
              <w:right w:val="single" w:sz="4"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r w:rsidRPr="00155A46">
              <w:rPr>
                <w:rFonts w:asciiTheme="minorHAnsi" w:hAnsiTheme="minorHAnsi" w:cstheme="minorHAnsi"/>
                <w:b/>
                <w:bCs/>
                <w:color w:val="000000"/>
                <w:sz w:val="18"/>
                <w:szCs w:val="18"/>
              </w:rPr>
              <w:t>1 - Berceaux</w:t>
            </w:r>
            <w:r w:rsidRPr="00155A46">
              <w:rPr>
                <w:rFonts w:asciiTheme="minorHAnsi" w:hAnsiTheme="minorHAnsi" w:cstheme="minorHAnsi"/>
                <w:color w:val="000000"/>
                <w:sz w:val="18"/>
                <w:szCs w:val="18"/>
              </w:rPr>
              <w:t xml:space="preserve"> </w:t>
            </w:r>
          </w:p>
          <w:p w:rsidR="008F51F7" w:rsidRPr="00155A46" w:rsidRDefault="008F51F7" w:rsidP="00DD5DCE">
            <w:pPr>
              <w:rPr>
                <w:rFonts w:asciiTheme="minorHAnsi" w:hAnsiTheme="minorHAnsi" w:cstheme="minorHAnsi"/>
                <w:color w:val="000000"/>
                <w:sz w:val="18"/>
                <w:szCs w:val="18"/>
              </w:rPr>
            </w:pPr>
          </w:p>
          <w:p w:rsidR="008F51F7" w:rsidRPr="00155A46" w:rsidRDefault="008F51F7"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Matériel unitaire lourd encombrant de grandes dimensions</w:t>
            </w:r>
          </w:p>
        </w:tc>
        <w:tc>
          <w:tcPr>
            <w:tcW w:w="670" w:type="dxa"/>
            <w:gridSpan w:val="2"/>
            <w:tcBorders>
              <w:top w:val="single" w:sz="12" w:space="0" w:color="auto"/>
              <w:left w:val="nil"/>
              <w:right w:val="nil"/>
            </w:tcBorders>
            <w:shd w:val="clear" w:color="auto" w:fill="auto"/>
            <w:noWrap/>
            <w:hideMark/>
          </w:tcPr>
          <w:p w:rsidR="008F51F7" w:rsidRPr="00155A46" w:rsidRDefault="008F51F7" w:rsidP="00672A2B">
            <w:pPr>
              <w:ind w:left="-307" w:firstLine="307"/>
              <w:rPr>
                <w:rFonts w:asciiTheme="minorHAnsi" w:hAnsiTheme="minorHAnsi" w:cstheme="minorHAnsi"/>
                <w:b/>
                <w:bCs/>
                <w:color w:val="000000"/>
                <w:sz w:val="18"/>
                <w:szCs w:val="18"/>
              </w:rPr>
            </w:pPr>
            <w:r w:rsidRPr="00155A46">
              <w:rPr>
                <w:rFonts w:asciiTheme="minorHAnsi" w:hAnsiTheme="minorHAnsi" w:cstheme="minorHAnsi"/>
                <w:b/>
                <w:bCs/>
                <w:color w:val="000000"/>
                <w:sz w:val="18"/>
                <w:szCs w:val="18"/>
              </w:rPr>
              <w:t>a</w:t>
            </w:r>
          </w:p>
        </w:tc>
        <w:tc>
          <w:tcPr>
            <w:tcW w:w="3457" w:type="dxa"/>
            <w:gridSpan w:val="2"/>
            <w:tcBorders>
              <w:top w:val="single" w:sz="12" w:space="0" w:color="auto"/>
              <w:left w:val="nil"/>
              <w:right w:val="single" w:sz="4" w:space="0" w:color="auto"/>
            </w:tcBorders>
            <w:shd w:val="clear" w:color="auto" w:fill="auto"/>
            <w:noWrap/>
            <w:hideMark/>
          </w:tcPr>
          <w:p w:rsidR="008F51F7" w:rsidRPr="00155A46" w:rsidRDefault="008F51F7" w:rsidP="003706C6">
            <w:pPr>
              <w:ind w:left="264" w:hanging="287"/>
              <w:rPr>
                <w:rFonts w:asciiTheme="minorHAnsi" w:hAnsiTheme="minorHAnsi" w:cstheme="minorHAnsi"/>
                <w:color w:val="000000"/>
                <w:sz w:val="18"/>
                <w:szCs w:val="18"/>
              </w:rPr>
            </w:pPr>
            <w:r w:rsidRPr="00155A46">
              <w:rPr>
                <w:rFonts w:asciiTheme="minorHAnsi" w:hAnsiTheme="minorHAnsi" w:cstheme="minorHAnsi"/>
                <w:color w:val="000000"/>
                <w:sz w:val="18"/>
                <w:szCs w:val="18"/>
              </w:rPr>
              <w:t>Protection de contact si nécessaire</w:t>
            </w:r>
          </w:p>
          <w:p w:rsidR="008F51F7" w:rsidRPr="00155A46" w:rsidRDefault="008F51F7" w:rsidP="003706C6">
            <w:pPr>
              <w:ind w:left="264" w:hanging="287"/>
              <w:rPr>
                <w:rFonts w:asciiTheme="minorHAnsi" w:hAnsiTheme="minorHAnsi" w:cstheme="minorHAnsi"/>
                <w:color w:val="000000"/>
                <w:sz w:val="18"/>
                <w:szCs w:val="18"/>
              </w:rPr>
            </w:pPr>
            <w:r w:rsidRPr="00155A46">
              <w:rPr>
                <w:rFonts w:asciiTheme="minorHAnsi" w:hAnsiTheme="minorHAnsi" w:cstheme="minorHAnsi"/>
                <w:color w:val="000000"/>
                <w:sz w:val="18"/>
                <w:szCs w:val="18"/>
              </w:rPr>
              <w:t>Protection interne des systèmes clos</w:t>
            </w:r>
          </w:p>
        </w:tc>
        <w:tc>
          <w:tcPr>
            <w:tcW w:w="3244" w:type="dxa"/>
            <w:tcBorders>
              <w:top w:val="single" w:sz="12" w:space="0" w:color="auto"/>
              <w:left w:val="nil"/>
              <w:right w:val="single" w:sz="12"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Utilisation possible du VCI, VPI</w:t>
            </w:r>
          </w:p>
        </w:tc>
      </w:tr>
      <w:tr w:rsidR="009345D4" w:rsidRPr="00155A46" w:rsidTr="003706C6">
        <w:trPr>
          <w:trHeight w:val="246"/>
          <w:jc w:val="center"/>
        </w:trPr>
        <w:tc>
          <w:tcPr>
            <w:tcW w:w="160" w:type="dxa"/>
            <w:tcBorders>
              <w:top w:val="nil"/>
              <w:left w:val="nil"/>
              <w:bottom w:val="nil"/>
              <w:right w:val="single" w:sz="12" w:space="0" w:color="auto"/>
            </w:tcBorders>
            <w:shd w:val="clear" w:color="auto" w:fill="auto"/>
            <w:noWrap/>
            <w:hideMark/>
          </w:tcPr>
          <w:p w:rsidR="008F51F7" w:rsidRPr="00B71277" w:rsidRDefault="008F51F7" w:rsidP="00DD5DCE">
            <w:pPr>
              <w:rPr>
                <w:rFonts w:ascii="Calibri" w:hAnsi="Calibri"/>
                <w:color w:val="000000"/>
                <w:sz w:val="20"/>
                <w:szCs w:val="28"/>
              </w:rPr>
            </w:pPr>
          </w:p>
        </w:tc>
        <w:tc>
          <w:tcPr>
            <w:tcW w:w="3369" w:type="dxa"/>
            <w:vMerge/>
            <w:tcBorders>
              <w:left w:val="single" w:sz="12" w:space="0" w:color="auto"/>
              <w:right w:val="single" w:sz="4"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p>
        </w:tc>
        <w:tc>
          <w:tcPr>
            <w:tcW w:w="670" w:type="dxa"/>
            <w:gridSpan w:val="2"/>
            <w:tcBorders>
              <w:top w:val="single" w:sz="8" w:space="0" w:color="auto"/>
              <w:left w:val="nil"/>
              <w:bottom w:val="single" w:sz="8" w:space="0" w:color="auto"/>
              <w:right w:val="nil"/>
            </w:tcBorders>
            <w:shd w:val="clear" w:color="auto" w:fill="auto"/>
            <w:noWrap/>
            <w:hideMark/>
          </w:tcPr>
          <w:p w:rsidR="008F51F7" w:rsidRPr="00155A46" w:rsidRDefault="008F51F7" w:rsidP="00672A2B">
            <w:pPr>
              <w:rPr>
                <w:rFonts w:asciiTheme="minorHAnsi" w:hAnsiTheme="minorHAnsi" w:cstheme="minorHAnsi"/>
                <w:b/>
                <w:bCs/>
                <w:color w:val="000000"/>
                <w:sz w:val="18"/>
                <w:szCs w:val="18"/>
              </w:rPr>
            </w:pPr>
            <w:r w:rsidRPr="00155A46">
              <w:rPr>
                <w:rFonts w:asciiTheme="minorHAnsi" w:hAnsiTheme="minorHAnsi" w:cstheme="minorHAnsi"/>
                <w:b/>
                <w:bCs/>
                <w:color w:val="000000"/>
                <w:sz w:val="18"/>
                <w:szCs w:val="18"/>
              </w:rPr>
              <w:t>b</w:t>
            </w:r>
          </w:p>
        </w:tc>
        <w:tc>
          <w:tcPr>
            <w:tcW w:w="3457" w:type="dxa"/>
            <w:gridSpan w:val="2"/>
            <w:tcBorders>
              <w:top w:val="single" w:sz="8" w:space="0" w:color="auto"/>
              <w:left w:val="nil"/>
              <w:bottom w:val="single" w:sz="8" w:space="0" w:color="auto"/>
              <w:right w:val="single" w:sz="4"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Housse imperméable</w:t>
            </w:r>
          </w:p>
        </w:tc>
        <w:tc>
          <w:tcPr>
            <w:tcW w:w="3244" w:type="dxa"/>
            <w:tcBorders>
              <w:top w:val="single" w:sz="8" w:space="0" w:color="auto"/>
              <w:left w:val="nil"/>
              <w:bottom w:val="single" w:sz="8" w:space="0" w:color="auto"/>
              <w:right w:val="single" w:sz="12"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Housse rétractable ventilée</w:t>
            </w:r>
          </w:p>
        </w:tc>
      </w:tr>
      <w:tr w:rsidR="009345D4" w:rsidRPr="00155A46" w:rsidTr="003706C6">
        <w:trPr>
          <w:trHeight w:val="246"/>
          <w:jc w:val="center"/>
        </w:trPr>
        <w:tc>
          <w:tcPr>
            <w:tcW w:w="160" w:type="dxa"/>
            <w:tcBorders>
              <w:top w:val="nil"/>
              <w:left w:val="nil"/>
              <w:bottom w:val="nil"/>
              <w:right w:val="single" w:sz="12" w:space="0" w:color="auto"/>
            </w:tcBorders>
            <w:shd w:val="clear" w:color="auto" w:fill="auto"/>
            <w:noWrap/>
            <w:hideMark/>
          </w:tcPr>
          <w:p w:rsidR="008F51F7" w:rsidRPr="00B71277" w:rsidRDefault="008F51F7" w:rsidP="00DD5DCE">
            <w:pPr>
              <w:rPr>
                <w:rFonts w:ascii="Calibri" w:hAnsi="Calibri"/>
                <w:color w:val="000000"/>
                <w:sz w:val="20"/>
                <w:szCs w:val="28"/>
              </w:rPr>
            </w:pPr>
          </w:p>
        </w:tc>
        <w:tc>
          <w:tcPr>
            <w:tcW w:w="3369" w:type="dxa"/>
            <w:vMerge/>
            <w:tcBorders>
              <w:left w:val="single" w:sz="12" w:space="0" w:color="auto"/>
              <w:right w:val="single" w:sz="4" w:space="0" w:color="auto"/>
            </w:tcBorders>
            <w:shd w:val="clear" w:color="auto" w:fill="auto"/>
            <w:noWrap/>
            <w:vAlign w:val="center"/>
            <w:hideMark/>
          </w:tcPr>
          <w:p w:rsidR="008F51F7" w:rsidRPr="00155A46" w:rsidRDefault="008F51F7" w:rsidP="00DD5DCE">
            <w:pPr>
              <w:rPr>
                <w:rFonts w:asciiTheme="minorHAnsi" w:hAnsiTheme="minorHAnsi" w:cstheme="minorHAnsi"/>
                <w:color w:val="000000"/>
                <w:sz w:val="18"/>
                <w:szCs w:val="18"/>
              </w:rPr>
            </w:pPr>
          </w:p>
        </w:tc>
        <w:tc>
          <w:tcPr>
            <w:tcW w:w="670" w:type="dxa"/>
            <w:gridSpan w:val="2"/>
            <w:vMerge w:val="restart"/>
            <w:tcBorders>
              <w:top w:val="single" w:sz="8" w:space="0" w:color="auto"/>
              <w:left w:val="nil"/>
              <w:bottom w:val="single" w:sz="12" w:space="0" w:color="auto"/>
              <w:right w:val="nil"/>
            </w:tcBorders>
            <w:shd w:val="clear" w:color="auto" w:fill="auto"/>
            <w:noWrap/>
            <w:hideMark/>
          </w:tcPr>
          <w:p w:rsidR="008F51F7" w:rsidRPr="00155A46" w:rsidRDefault="008F51F7" w:rsidP="00672A2B">
            <w:pPr>
              <w:rPr>
                <w:rFonts w:asciiTheme="minorHAnsi" w:hAnsiTheme="minorHAnsi" w:cstheme="minorHAnsi"/>
                <w:b/>
                <w:bCs/>
                <w:color w:val="000000"/>
                <w:sz w:val="18"/>
                <w:szCs w:val="18"/>
              </w:rPr>
            </w:pPr>
            <w:r w:rsidRPr="00155A46">
              <w:rPr>
                <w:rFonts w:asciiTheme="minorHAnsi" w:hAnsiTheme="minorHAnsi" w:cstheme="minorHAnsi"/>
                <w:b/>
                <w:bCs/>
                <w:color w:val="000000"/>
                <w:sz w:val="18"/>
                <w:szCs w:val="18"/>
              </w:rPr>
              <w:t>d</w:t>
            </w:r>
          </w:p>
        </w:tc>
        <w:tc>
          <w:tcPr>
            <w:tcW w:w="3457" w:type="dxa"/>
            <w:gridSpan w:val="2"/>
            <w:vMerge w:val="restart"/>
            <w:tcBorders>
              <w:top w:val="single" w:sz="8" w:space="0" w:color="auto"/>
              <w:left w:val="nil"/>
              <w:bottom w:val="single" w:sz="12" w:space="0" w:color="auto"/>
              <w:right w:val="single" w:sz="4"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Suspension antichoc antivibratoire</w:t>
            </w:r>
          </w:p>
        </w:tc>
        <w:tc>
          <w:tcPr>
            <w:tcW w:w="3244" w:type="dxa"/>
            <w:vMerge w:val="restart"/>
            <w:tcBorders>
              <w:top w:val="single" w:sz="8" w:space="0" w:color="auto"/>
              <w:left w:val="nil"/>
              <w:bottom w:val="single" w:sz="12" w:space="0" w:color="auto"/>
              <w:right w:val="single" w:sz="12"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Châssis de transport réutilisable</w:t>
            </w:r>
          </w:p>
          <w:p w:rsidR="008F51F7" w:rsidRPr="00155A46" w:rsidRDefault="008F51F7"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Suspension calculée</w:t>
            </w:r>
          </w:p>
          <w:p w:rsidR="008F51F7" w:rsidRPr="00155A46" w:rsidRDefault="008F51F7"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ex : châssis moteur</w:t>
            </w:r>
          </w:p>
        </w:tc>
      </w:tr>
      <w:tr w:rsidR="009345D4" w:rsidRPr="00155A46" w:rsidTr="003706C6">
        <w:trPr>
          <w:trHeight w:val="246"/>
          <w:jc w:val="center"/>
        </w:trPr>
        <w:tc>
          <w:tcPr>
            <w:tcW w:w="160" w:type="dxa"/>
            <w:tcBorders>
              <w:top w:val="nil"/>
              <w:left w:val="nil"/>
              <w:bottom w:val="nil"/>
              <w:right w:val="single" w:sz="12" w:space="0" w:color="auto"/>
            </w:tcBorders>
            <w:shd w:val="clear" w:color="auto" w:fill="auto"/>
            <w:noWrap/>
            <w:hideMark/>
          </w:tcPr>
          <w:p w:rsidR="008F51F7" w:rsidRPr="00B71277" w:rsidRDefault="008F51F7" w:rsidP="00DD5DCE">
            <w:pPr>
              <w:rPr>
                <w:rFonts w:ascii="Calibri" w:hAnsi="Calibri"/>
                <w:color w:val="000000"/>
                <w:sz w:val="20"/>
                <w:szCs w:val="28"/>
              </w:rPr>
            </w:pPr>
          </w:p>
        </w:tc>
        <w:tc>
          <w:tcPr>
            <w:tcW w:w="3369" w:type="dxa"/>
            <w:vMerge/>
            <w:tcBorders>
              <w:left w:val="single" w:sz="12" w:space="0" w:color="auto"/>
              <w:right w:val="single" w:sz="4" w:space="0" w:color="auto"/>
            </w:tcBorders>
            <w:shd w:val="clear" w:color="auto" w:fill="auto"/>
            <w:noWrap/>
            <w:vAlign w:val="bottom"/>
            <w:hideMark/>
          </w:tcPr>
          <w:p w:rsidR="008F51F7" w:rsidRPr="00155A46" w:rsidRDefault="008F51F7" w:rsidP="00DD5DCE">
            <w:pPr>
              <w:rPr>
                <w:rFonts w:asciiTheme="minorHAnsi" w:hAnsiTheme="minorHAnsi" w:cstheme="minorHAnsi"/>
                <w:color w:val="000000"/>
                <w:sz w:val="18"/>
                <w:szCs w:val="18"/>
              </w:rPr>
            </w:pPr>
          </w:p>
        </w:tc>
        <w:tc>
          <w:tcPr>
            <w:tcW w:w="670" w:type="dxa"/>
            <w:gridSpan w:val="2"/>
            <w:vMerge/>
            <w:tcBorders>
              <w:top w:val="single" w:sz="8" w:space="0" w:color="auto"/>
              <w:left w:val="nil"/>
              <w:bottom w:val="single" w:sz="12" w:space="0" w:color="auto"/>
              <w:right w:val="nil"/>
            </w:tcBorders>
            <w:shd w:val="clear" w:color="auto" w:fill="auto"/>
            <w:noWrap/>
            <w:hideMark/>
          </w:tcPr>
          <w:p w:rsidR="008F51F7" w:rsidRPr="00155A46" w:rsidRDefault="008F51F7" w:rsidP="00DD5DCE">
            <w:pPr>
              <w:jc w:val="center"/>
              <w:rPr>
                <w:rFonts w:asciiTheme="minorHAnsi" w:hAnsiTheme="minorHAnsi" w:cstheme="minorHAnsi"/>
                <w:b/>
                <w:bCs/>
                <w:color w:val="000000"/>
                <w:sz w:val="18"/>
                <w:szCs w:val="18"/>
              </w:rPr>
            </w:pPr>
          </w:p>
        </w:tc>
        <w:tc>
          <w:tcPr>
            <w:tcW w:w="3457" w:type="dxa"/>
            <w:gridSpan w:val="2"/>
            <w:vMerge/>
            <w:tcBorders>
              <w:top w:val="single" w:sz="8" w:space="0" w:color="auto"/>
              <w:left w:val="nil"/>
              <w:bottom w:val="single" w:sz="12" w:space="0" w:color="auto"/>
              <w:right w:val="single" w:sz="4" w:space="0" w:color="auto"/>
            </w:tcBorders>
            <w:shd w:val="clear" w:color="auto" w:fill="auto"/>
            <w:noWrap/>
            <w:vAlign w:val="bottom"/>
            <w:hideMark/>
          </w:tcPr>
          <w:p w:rsidR="008F51F7" w:rsidRPr="00155A46" w:rsidRDefault="008F51F7" w:rsidP="00DD5DCE">
            <w:pPr>
              <w:rPr>
                <w:rFonts w:asciiTheme="minorHAnsi" w:hAnsiTheme="minorHAnsi" w:cstheme="minorHAnsi"/>
                <w:color w:val="000000"/>
                <w:sz w:val="18"/>
                <w:szCs w:val="18"/>
              </w:rPr>
            </w:pPr>
          </w:p>
        </w:tc>
        <w:tc>
          <w:tcPr>
            <w:tcW w:w="3244" w:type="dxa"/>
            <w:vMerge/>
            <w:tcBorders>
              <w:top w:val="single" w:sz="8" w:space="0" w:color="auto"/>
              <w:left w:val="nil"/>
              <w:bottom w:val="single" w:sz="12" w:space="0" w:color="auto"/>
              <w:right w:val="single" w:sz="12"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p>
        </w:tc>
      </w:tr>
      <w:tr w:rsidR="009345D4" w:rsidRPr="00155A46" w:rsidTr="003706C6">
        <w:trPr>
          <w:trHeight w:val="84"/>
          <w:jc w:val="center"/>
        </w:trPr>
        <w:tc>
          <w:tcPr>
            <w:tcW w:w="160" w:type="dxa"/>
            <w:tcBorders>
              <w:top w:val="nil"/>
              <w:left w:val="nil"/>
              <w:bottom w:val="nil"/>
              <w:right w:val="single" w:sz="12" w:space="0" w:color="auto"/>
            </w:tcBorders>
            <w:shd w:val="clear" w:color="auto" w:fill="auto"/>
            <w:noWrap/>
            <w:hideMark/>
          </w:tcPr>
          <w:p w:rsidR="008F51F7" w:rsidRPr="00B71277" w:rsidRDefault="008F51F7" w:rsidP="00DD5DCE">
            <w:pPr>
              <w:rPr>
                <w:rFonts w:ascii="Calibri" w:hAnsi="Calibri"/>
                <w:color w:val="000000"/>
                <w:sz w:val="20"/>
                <w:szCs w:val="28"/>
              </w:rPr>
            </w:pPr>
          </w:p>
        </w:tc>
        <w:tc>
          <w:tcPr>
            <w:tcW w:w="3369" w:type="dxa"/>
            <w:vMerge/>
            <w:tcBorders>
              <w:left w:val="single" w:sz="12" w:space="0" w:color="auto"/>
              <w:bottom w:val="nil"/>
              <w:right w:val="single" w:sz="4" w:space="0" w:color="auto"/>
            </w:tcBorders>
            <w:shd w:val="clear" w:color="auto" w:fill="auto"/>
            <w:noWrap/>
            <w:vAlign w:val="bottom"/>
            <w:hideMark/>
          </w:tcPr>
          <w:p w:rsidR="008F51F7" w:rsidRPr="00155A46" w:rsidRDefault="008F51F7" w:rsidP="00DD5DCE">
            <w:pPr>
              <w:rPr>
                <w:rFonts w:asciiTheme="minorHAnsi" w:hAnsiTheme="minorHAnsi" w:cstheme="minorHAnsi"/>
                <w:color w:val="000000"/>
                <w:sz w:val="18"/>
                <w:szCs w:val="18"/>
              </w:rPr>
            </w:pPr>
          </w:p>
        </w:tc>
        <w:tc>
          <w:tcPr>
            <w:tcW w:w="670" w:type="dxa"/>
            <w:gridSpan w:val="2"/>
            <w:vMerge/>
            <w:tcBorders>
              <w:top w:val="single" w:sz="8" w:space="0" w:color="auto"/>
              <w:left w:val="nil"/>
              <w:bottom w:val="single" w:sz="12" w:space="0" w:color="auto"/>
              <w:right w:val="nil"/>
            </w:tcBorders>
            <w:shd w:val="clear" w:color="auto" w:fill="auto"/>
            <w:noWrap/>
            <w:vAlign w:val="bottom"/>
            <w:hideMark/>
          </w:tcPr>
          <w:p w:rsidR="008F51F7" w:rsidRPr="00155A46" w:rsidRDefault="008F51F7" w:rsidP="00DD5DCE">
            <w:pPr>
              <w:jc w:val="center"/>
              <w:rPr>
                <w:rFonts w:asciiTheme="minorHAnsi" w:hAnsiTheme="minorHAnsi" w:cstheme="minorHAnsi"/>
                <w:color w:val="000000"/>
                <w:sz w:val="18"/>
                <w:szCs w:val="18"/>
              </w:rPr>
            </w:pPr>
          </w:p>
        </w:tc>
        <w:tc>
          <w:tcPr>
            <w:tcW w:w="3457" w:type="dxa"/>
            <w:gridSpan w:val="2"/>
            <w:vMerge/>
            <w:tcBorders>
              <w:top w:val="single" w:sz="8" w:space="0" w:color="auto"/>
              <w:left w:val="nil"/>
              <w:bottom w:val="single" w:sz="12" w:space="0" w:color="auto"/>
              <w:right w:val="single" w:sz="4" w:space="0" w:color="auto"/>
            </w:tcBorders>
            <w:shd w:val="clear" w:color="auto" w:fill="auto"/>
            <w:noWrap/>
            <w:vAlign w:val="bottom"/>
            <w:hideMark/>
          </w:tcPr>
          <w:p w:rsidR="008F51F7" w:rsidRPr="00155A46" w:rsidRDefault="008F51F7" w:rsidP="00DD5DCE">
            <w:pPr>
              <w:rPr>
                <w:rFonts w:asciiTheme="minorHAnsi" w:hAnsiTheme="minorHAnsi" w:cstheme="minorHAnsi"/>
                <w:color w:val="000000"/>
                <w:sz w:val="18"/>
                <w:szCs w:val="18"/>
              </w:rPr>
            </w:pPr>
          </w:p>
        </w:tc>
        <w:tc>
          <w:tcPr>
            <w:tcW w:w="3244" w:type="dxa"/>
            <w:vMerge/>
            <w:tcBorders>
              <w:top w:val="single" w:sz="8" w:space="0" w:color="auto"/>
              <w:left w:val="nil"/>
              <w:bottom w:val="single" w:sz="12" w:space="0" w:color="auto"/>
              <w:right w:val="single" w:sz="12"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p>
        </w:tc>
      </w:tr>
      <w:tr w:rsidR="00907139" w:rsidRPr="00155A46" w:rsidTr="003706C6">
        <w:trPr>
          <w:trHeight w:hRule="exact" w:val="113"/>
          <w:jc w:val="center"/>
        </w:trPr>
        <w:tc>
          <w:tcPr>
            <w:tcW w:w="160" w:type="dxa"/>
            <w:tcBorders>
              <w:top w:val="nil"/>
              <w:left w:val="nil"/>
              <w:bottom w:val="nil"/>
            </w:tcBorders>
            <w:shd w:val="clear" w:color="auto" w:fill="auto"/>
            <w:noWrap/>
            <w:hideMark/>
          </w:tcPr>
          <w:p w:rsidR="008F51F7" w:rsidRPr="000F2726" w:rsidRDefault="008F51F7" w:rsidP="00DD5DCE">
            <w:pPr>
              <w:rPr>
                <w:rFonts w:ascii="Calibri" w:hAnsi="Calibri"/>
                <w:color w:val="000000"/>
                <w:sz w:val="12"/>
                <w:szCs w:val="12"/>
              </w:rPr>
            </w:pPr>
          </w:p>
        </w:tc>
        <w:tc>
          <w:tcPr>
            <w:tcW w:w="3369" w:type="dxa"/>
            <w:tcBorders>
              <w:top w:val="single" w:sz="12" w:space="0" w:color="auto"/>
              <w:bottom w:val="nil"/>
            </w:tcBorders>
            <w:shd w:val="clear" w:color="auto" w:fill="auto"/>
            <w:noWrap/>
            <w:vAlign w:val="bottom"/>
            <w:hideMark/>
          </w:tcPr>
          <w:p w:rsidR="008F51F7" w:rsidRPr="00155A46" w:rsidRDefault="008F51F7" w:rsidP="00DD5DCE">
            <w:pPr>
              <w:rPr>
                <w:rFonts w:asciiTheme="minorHAnsi" w:hAnsiTheme="minorHAnsi" w:cstheme="minorHAnsi"/>
                <w:color w:val="000000"/>
                <w:sz w:val="18"/>
                <w:szCs w:val="18"/>
              </w:rPr>
            </w:pPr>
          </w:p>
        </w:tc>
        <w:tc>
          <w:tcPr>
            <w:tcW w:w="670" w:type="dxa"/>
            <w:gridSpan w:val="2"/>
            <w:tcBorders>
              <w:top w:val="single" w:sz="12" w:space="0" w:color="auto"/>
              <w:bottom w:val="single" w:sz="12" w:space="0" w:color="auto"/>
            </w:tcBorders>
            <w:shd w:val="clear" w:color="auto" w:fill="auto"/>
            <w:noWrap/>
            <w:vAlign w:val="bottom"/>
            <w:hideMark/>
          </w:tcPr>
          <w:p w:rsidR="008F51F7" w:rsidRPr="00155A46" w:rsidRDefault="008F51F7" w:rsidP="00DD5DCE">
            <w:pPr>
              <w:jc w:val="center"/>
              <w:rPr>
                <w:rFonts w:asciiTheme="minorHAnsi" w:hAnsiTheme="minorHAnsi" w:cstheme="minorHAnsi"/>
                <w:color w:val="000000"/>
                <w:sz w:val="18"/>
                <w:szCs w:val="18"/>
              </w:rPr>
            </w:pPr>
          </w:p>
        </w:tc>
        <w:tc>
          <w:tcPr>
            <w:tcW w:w="3457" w:type="dxa"/>
            <w:gridSpan w:val="2"/>
            <w:tcBorders>
              <w:top w:val="single" w:sz="12" w:space="0" w:color="auto"/>
              <w:bottom w:val="single" w:sz="12" w:space="0" w:color="auto"/>
            </w:tcBorders>
            <w:shd w:val="clear" w:color="auto" w:fill="auto"/>
            <w:noWrap/>
            <w:vAlign w:val="bottom"/>
            <w:hideMark/>
          </w:tcPr>
          <w:p w:rsidR="008F51F7" w:rsidRPr="00155A46" w:rsidRDefault="008F51F7" w:rsidP="00DD5DCE">
            <w:pPr>
              <w:rPr>
                <w:rFonts w:asciiTheme="minorHAnsi" w:hAnsiTheme="minorHAnsi" w:cstheme="minorHAnsi"/>
                <w:color w:val="000000"/>
                <w:sz w:val="18"/>
                <w:szCs w:val="18"/>
              </w:rPr>
            </w:pPr>
          </w:p>
        </w:tc>
        <w:tc>
          <w:tcPr>
            <w:tcW w:w="3244" w:type="dxa"/>
            <w:tcBorders>
              <w:top w:val="single" w:sz="12" w:space="0" w:color="auto"/>
              <w:bottom w:val="single" w:sz="4"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p>
        </w:tc>
      </w:tr>
      <w:tr w:rsidR="009345D4" w:rsidRPr="00155A46" w:rsidTr="003706C6">
        <w:trPr>
          <w:trHeight w:val="246"/>
          <w:jc w:val="center"/>
        </w:trPr>
        <w:tc>
          <w:tcPr>
            <w:tcW w:w="160" w:type="dxa"/>
            <w:tcBorders>
              <w:top w:val="nil"/>
              <w:left w:val="nil"/>
              <w:bottom w:val="nil"/>
              <w:right w:val="single" w:sz="12" w:space="0" w:color="auto"/>
            </w:tcBorders>
            <w:shd w:val="clear" w:color="auto" w:fill="auto"/>
            <w:noWrap/>
            <w:hideMark/>
          </w:tcPr>
          <w:p w:rsidR="008F51F7" w:rsidRPr="00B71277" w:rsidRDefault="008F51F7" w:rsidP="00DD5DCE">
            <w:pPr>
              <w:rPr>
                <w:rFonts w:ascii="Calibri" w:hAnsi="Calibri"/>
                <w:b/>
                <w:bCs/>
                <w:color w:val="000000"/>
                <w:sz w:val="20"/>
                <w:szCs w:val="28"/>
              </w:rPr>
            </w:pPr>
          </w:p>
        </w:tc>
        <w:tc>
          <w:tcPr>
            <w:tcW w:w="3369" w:type="dxa"/>
            <w:vMerge w:val="restart"/>
            <w:tcBorders>
              <w:top w:val="single" w:sz="12" w:space="0" w:color="auto"/>
              <w:left w:val="single" w:sz="12" w:space="0" w:color="auto"/>
              <w:right w:val="single" w:sz="4" w:space="0" w:color="auto"/>
            </w:tcBorders>
            <w:shd w:val="clear" w:color="auto" w:fill="auto"/>
            <w:noWrap/>
            <w:hideMark/>
          </w:tcPr>
          <w:p w:rsidR="008F51F7" w:rsidRPr="00155A46" w:rsidRDefault="008F51F7" w:rsidP="00DD5DCE">
            <w:pPr>
              <w:rPr>
                <w:rFonts w:asciiTheme="minorHAnsi" w:hAnsiTheme="minorHAnsi" w:cstheme="minorHAnsi"/>
                <w:b/>
                <w:bCs/>
                <w:color w:val="000000"/>
                <w:sz w:val="18"/>
                <w:szCs w:val="18"/>
              </w:rPr>
            </w:pPr>
            <w:r w:rsidRPr="00155A46">
              <w:rPr>
                <w:rFonts w:asciiTheme="minorHAnsi" w:hAnsiTheme="minorHAnsi" w:cstheme="minorHAnsi"/>
                <w:b/>
                <w:bCs/>
                <w:color w:val="000000"/>
                <w:sz w:val="18"/>
                <w:szCs w:val="18"/>
              </w:rPr>
              <w:t>2 - Fardeaux - Plateaux - Palettes</w:t>
            </w:r>
          </w:p>
          <w:p w:rsidR="008F51F7" w:rsidRPr="00155A46" w:rsidRDefault="008F51F7" w:rsidP="00DD5DCE">
            <w:pPr>
              <w:rPr>
                <w:rFonts w:asciiTheme="minorHAnsi" w:hAnsiTheme="minorHAnsi" w:cstheme="minorHAnsi"/>
                <w:b/>
                <w:bCs/>
                <w:color w:val="000000"/>
                <w:sz w:val="18"/>
                <w:szCs w:val="18"/>
              </w:rPr>
            </w:pPr>
            <w:r w:rsidRPr="00155A46">
              <w:rPr>
                <w:rFonts w:asciiTheme="minorHAnsi" w:hAnsiTheme="minorHAnsi" w:cstheme="minorHAnsi"/>
                <w:color w:val="000000"/>
                <w:sz w:val="18"/>
                <w:szCs w:val="18"/>
              </w:rPr>
              <w:t>Profilés - Tubulures - Regroupement de colis</w:t>
            </w:r>
          </w:p>
        </w:tc>
        <w:tc>
          <w:tcPr>
            <w:tcW w:w="670" w:type="dxa"/>
            <w:gridSpan w:val="2"/>
            <w:tcBorders>
              <w:top w:val="single" w:sz="12" w:space="0" w:color="auto"/>
              <w:left w:val="nil"/>
              <w:bottom w:val="single" w:sz="8" w:space="0" w:color="auto"/>
              <w:right w:val="nil"/>
            </w:tcBorders>
            <w:shd w:val="clear" w:color="auto" w:fill="auto"/>
            <w:noWrap/>
            <w:hideMark/>
          </w:tcPr>
          <w:p w:rsidR="008F51F7" w:rsidRPr="00155A46" w:rsidRDefault="008F51F7" w:rsidP="00672A2B">
            <w:pPr>
              <w:rPr>
                <w:rFonts w:asciiTheme="minorHAnsi" w:hAnsiTheme="minorHAnsi" w:cstheme="minorHAnsi"/>
                <w:b/>
                <w:bCs/>
                <w:color w:val="000000"/>
                <w:sz w:val="18"/>
                <w:szCs w:val="18"/>
              </w:rPr>
            </w:pPr>
            <w:r w:rsidRPr="00155A46">
              <w:rPr>
                <w:rFonts w:asciiTheme="minorHAnsi" w:hAnsiTheme="minorHAnsi" w:cstheme="minorHAnsi"/>
                <w:b/>
                <w:bCs/>
                <w:color w:val="000000"/>
                <w:sz w:val="18"/>
                <w:szCs w:val="18"/>
              </w:rPr>
              <w:t>a</w:t>
            </w:r>
          </w:p>
        </w:tc>
        <w:tc>
          <w:tcPr>
            <w:tcW w:w="3457" w:type="dxa"/>
            <w:gridSpan w:val="2"/>
            <w:tcBorders>
              <w:top w:val="single" w:sz="12" w:space="0" w:color="auto"/>
              <w:left w:val="nil"/>
              <w:bottom w:val="single" w:sz="8" w:space="0" w:color="auto"/>
              <w:right w:val="single" w:sz="4"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Protection de contact si nécessaire</w:t>
            </w:r>
          </w:p>
        </w:tc>
        <w:tc>
          <w:tcPr>
            <w:tcW w:w="3244" w:type="dxa"/>
            <w:vMerge w:val="restart"/>
            <w:tcBorders>
              <w:top w:val="single" w:sz="12" w:space="0" w:color="auto"/>
              <w:left w:val="nil"/>
              <w:right w:val="single" w:sz="12"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p>
        </w:tc>
      </w:tr>
      <w:tr w:rsidR="009345D4" w:rsidRPr="00155A46" w:rsidTr="003706C6">
        <w:trPr>
          <w:trHeight w:val="246"/>
          <w:jc w:val="center"/>
        </w:trPr>
        <w:tc>
          <w:tcPr>
            <w:tcW w:w="160" w:type="dxa"/>
            <w:tcBorders>
              <w:top w:val="nil"/>
              <w:left w:val="nil"/>
              <w:bottom w:val="nil"/>
              <w:right w:val="single" w:sz="12" w:space="0" w:color="auto"/>
            </w:tcBorders>
            <w:shd w:val="clear" w:color="auto" w:fill="auto"/>
            <w:noWrap/>
            <w:hideMark/>
          </w:tcPr>
          <w:p w:rsidR="008F51F7" w:rsidRPr="00B71277" w:rsidRDefault="008F51F7" w:rsidP="00DD5DCE">
            <w:pPr>
              <w:rPr>
                <w:rFonts w:ascii="Calibri" w:hAnsi="Calibri"/>
                <w:color w:val="000000"/>
                <w:sz w:val="20"/>
                <w:szCs w:val="28"/>
              </w:rPr>
            </w:pPr>
          </w:p>
        </w:tc>
        <w:tc>
          <w:tcPr>
            <w:tcW w:w="3369" w:type="dxa"/>
            <w:vMerge/>
            <w:tcBorders>
              <w:left w:val="single" w:sz="12" w:space="0" w:color="auto"/>
              <w:right w:val="single" w:sz="4"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p>
        </w:tc>
        <w:tc>
          <w:tcPr>
            <w:tcW w:w="670" w:type="dxa"/>
            <w:gridSpan w:val="2"/>
            <w:tcBorders>
              <w:top w:val="single" w:sz="8" w:space="0" w:color="auto"/>
              <w:left w:val="nil"/>
              <w:bottom w:val="single" w:sz="8" w:space="0" w:color="auto"/>
              <w:right w:val="nil"/>
            </w:tcBorders>
            <w:shd w:val="clear" w:color="auto" w:fill="auto"/>
            <w:noWrap/>
            <w:hideMark/>
          </w:tcPr>
          <w:p w:rsidR="008F51F7" w:rsidRPr="00155A46" w:rsidRDefault="008F51F7" w:rsidP="00672A2B">
            <w:pPr>
              <w:rPr>
                <w:rFonts w:asciiTheme="minorHAnsi" w:hAnsiTheme="minorHAnsi" w:cstheme="minorHAnsi"/>
                <w:b/>
                <w:bCs/>
                <w:color w:val="000000"/>
                <w:sz w:val="18"/>
                <w:szCs w:val="18"/>
              </w:rPr>
            </w:pPr>
            <w:r w:rsidRPr="00155A46">
              <w:rPr>
                <w:rFonts w:asciiTheme="minorHAnsi" w:hAnsiTheme="minorHAnsi" w:cstheme="minorHAnsi"/>
                <w:b/>
                <w:bCs/>
                <w:color w:val="000000"/>
                <w:sz w:val="18"/>
                <w:szCs w:val="18"/>
              </w:rPr>
              <w:t>b</w:t>
            </w:r>
          </w:p>
        </w:tc>
        <w:tc>
          <w:tcPr>
            <w:tcW w:w="3457" w:type="dxa"/>
            <w:gridSpan w:val="2"/>
            <w:tcBorders>
              <w:top w:val="single" w:sz="8" w:space="0" w:color="auto"/>
              <w:left w:val="nil"/>
              <w:bottom w:val="single" w:sz="8" w:space="0" w:color="auto"/>
              <w:right w:val="single" w:sz="4"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Housse rétractable sur palette</w:t>
            </w:r>
          </w:p>
        </w:tc>
        <w:tc>
          <w:tcPr>
            <w:tcW w:w="3244" w:type="dxa"/>
            <w:vMerge/>
            <w:tcBorders>
              <w:left w:val="nil"/>
              <w:right w:val="single" w:sz="12"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p>
        </w:tc>
      </w:tr>
      <w:tr w:rsidR="009345D4" w:rsidRPr="00155A46" w:rsidTr="003706C6">
        <w:trPr>
          <w:trHeight w:val="246"/>
          <w:jc w:val="center"/>
        </w:trPr>
        <w:tc>
          <w:tcPr>
            <w:tcW w:w="160" w:type="dxa"/>
            <w:tcBorders>
              <w:top w:val="nil"/>
              <w:left w:val="nil"/>
              <w:bottom w:val="nil"/>
              <w:right w:val="single" w:sz="12" w:space="0" w:color="auto"/>
            </w:tcBorders>
            <w:shd w:val="clear" w:color="auto" w:fill="auto"/>
            <w:noWrap/>
            <w:hideMark/>
          </w:tcPr>
          <w:p w:rsidR="008F51F7" w:rsidRPr="00B71277" w:rsidRDefault="008F51F7" w:rsidP="00DD5DCE">
            <w:pPr>
              <w:rPr>
                <w:rFonts w:ascii="Calibri" w:hAnsi="Calibri"/>
                <w:color w:val="000000"/>
                <w:sz w:val="20"/>
                <w:szCs w:val="28"/>
              </w:rPr>
            </w:pPr>
          </w:p>
        </w:tc>
        <w:tc>
          <w:tcPr>
            <w:tcW w:w="3369" w:type="dxa"/>
            <w:vMerge/>
            <w:tcBorders>
              <w:left w:val="single" w:sz="12" w:space="0" w:color="auto"/>
              <w:bottom w:val="nil"/>
              <w:right w:val="single" w:sz="4" w:space="0" w:color="auto"/>
            </w:tcBorders>
            <w:shd w:val="clear" w:color="auto" w:fill="auto"/>
            <w:noWrap/>
            <w:vAlign w:val="center"/>
            <w:hideMark/>
          </w:tcPr>
          <w:p w:rsidR="008F51F7" w:rsidRPr="00155A46" w:rsidRDefault="008F51F7" w:rsidP="00DD5DCE">
            <w:pPr>
              <w:rPr>
                <w:rFonts w:asciiTheme="minorHAnsi" w:hAnsiTheme="minorHAnsi" w:cstheme="minorHAnsi"/>
                <w:color w:val="000000"/>
                <w:sz w:val="18"/>
                <w:szCs w:val="18"/>
              </w:rPr>
            </w:pPr>
          </w:p>
        </w:tc>
        <w:tc>
          <w:tcPr>
            <w:tcW w:w="670" w:type="dxa"/>
            <w:gridSpan w:val="2"/>
            <w:tcBorders>
              <w:top w:val="single" w:sz="8" w:space="0" w:color="auto"/>
              <w:left w:val="nil"/>
              <w:bottom w:val="single" w:sz="12" w:space="0" w:color="auto"/>
              <w:right w:val="nil"/>
            </w:tcBorders>
            <w:shd w:val="clear" w:color="auto" w:fill="auto"/>
            <w:noWrap/>
            <w:hideMark/>
          </w:tcPr>
          <w:p w:rsidR="008F51F7" w:rsidRPr="00155A46" w:rsidRDefault="008F51F7" w:rsidP="00672A2B">
            <w:pPr>
              <w:rPr>
                <w:rFonts w:asciiTheme="minorHAnsi" w:hAnsiTheme="minorHAnsi" w:cstheme="minorHAnsi"/>
                <w:b/>
                <w:bCs/>
                <w:color w:val="000000"/>
                <w:sz w:val="18"/>
                <w:szCs w:val="18"/>
              </w:rPr>
            </w:pPr>
            <w:r w:rsidRPr="00155A46">
              <w:rPr>
                <w:rFonts w:asciiTheme="minorHAnsi" w:hAnsiTheme="minorHAnsi" w:cstheme="minorHAnsi"/>
                <w:b/>
                <w:bCs/>
                <w:color w:val="000000"/>
                <w:sz w:val="18"/>
                <w:szCs w:val="18"/>
              </w:rPr>
              <w:t>d</w:t>
            </w:r>
          </w:p>
        </w:tc>
        <w:tc>
          <w:tcPr>
            <w:tcW w:w="3457" w:type="dxa"/>
            <w:gridSpan w:val="2"/>
            <w:tcBorders>
              <w:top w:val="single" w:sz="8" w:space="0" w:color="auto"/>
              <w:left w:val="nil"/>
              <w:bottom w:val="single" w:sz="12" w:space="0" w:color="auto"/>
              <w:right w:val="single" w:sz="4"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Palette avec amortissement</w:t>
            </w:r>
          </w:p>
        </w:tc>
        <w:tc>
          <w:tcPr>
            <w:tcW w:w="3244" w:type="dxa"/>
            <w:vMerge/>
            <w:tcBorders>
              <w:left w:val="nil"/>
              <w:bottom w:val="single" w:sz="4" w:space="0" w:color="auto"/>
              <w:right w:val="single" w:sz="12"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p>
        </w:tc>
      </w:tr>
      <w:tr w:rsidR="00907139" w:rsidRPr="00155A46" w:rsidTr="003706C6">
        <w:trPr>
          <w:trHeight w:hRule="exact" w:val="113"/>
          <w:jc w:val="center"/>
        </w:trPr>
        <w:tc>
          <w:tcPr>
            <w:tcW w:w="160" w:type="dxa"/>
            <w:tcBorders>
              <w:top w:val="nil"/>
              <w:left w:val="nil"/>
              <w:bottom w:val="nil"/>
            </w:tcBorders>
            <w:shd w:val="clear" w:color="auto" w:fill="auto"/>
            <w:noWrap/>
            <w:hideMark/>
          </w:tcPr>
          <w:p w:rsidR="008F51F7" w:rsidRPr="000F2726" w:rsidRDefault="008F51F7" w:rsidP="00DD5DCE">
            <w:pPr>
              <w:rPr>
                <w:rFonts w:ascii="Calibri" w:hAnsi="Calibri"/>
                <w:color w:val="000000"/>
                <w:sz w:val="12"/>
                <w:szCs w:val="12"/>
              </w:rPr>
            </w:pPr>
          </w:p>
        </w:tc>
        <w:tc>
          <w:tcPr>
            <w:tcW w:w="3369" w:type="dxa"/>
            <w:tcBorders>
              <w:top w:val="single" w:sz="12" w:space="0" w:color="auto"/>
              <w:bottom w:val="nil"/>
            </w:tcBorders>
            <w:shd w:val="clear" w:color="auto" w:fill="auto"/>
            <w:noWrap/>
            <w:vAlign w:val="bottom"/>
            <w:hideMark/>
          </w:tcPr>
          <w:p w:rsidR="008F51F7" w:rsidRPr="00155A46" w:rsidRDefault="008F51F7" w:rsidP="00DD5DCE">
            <w:pPr>
              <w:rPr>
                <w:rFonts w:asciiTheme="minorHAnsi" w:hAnsiTheme="minorHAnsi" w:cstheme="minorHAnsi"/>
                <w:color w:val="000000"/>
                <w:sz w:val="18"/>
                <w:szCs w:val="18"/>
              </w:rPr>
            </w:pPr>
          </w:p>
        </w:tc>
        <w:tc>
          <w:tcPr>
            <w:tcW w:w="670" w:type="dxa"/>
            <w:gridSpan w:val="2"/>
            <w:tcBorders>
              <w:top w:val="single" w:sz="12" w:space="0" w:color="auto"/>
              <w:bottom w:val="single" w:sz="12" w:space="0" w:color="auto"/>
            </w:tcBorders>
            <w:shd w:val="clear" w:color="auto" w:fill="auto"/>
            <w:noWrap/>
            <w:vAlign w:val="bottom"/>
            <w:hideMark/>
          </w:tcPr>
          <w:p w:rsidR="008F51F7" w:rsidRPr="00155A46" w:rsidRDefault="008F51F7" w:rsidP="00DD5DCE">
            <w:pPr>
              <w:jc w:val="center"/>
              <w:rPr>
                <w:rFonts w:asciiTheme="minorHAnsi" w:hAnsiTheme="minorHAnsi" w:cstheme="minorHAnsi"/>
                <w:color w:val="000000"/>
                <w:sz w:val="18"/>
                <w:szCs w:val="18"/>
              </w:rPr>
            </w:pPr>
          </w:p>
        </w:tc>
        <w:tc>
          <w:tcPr>
            <w:tcW w:w="3457" w:type="dxa"/>
            <w:gridSpan w:val="2"/>
            <w:tcBorders>
              <w:top w:val="single" w:sz="12" w:space="0" w:color="auto"/>
              <w:bottom w:val="single" w:sz="12" w:space="0" w:color="auto"/>
            </w:tcBorders>
            <w:shd w:val="clear" w:color="auto" w:fill="auto"/>
            <w:noWrap/>
            <w:vAlign w:val="bottom"/>
            <w:hideMark/>
          </w:tcPr>
          <w:p w:rsidR="008F51F7" w:rsidRPr="00155A46" w:rsidRDefault="008F51F7" w:rsidP="00DD5DCE">
            <w:pPr>
              <w:rPr>
                <w:rFonts w:asciiTheme="minorHAnsi" w:hAnsiTheme="minorHAnsi" w:cstheme="minorHAnsi"/>
                <w:color w:val="000000"/>
                <w:sz w:val="18"/>
                <w:szCs w:val="18"/>
              </w:rPr>
            </w:pPr>
          </w:p>
        </w:tc>
        <w:tc>
          <w:tcPr>
            <w:tcW w:w="3244" w:type="dxa"/>
            <w:tcBorders>
              <w:top w:val="single" w:sz="12" w:space="0" w:color="auto"/>
              <w:bottom w:val="single" w:sz="12"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p>
        </w:tc>
      </w:tr>
      <w:tr w:rsidR="009345D4" w:rsidRPr="00155A46" w:rsidTr="003706C6">
        <w:trPr>
          <w:trHeight w:val="246"/>
          <w:jc w:val="center"/>
        </w:trPr>
        <w:tc>
          <w:tcPr>
            <w:tcW w:w="160" w:type="dxa"/>
            <w:tcBorders>
              <w:top w:val="nil"/>
              <w:left w:val="nil"/>
              <w:bottom w:val="nil"/>
              <w:right w:val="single" w:sz="12" w:space="0" w:color="auto"/>
            </w:tcBorders>
            <w:shd w:val="clear" w:color="auto" w:fill="auto"/>
            <w:noWrap/>
            <w:hideMark/>
          </w:tcPr>
          <w:p w:rsidR="008F51F7" w:rsidRPr="00B71277" w:rsidRDefault="008F51F7" w:rsidP="00DD5DCE">
            <w:pPr>
              <w:rPr>
                <w:rFonts w:ascii="Calibri" w:hAnsi="Calibri"/>
                <w:b/>
                <w:bCs/>
                <w:color w:val="000000"/>
                <w:sz w:val="20"/>
                <w:szCs w:val="28"/>
              </w:rPr>
            </w:pPr>
          </w:p>
        </w:tc>
        <w:tc>
          <w:tcPr>
            <w:tcW w:w="3369" w:type="dxa"/>
            <w:vMerge w:val="restart"/>
            <w:tcBorders>
              <w:top w:val="single" w:sz="12" w:space="0" w:color="auto"/>
              <w:left w:val="single" w:sz="12" w:space="0" w:color="auto"/>
              <w:right w:val="single" w:sz="4" w:space="0" w:color="auto"/>
            </w:tcBorders>
            <w:shd w:val="clear" w:color="auto" w:fill="auto"/>
            <w:noWrap/>
            <w:hideMark/>
          </w:tcPr>
          <w:p w:rsidR="008F51F7" w:rsidRPr="00155A46" w:rsidRDefault="008F51F7" w:rsidP="00DD5DCE">
            <w:pPr>
              <w:rPr>
                <w:rFonts w:asciiTheme="minorHAnsi" w:hAnsiTheme="minorHAnsi" w:cstheme="minorHAnsi"/>
                <w:b/>
                <w:bCs/>
                <w:color w:val="000000"/>
                <w:sz w:val="18"/>
                <w:szCs w:val="18"/>
              </w:rPr>
            </w:pPr>
            <w:r w:rsidRPr="00155A46">
              <w:rPr>
                <w:rFonts w:asciiTheme="minorHAnsi" w:hAnsiTheme="minorHAnsi" w:cstheme="minorHAnsi"/>
                <w:b/>
                <w:bCs/>
                <w:color w:val="000000"/>
                <w:sz w:val="18"/>
                <w:szCs w:val="18"/>
              </w:rPr>
              <w:t>3 - Caisses claire voie</w:t>
            </w:r>
          </w:p>
          <w:p w:rsidR="008F51F7" w:rsidRPr="00155A46" w:rsidRDefault="008F51F7" w:rsidP="00DD5DCE">
            <w:pPr>
              <w:rPr>
                <w:rFonts w:asciiTheme="minorHAnsi" w:hAnsiTheme="minorHAnsi" w:cstheme="minorHAnsi"/>
                <w:b/>
                <w:bCs/>
                <w:color w:val="000000"/>
                <w:sz w:val="18"/>
                <w:szCs w:val="18"/>
              </w:rPr>
            </w:pPr>
            <w:r w:rsidRPr="00155A46">
              <w:rPr>
                <w:rFonts w:asciiTheme="minorHAnsi" w:hAnsiTheme="minorHAnsi" w:cstheme="minorHAnsi"/>
                <w:color w:val="000000"/>
                <w:sz w:val="18"/>
                <w:szCs w:val="18"/>
              </w:rPr>
              <w:t>Tôlerie - réservoir fragile - pièces plastiques </w:t>
            </w:r>
          </w:p>
        </w:tc>
        <w:tc>
          <w:tcPr>
            <w:tcW w:w="670" w:type="dxa"/>
            <w:gridSpan w:val="2"/>
            <w:tcBorders>
              <w:top w:val="single" w:sz="12" w:space="0" w:color="auto"/>
              <w:left w:val="nil"/>
              <w:bottom w:val="single" w:sz="8" w:space="0" w:color="auto"/>
              <w:right w:val="nil"/>
            </w:tcBorders>
            <w:shd w:val="clear" w:color="auto" w:fill="auto"/>
            <w:noWrap/>
            <w:hideMark/>
          </w:tcPr>
          <w:p w:rsidR="008F51F7" w:rsidRPr="00155A46" w:rsidRDefault="008F51F7" w:rsidP="00672A2B">
            <w:pPr>
              <w:rPr>
                <w:rFonts w:asciiTheme="minorHAnsi" w:hAnsiTheme="minorHAnsi" w:cstheme="minorHAnsi"/>
                <w:b/>
                <w:bCs/>
                <w:color w:val="000000"/>
                <w:sz w:val="18"/>
                <w:szCs w:val="18"/>
              </w:rPr>
            </w:pPr>
            <w:r w:rsidRPr="00155A46">
              <w:rPr>
                <w:rFonts w:asciiTheme="minorHAnsi" w:hAnsiTheme="minorHAnsi" w:cstheme="minorHAnsi"/>
                <w:b/>
                <w:bCs/>
                <w:color w:val="000000"/>
                <w:sz w:val="18"/>
                <w:szCs w:val="18"/>
              </w:rPr>
              <w:t>a</w:t>
            </w:r>
          </w:p>
        </w:tc>
        <w:tc>
          <w:tcPr>
            <w:tcW w:w="3457" w:type="dxa"/>
            <w:gridSpan w:val="2"/>
            <w:tcBorders>
              <w:top w:val="single" w:sz="12" w:space="0" w:color="auto"/>
              <w:left w:val="nil"/>
              <w:bottom w:val="single" w:sz="8" w:space="0" w:color="auto"/>
              <w:right w:val="single" w:sz="4"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Protection de contact si nécessaire</w:t>
            </w:r>
          </w:p>
        </w:tc>
        <w:tc>
          <w:tcPr>
            <w:tcW w:w="3244" w:type="dxa"/>
            <w:tcBorders>
              <w:top w:val="single" w:sz="12" w:space="0" w:color="auto"/>
              <w:left w:val="nil"/>
              <w:bottom w:val="single" w:sz="8" w:space="0" w:color="auto"/>
              <w:right w:val="single" w:sz="12"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Matériel peu fragile mis en caisse pour stockage et manutention</w:t>
            </w:r>
          </w:p>
        </w:tc>
      </w:tr>
      <w:tr w:rsidR="009345D4" w:rsidRPr="00155A46" w:rsidTr="003706C6">
        <w:trPr>
          <w:trHeight w:val="246"/>
          <w:jc w:val="center"/>
        </w:trPr>
        <w:tc>
          <w:tcPr>
            <w:tcW w:w="160" w:type="dxa"/>
            <w:tcBorders>
              <w:top w:val="nil"/>
              <w:left w:val="nil"/>
              <w:bottom w:val="nil"/>
              <w:right w:val="single" w:sz="12" w:space="0" w:color="auto"/>
            </w:tcBorders>
            <w:shd w:val="clear" w:color="auto" w:fill="auto"/>
            <w:noWrap/>
            <w:hideMark/>
          </w:tcPr>
          <w:p w:rsidR="008F51F7" w:rsidRPr="00B71277" w:rsidRDefault="008F51F7" w:rsidP="00DD5DCE">
            <w:pPr>
              <w:rPr>
                <w:rFonts w:ascii="Calibri" w:hAnsi="Calibri"/>
                <w:color w:val="000000"/>
                <w:sz w:val="20"/>
                <w:szCs w:val="28"/>
              </w:rPr>
            </w:pPr>
          </w:p>
        </w:tc>
        <w:tc>
          <w:tcPr>
            <w:tcW w:w="3369" w:type="dxa"/>
            <w:vMerge/>
            <w:tcBorders>
              <w:left w:val="single" w:sz="12" w:space="0" w:color="auto"/>
              <w:right w:val="single" w:sz="4"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p>
        </w:tc>
        <w:tc>
          <w:tcPr>
            <w:tcW w:w="670" w:type="dxa"/>
            <w:gridSpan w:val="2"/>
            <w:tcBorders>
              <w:top w:val="single" w:sz="8" w:space="0" w:color="auto"/>
              <w:left w:val="nil"/>
              <w:bottom w:val="single" w:sz="8" w:space="0" w:color="auto"/>
              <w:right w:val="nil"/>
            </w:tcBorders>
            <w:shd w:val="clear" w:color="auto" w:fill="auto"/>
            <w:noWrap/>
            <w:hideMark/>
          </w:tcPr>
          <w:p w:rsidR="008F51F7" w:rsidRPr="00155A46" w:rsidRDefault="008F51F7" w:rsidP="00672A2B">
            <w:pPr>
              <w:rPr>
                <w:rFonts w:asciiTheme="minorHAnsi" w:hAnsiTheme="minorHAnsi" w:cstheme="minorHAnsi"/>
                <w:b/>
                <w:bCs/>
                <w:color w:val="000000"/>
                <w:sz w:val="18"/>
                <w:szCs w:val="18"/>
              </w:rPr>
            </w:pPr>
            <w:r w:rsidRPr="00155A46">
              <w:rPr>
                <w:rFonts w:asciiTheme="minorHAnsi" w:hAnsiTheme="minorHAnsi" w:cstheme="minorHAnsi"/>
                <w:b/>
                <w:bCs/>
                <w:color w:val="000000"/>
                <w:sz w:val="18"/>
                <w:szCs w:val="18"/>
              </w:rPr>
              <w:t>b</w:t>
            </w:r>
          </w:p>
        </w:tc>
        <w:tc>
          <w:tcPr>
            <w:tcW w:w="3457" w:type="dxa"/>
            <w:gridSpan w:val="2"/>
            <w:tcBorders>
              <w:top w:val="single" w:sz="8" w:space="0" w:color="auto"/>
              <w:left w:val="nil"/>
              <w:bottom w:val="single" w:sz="8" w:space="0" w:color="auto"/>
              <w:right w:val="single" w:sz="4"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Housse imperméable</w:t>
            </w:r>
          </w:p>
        </w:tc>
        <w:tc>
          <w:tcPr>
            <w:tcW w:w="3244" w:type="dxa"/>
            <w:tcBorders>
              <w:top w:val="single" w:sz="8" w:space="0" w:color="auto"/>
              <w:left w:val="nil"/>
              <w:bottom w:val="single" w:sz="8" w:space="0" w:color="auto"/>
              <w:right w:val="single" w:sz="12"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ventilée</w:t>
            </w:r>
          </w:p>
        </w:tc>
      </w:tr>
      <w:tr w:rsidR="009345D4" w:rsidRPr="00155A46" w:rsidTr="003706C6">
        <w:trPr>
          <w:trHeight w:val="246"/>
          <w:jc w:val="center"/>
        </w:trPr>
        <w:tc>
          <w:tcPr>
            <w:tcW w:w="160" w:type="dxa"/>
            <w:tcBorders>
              <w:top w:val="nil"/>
              <w:left w:val="nil"/>
              <w:bottom w:val="nil"/>
              <w:right w:val="single" w:sz="12" w:space="0" w:color="auto"/>
            </w:tcBorders>
            <w:shd w:val="clear" w:color="auto" w:fill="auto"/>
            <w:noWrap/>
            <w:hideMark/>
          </w:tcPr>
          <w:p w:rsidR="008F51F7" w:rsidRPr="00B71277" w:rsidRDefault="008F51F7" w:rsidP="00DD5DCE">
            <w:pPr>
              <w:rPr>
                <w:rFonts w:ascii="Calibri" w:hAnsi="Calibri"/>
                <w:color w:val="000000"/>
                <w:sz w:val="20"/>
                <w:szCs w:val="28"/>
              </w:rPr>
            </w:pPr>
          </w:p>
        </w:tc>
        <w:tc>
          <w:tcPr>
            <w:tcW w:w="3369" w:type="dxa"/>
            <w:vMerge/>
            <w:tcBorders>
              <w:left w:val="single" w:sz="12" w:space="0" w:color="auto"/>
              <w:bottom w:val="nil"/>
              <w:right w:val="single" w:sz="4"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p>
        </w:tc>
        <w:tc>
          <w:tcPr>
            <w:tcW w:w="670" w:type="dxa"/>
            <w:gridSpan w:val="2"/>
            <w:tcBorders>
              <w:top w:val="single" w:sz="8" w:space="0" w:color="auto"/>
              <w:left w:val="nil"/>
              <w:bottom w:val="single" w:sz="4" w:space="0" w:color="auto"/>
              <w:right w:val="nil"/>
            </w:tcBorders>
            <w:shd w:val="clear" w:color="auto" w:fill="auto"/>
            <w:noWrap/>
            <w:hideMark/>
          </w:tcPr>
          <w:p w:rsidR="008F51F7" w:rsidRPr="00155A46" w:rsidRDefault="008F51F7" w:rsidP="00672A2B">
            <w:pPr>
              <w:rPr>
                <w:rFonts w:asciiTheme="minorHAnsi" w:hAnsiTheme="minorHAnsi" w:cstheme="minorHAnsi"/>
                <w:b/>
                <w:bCs/>
                <w:color w:val="000000"/>
                <w:sz w:val="18"/>
                <w:szCs w:val="18"/>
              </w:rPr>
            </w:pPr>
            <w:r w:rsidRPr="00155A46">
              <w:rPr>
                <w:rFonts w:asciiTheme="minorHAnsi" w:hAnsiTheme="minorHAnsi" w:cstheme="minorHAnsi"/>
                <w:b/>
                <w:bCs/>
                <w:color w:val="000000"/>
                <w:sz w:val="18"/>
                <w:szCs w:val="18"/>
              </w:rPr>
              <w:t>d</w:t>
            </w:r>
          </w:p>
        </w:tc>
        <w:tc>
          <w:tcPr>
            <w:tcW w:w="3457" w:type="dxa"/>
            <w:gridSpan w:val="2"/>
            <w:tcBorders>
              <w:top w:val="single" w:sz="8" w:space="0" w:color="auto"/>
              <w:left w:val="nil"/>
              <w:bottom w:val="single" w:sz="4" w:space="0" w:color="auto"/>
              <w:right w:val="single" w:sz="4"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Suspension antichoc antivibratoire</w:t>
            </w:r>
          </w:p>
        </w:tc>
        <w:tc>
          <w:tcPr>
            <w:tcW w:w="3244" w:type="dxa"/>
            <w:tcBorders>
              <w:top w:val="single" w:sz="8" w:space="0" w:color="auto"/>
              <w:left w:val="nil"/>
              <w:bottom w:val="single" w:sz="4" w:space="0" w:color="auto"/>
              <w:right w:val="single" w:sz="12"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Calculée</w:t>
            </w:r>
          </w:p>
        </w:tc>
      </w:tr>
      <w:tr w:rsidR="00907139" w:rsidRPr="00155A46" w:rsidTr="003706C6">
        <w:trPr>
          <w:trHeight w:hRule="exact" w:val="113"/>
          <w:jc w:val="center"/>
        </w:trPr>
        <w:tc>
          <w:tcPr>
            <w:tcW w:w="160" w:type="dxa"/>
            <w:tcBorders>
              <w:top w:val="nil"/>
              <w:left w:val="nil"/>
              <w:bottom w:val="nil"/>
            </w:tcBorders>
            <w:shd w:val="clear" w:color="auto" w:fill="auto"/>
            <w:noWrap/>
            <w:hideMark/>
          </w:tcPr>
          <w:p w:rsidR="008F51F7" w:rsidRPr="000F2726" w:rsidRDefault="008F51F7" w:rsidP="00DD5DCE">
            <w:pPr>
              <w:rPr>
                <w:rFonts w:ascii="Calibri" w:hAnsi="Calibri"/>
                <w:color w:val="000000"/>
                <w:sz w:val="12"/>
                <w:szCs w:val="12"/>
              </w:rPr>
            </w:pPr>
          </w:p>
        </w:tc>
        <w:tc>
          <w:tcPr>
            <w:tcW w:w="3369" w:type="dxa"/>
            <w:tcBorders>
              <w:top w:val="single" w:sz="12" w:space="0" w:color="auto"/>
              <w:bottom w:val="single" w:sz="12" w:space="0" w:color="auto"/>
            </w:tcBorders>
            <w:shd w:val="clear" w:color="auto" w:fill="auto"/>
            <w:noWrap/>
            <w:hideMark/>
          </w:tcPr>
          <w:p w:rsidR="008F51F7" w:rsidRPr="00155A46" w:rsidRDefault="008F51F7" w:rsidP="00DD5DCE">
            <w:pPr>
              <w:rPr>
                <w:rFonts w:asciiTheme="minorHAnsi" w:hAnsiTheme="minorHAnsi" w:cstheme="minorHAnsi"/>
                <w:b/>
                <w:bCs/>
                <w:color w:val="000000"/>
                <w:sz w:val="18"/>
                <w:szCs w:val="18"/>
              </w:rPr>
            </w:pPr>
          </w:p>
        </w:tc>
        <w:tc>
          <w:tcPr>
            <w:tcW w:w="670" w:type="dxa"/>
            <w:gridSpan w:val="2"/>
            <w:tcBorders>
              <w:top w:val="single" w:sz="12" w:space="0" w:color="auto"/>
              <w:bottom w:val="single" w:sz="12" w:space="0" w:color="auto"/>
            </w:tcBorders>
            <w:shd w:val="clear" w:color="auto" w:fill="auto"/>
            <w:noWrap/>
            <w:hideMark/>
          </w:tcPr>
          <w:p w:rsidR="008F51F7" w:rsidRPr="00155A46" w:rsidRDefault="008F51F7" w:rsidP="00DD5DCE">
            <w:pPr>
              <w:rPr>
                <w:rFonts w:asciiTheme="minorHAnsi" w:hAnsiTheme="minorHAnsi" w:cstheme="minorHAnsi"/>
                <w:b/>
                <w:bCs/>
                <w:color w:val="000000"/>
                <w:sz w:val="18"/>
                <w:szCs w:val="18"/>
              </w:rPr>
            </w:pPr>
          </w:p>
        </w:tc>
        <w:tc>
          <w:tcPr>
            <w:tcW w:w="3457" w:type="dxa"/>
            <w:gridSpan w:val="2"/>
            <w:tcBorders>
              <w:top w:val="single" w:sz="12" w:space="0" w:color="auto"/>
              <w:bottom w:val="single" w:sz="12"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p>
        </w:tc>
        <w:tc>
          <w:tcPr>
            <w:tcW w:w="3244" w:type="dxa"/>
            <w:tcBorders>
              <w:top w:val="single" w:sz="12" w:space="0" w:color="auto"/>
              <w:bottom w:val="single" w:sz="12"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p>
        </w:tc>
      </w:tr>
      <w:tr w:rsidR="009345D4" w:rsidRPr="00155A46" w:rsidTr="003706C6">
        <w:trPr>
          <w:trHeight w:val="246"/>
          <w:jc w:val="center"/>
        </w:trPr>
        <w:tc>
          <w:tcPr>
            <w:tcW w:w="160" w:type="dxa"/>
            <w:tcBorders>
              <w:top w:val="nil"/>
              <w:left w:val="nil"/>
              <w:bottom w:val="nil"/>
              <w:right w:val="single" w:sz="12" w:space="0" w:color="auto"/>
            </w:tcBorders>
            <w:shd w:val="clear" w:color="auto" w:fill="auto"/>
            <w:noWrap/>
            <w:hideMark/>
          </w:tcPr>
          <w:p w:rsidR="008F51F7" w:rsidRPr="00471626" w:rsidRDefault="008F51F7" w:rsidP="00DD5DCE">
            <w:pPr>
              <w:rPr>
                <w:rFonts w:ascii="Calibri" w:hAnsi="Calibri"/>
                <w:color w:val="000000"/>
                <w:sz w:val="20"/>
                <w:szCs w:val="28"/>
              </w:rPr>
            </w:pPr>
          </w:p>
        </w:tc>
        <w:tc>
          <w:tcPr>
            <w:tcW w:w="3369" w:type="dxa"/>
            <w:tcBorders>
              <w:top w:val="single" w:sz="12" w:space="0" w:color="auto"/>
              <w:left w:val="single" w:sz="12" w:space="0" w:color="auto"/>
              <w:right w:val="single" w:sz="4" w:space="0" w:color="auto"/>
            </w:tcBorders>
            <w:shd w:val="clear" w:color="auto" w:fill="auto"/>
            <w:noWrap/>
            <w:hideMark/>
          </w:tcPr>
          <w:p w:rsidR="008F51F7" w:rsidRPr="00155A46" w:rsidRDefault="008F51F7" w:rsidP="00DD5DCE">
            <w:pPr>
              <w:rPr>
                <w:rFonts w:asciiTheme="minorHAnsi" w:hAnsiTheme="minorHAnsi" w:cstheme="minorHAnsi"/>
                <w:b/>
                <w:bCs/>
                <w:color w:val="000000"/>
                <w:sz w:val="18"/>
                <w:szCs w:val="18"/>
              </w:rPr>
            </w:pPr>
            <w:r w:rsidRPr="00155A46">
              <w:rPr>
                <w:rFonts w:asciiTheme="minorHAnsi" w:hAnsiTheme="minorHAnsi" w:cstheme="minorHAnsi"/>
                <w:b/>
                <w:bCs/>
                <w:color w:val="000000"/>
                <w:sz w:val="18"/>
                <w:szCs w:val="18"/>
              </w:rPr>
              <w:t>4 - Caisses en bois</w:t>
            </w:r>
          </w:p>
        </w:tc>
        <w:tc>
          <w:tcPr>
            <w:tcW w:w="670" w:type="dxa"/>
            <w:gridSpan w:val="2"/>
            <w:tcBorders>
              <w:top w:val="single" w:sz="12" w:space="0" w:color="auto"/>
              <w:left w:val="single" w:sz="4" w:space="0" w:color="auto"/>
              <w:bottom w:val="single" w:sz="4" w:space="0" w:color="auto"/>
            </w:tcBorders>
            <w:shd w:val="clear" w:color="auto" w:fill="auto"/>
            <w:noWrap/>
            <w:hideMark/>
          </w:tcPr>
          <w:p w:rsidR="008F51F7" w:rsidRPr="00155A46" w:rsidRDefault="008F51F7" w:rsidP="00DD5DCE">
            <w:pPr>
              <w:rPr>
                <w:rFonts w:asciiTheme="minorHAnsi" w:hAnsiTheme="minorHAnsi" w:cstheme="minorHAnsi"/>
                <w:b/>
                <w:bCs/>
                <w:color w:val="000000"/>
                <w:sz w:val="18"/>
                <w:szCs w:val="18"/>
              </w:rPr>
            </w:pPr>
            <w:r w:rsidRPr="00155A46">
              <w:rPr>
                <w:rFonts w:asciiTheme="minorHAnsi" w:hAnsiTheme="minorHAnsi" w:cstheme="minorHAnsi"/>
                <w:b/>
                <w:bCs/>
                <w:color w:val="000000"/>
                <w:sz w:val="18"/>
                <w:szCs w:val="18"/>
              </w:rPr>
              <w:t>a</w:t>
            </w:r>
          </w:p>
        </w:tc>
        <w:tc>
          <w:tcPr>
            <w:tcW w:w="3457" w:type="dxa"/>
            <w:gridSpan w:val="2"/>
            <w:tcBorders>
              <w:top w:val="single" w:sz="12" w:space="0" w:color="auto"/>
              <w:bottom w:val="single" w:sz="4" w:space="0" w:color="auto"/>
              <w:right w:val="single" w:sz="4"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Protection de contact si nécessaire</w:t>
            </w:r>
          </w:p>
        </w:tc>
        <w:tc>
          <w:tcPr>
            <w:tcW w:w="3244" w:type="dxa"/>
            <w:tcBorders>
              <w:top w:val="single" w:sz="12" w:space="0" w:color="auto"/>
              <w:left w:val="single" w:sz="4" w:space="0" w:color="auto"/>
              <w:bottom w:val="single" w:sz="4" w:space="0" w:color="auto"/>
              <w:right w:val="single" w:sz="12"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Si nécessaire</w:t>
            </w:r>
          </w:p>
        </w:tc>
      </w:tr>
      <w:tr w:rsidR="009345D4" w:rsidRPr="00155A46" w:rsidTr="003706C6">
        <w:trPr>
          <w:trHeight w:val="246"/>
          <w:jc w:val="center"/>
        </w:trPr>
        <w:tc>
          <w:tcPr>
            <w:tcW w:w="160" w:type="dxa"/>
            <w:tcBorders>
              <w:top w:val="nil"/>
              <w:left w:val="nil"/>
              <w:bottom w:val="nil"/>
              <w:right w:val="single" w:sz="12" w:space="0" w:color="auto"/>
            </w:tcBorders>
            <w:shd w:val="clear" w:color="auto" w:fill="auto"/>
            <w:noWrap/>
          </w:tcPr>
          <w:p w:rsidR="008F51F7" w:rsidRPr="00471626" w:rsidRDefault="008F51F7" w:rsidP="00DD5DCE">
            <w:pPr>
              <w:rPr>
                <w:rFonts w:ascii="Calibri" w:hAnsi="Calibri"/>
                <w:color w:val="000000"/>
                <w:sz w:val="20"/>
                <w:szCs w:val="28"/>
              </w:rPr>
            </w:pPr>
          </w:p>
        </w:tc>
        <w:tc>
          <w:tcPr>
            <w:tcW w:w="3369" w:type="dxa"/>
            <w:tcBorders>
              <w:left w:val="single" w:sz="12" w:space="0" w:color="auto"/>
              <w:bottom w:val="nil"/>
              <w:right w:val="single" w:sz="4" w:space="0" w:color="auto"/>
            </w:tcBorders>
            <w:shd w:val="clear" w:color="auto" w:fill="auto"/>
            <w:noWrap/>
          </w:tcPr>
          <w:p w:rsidR="008F51F7" w:rsidRPr="00155A46" w:rsidRDefault="008F51F7" w:rsidP="00DD5DCE">
            <w:pPr>
              <w:rPr>
                <w:rFonts w:asciiTheme="minorHAnsi" w:hAnsiTheme="minorHAnsi" w:cstheme="minorHAnsi"/>
                <w:b/>
                <w:bCs/>
                <w:color w:val="000000"/>
                <w:sz w:val="18"/>
                <w:szCs w:val="18"/>
              </w:rPr>
            </w:pPr>
          </w:p>
        </w:tc>
        <w:tc>
          <w:tcPr>
            <w:tcW w:w="670" w:type="dxa"/>
            <w:gridSpan w:val="2"/>
            <w:tcBorders>
              <w:top w:val="single" w:sz="4" w:space="0" w:color="auto"/>
              <w:left w:val="nil"/>
              <w:bottom w:val="single" w:sz="4" w:space="0" w:color="auto"/>
              <w:right w:val="nil"/>
            </w:tcBorders>
            <w:shd w:val="clear" w:color="auto" w:fill="auto"/>
            <w:noWrap/>
          </w:tcPr>
          <w:p w:rsidR="008F51F7" w:rsidRPr="00F74337" w:rsidRDefault="00672A2B" w:rsidP="00DD5DCE">
            <w:pPr>
              <w:rPr>
                <w:rFonts w:asciiTheme="minorHAnsi" w:hAnsiTheme="minorHAnsi" w:cstheme="minorHAnsi"/>
                <w:b/>
                <w:bCs/>
                <w:color w:val="000000"/>
                <w:sz w:val="18"/>
                <w:szCs w:val="18"/>
              </w:rPr>
            </w:pPr>
            <w:r w:rsidRPr="00F74337">
              <w:rPr>
                <w:rFonts w:asciiTheme="minorHAnsi" w:hAnsiTheme="minorHAnsi" w:cstheme="minorHAnsi"/>
                <w:b/>
                <w:bCs/>
                <w:color w:val="000000"/>
                <w:sz w:val="18"/>
                <w:szCs w:val="18"/>
              </w:rPr>
              <w:t>(</w:t>
            </w:r>
            <w:r w:rsidR="008F51F7" w:rsidRPr="00F74337">
              <w:rPr>
                <w:rFonts w:asciiTheme="minorHAnsi" w:hAnsiTheme="minorHAnsi" w:cstheme="minorHAnsi"/>
                <w:b/>
                <w:bCs/>
                <w:color w:val="000000"/>
                <w:sz w:val="18"/>
                <w:szCs w:val="18"/>
              </w:rPr>
              <w:t>ba18</w:t>
            </w:r>
            <w:r w:rsidRPr="00F74337">
              <w:rPr>
                <w:rFonts w:asciiTheme="minorHAnsi" w:hAnsiTheme="minorHAnsi" w:cstheme="minorHAnsi"/>
                <w:b/>
                <w:bCs/>
                <w:color w:val="000000"/>
                <w:sz w:val="18"/>
                <w:szCs w:val="18"/>
              </w:rPr>
              <w:t>)</w:t>
            </w:r>
          </w:p>
        </w:tc>
        <w:tc>
          <w:tcPr>
            <w:tcW w:w="3457" w:type="dxa"/>
            <w:gridSpan w:val="2"/>
            <w:tcBorders>
              <w:top w:val="single" w:sz="4" w:space="0" w:color="auto"/>
              <w:left w:val="nil"/>
              <w:bottom w:val="single" w:sz="4" w:space="0" w:color="auto"/>
              <w:right w:val="single" w:sz="4" w:space="0" w:color="auto"/>
            </w:tcBorders>
            <w:shd w:val="clear" w:color="auto" w:fill="auto"/>
            <w:noWrap/>
          </w:tcPr>
          <w:p w:rsidR="008F51F7" w:rsidRPr="00F74337" w:rsidRDefault="008F51F7" w:rsidP="00DD5DCE">
            <w:pPr>
              <w:rPr>
                <w:rFonts w:asciiTheme="minorHAnsi" w:hAnsiTheme="minorHAnsi" w:cstheme="minorHAnsi"/>
                <w:color w:val="000000"/>
                <w:sz w:val="18"/>
                <w:szCs w:val="18"/>
              </w:rPr>
            </w:pPr>
            <w:r w:rsidRPr="00F74337">
              <w:rPr>
                <w:rFonts w:asciiTheme="minorHAnsi" w:hAnsiTheme="minorHAnsi" w:cstheme="minorHAnsi"/>
                <w:color w:val="000000"/>
                <w:sz w:val="18"/>
                <w:szCs w:val="18"/>
              </w:rPr>
              <w:t>Film imperméable imprégné d’inhibiteurs de corrosion en phase vapeur</w:t>
            </w:r>
          </w:p>
        </w:tc>
        <w:tc>
          <w:tcPr>
            <w:tcW w:w="3244" w:type="dxa"/>
            <w:tcBorders>
              <w:top w:val="single" w:sz="4" w:space="0" w:color="auto"/>
              <w:left w:val="nil"/>
              <w:bottom w:val="single" w:sz="4" w:space="0" w:color="auto"/>
              <w:right w:val="single" w:sz="12" w:space="0" w:color="auto"/>
            </w:tcBorders>
            <w:shd w:val="clear" w:color="auto" w:fill="auto"/>
            <w:noWrap/>
          </w:tcPr>
          <w:p w:rsidR="008F51F7" w:rsidRPr="00F74337" w:rsidRDefault="008F51F7" w:rsidP="00DD5DCE">
            <w:pPr>
              <w:rPr>
                <w:rFonts w:asciiTheme="minorHAnsi" w:hAnsiTheme="minorHAnsi" w:cstheme="minorHAnsi"/>
                <w:color w:val="000000"/>
                <w:sz w:val="18"/>
                <w:szCs w:val="18"/>
              </w:rPr>
            </w:pPr>
          </w:p>
        </w:tc>
      </w:tr>
      <w:tr w:rsidR="009345D4" w:rsidRPr="00155A46" w:rsidTr="003706C6">
        <w:trPr>
          <w:trHeight w:val="258"/>
          <w:jc w:val="center"/>
        </w:trPr>
        <w:tc>
          <w:tcPr>
            <w:tcW w:w="160" w:type="dxa"/>
            <w:tcBorders>
              <w:top w:val="nil"/>
              <w:left w:val="nil"/>
              <w:bottom w:val="nil"/>
              <w:right w:val="single" w:sz="12" w:space="0" w:color="auto"/>
            </w:tcBorders>
            <w:shd w:val="clear" w:color="auto" w:fill="auto"/>
            <w:noWrap/>
            <w:hideMark/>
          </w:tcPr>
          <w:p w:rsidR="00565B61" w:rsidRPr="00471626" w:rsidRDefault="00565B61" w:rsidP="00DD5DCE">
            <w:pPr>
              <w:rPr>
                <w:rFonts w:ascii="Calibri" w:hAnsi="Calibri"/>
                <w:color w:val="000000"/>
                <w:sz w:val="20"/>
                <w:szCs w:val="28"/>
              </w:rPr>
            </w:pPr>
          </w:p>
        </w:tc>
        <w:tc>
          <w:tcPr>
            <w:tcW w:w="3369" w:type="dxa"/>
            <w:tcBorders>
              <w:top w:val="nil"/>
              <w:left w:val="single" w:sz="12" w:space="0" w:color="auto"/>
              <w:right w:val="single" w:sz="4" w:space="0" w:color="auto"/>
            </w:tcBorders>
            <w:shd w:val="clear" w:color="auto" w:fill="auto"/>
            <w:hideMark/>
          </w:tcPr>
          <w:p w:rsidR="00565B61" w:rsidRPr="00155A46" w:rsidRDefault="00565B61"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Tous matériels unitaires ou regroupement</w:t>
            </w:r>
          </w:p>
          <w:p w:rsidR="00565B61" w:rsidRPr="00155A46" w:rsidRDefault="00565B61"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 </w:t>
            </w:r>
          </w:p>
        </w:tc>
        <w:tc>
          <w:tcPr>
            <w:tcW w:w="670" w:type="dxa"/>
            <w:gridSpan w:val="2"/>
            <w:vMerge w:val="restart"/>
            <w:tcBorders>
              <w:top w:val="nil"/>
              <w:left w:val="single" w:sz="4" w:space="0" w:color="auto"/>
              <w:bottom w:val="single" w:sz="4" w:space="0" w:color="000000"/>
              <w:right w:val="nil"/>
            </w:tcBorders>
            <w:shd w:val="clear" w:color="auto" w:fill="auto"/>
            <w:noWrap/>
            <w:hideMark/>
          </w:tcPr>
          <w:p w:rsidR="00565B61" w:rsidRPr="00155A46" w:rsidRDefault="00565B61" w:rsidP="00DD5DCE">
            <w:pPr>
              <w:rPr>
                <w:rFonts w:asciiTheme="minorHAnsi" w:hAnsiTheme="minorHAnsi" w:cstheme="minorHAnsi"/>
                <w:b/>
                <w:bCs/>
                <w:color w:val="000000"/>
                <w:sz w:val="18"/>
                <w:szCs w:val="18"/>
              </w:rPr>
            </w:pPr>
            <w:r w:rsidRPr="00155A46">
              <w:rPr>
                <w:rFonts w:asciiTheme="minorHAnsi" w:hAnsiTheme="minorHAnsi" w:cstheme="minorHAnsi"/>
                <w:b/>
                <w:bCs/>
                <w:color w:val="000000"/>
                <w:sz w:val="18"/>
                <w:szCs w:val="18"/>
              </w:rPr>
              <w:t>c</w:t>
            </w:r>
          </w:p>
        </w:tc>
        <w:tc>
          <w:tcPr>
            <w:tcW w:w="3457" w:type="dxa"/>
            <w:gridSpan w:val="2"/>
            <w:vMerge w:val="restart"/>
            <w:tcBorders>
              <w:top w:val="nil"/>
              <w:left w:val="nil"/>
              <w:bottom w:val="single" w:sz="4" w:space="0" w:color="000000"/>
              <w:right w:val="single" w:sz="4" w:space="0" w:color="auto"/>
            </w:tcBorders>
            <w:shd w:val="clear" w:color="auto" w:fill="auto"/>
            <w:noWrap/>
            <w:hideMark/>
          </w:tcPr>
          <w:p w:rsidR="00565B61" w:rsidRPr="00155A46" w:rsidRDefault="00565B61"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Housse étanche déshydratée</w:t>
            </w:r>
          </w:p>
        </w:tc>
        <w:tc>
          <w:tcPr>
            <w:tcW w:w="3244" w:type="dxa"/>
            <w:vMerge w:val="restart"/>
            <w:tcBorders>
              <w:top w:val="single" w:sz="4" w:space="0" w:color="auto"/>
              <w:left w:val="nil"/>
              <w:right w:val="single" w:sz="12" w:space="0" w:color="auto"/>
            </w:tcBorders>
            <w:shd w:val="clear" w:color="auto" w:fill="auto"/>
            <w:noWrap/>
            <w:hideMark/>
          </w:tcPr>
          <w:p w:rsidR="00565B61" w:rsidRPr="00155A46" w:rsidRDefault="00565B61"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Complexe thermosoudable</w:t>
            </w:r>
            <w:r w:rsidR="004F4A08">
              <w:rPr>
                <w:rFonts w:asciiTheme="minorHAnsi" w:hAnsiTheme="minorHAnsi" w:cstheme="minorHAnsi"/>
                <w:color w:val="000000"/>
                <w:sz w:val="18"/>
                <w:szCs w:val="18"/>
              </w:rPr>
              <w:t xml:space="preserve"> </w:t>
            </w:r>
            <w:r w:rsidR="004F4A08" w:rsidRPr="00155A46">
              <w:rPr>
                <w:rFonts w:asciiTheme="minorHAnsi" w:hAnsiTheme="minorHAnsi" w:cstheme="minorHAnsi"/>
                <w:color w:val="000000"/>
                <w:sz w:val="18"/>
                <w:szCs w:val="18"/>
              </w:rPr>
              <w:t>(-40°C+7 0°C)</w:t>
            </w:r>
          </w:p>
          <w:p w:rsidR="00565B61" w:rsidRPr="00155A46" w:rsidRDefault="00565B61" w:rsidP="00F74337">
            <w:pPr>
              <w:rPr>
                <w:rFonts w:asciiTheme="minorHAnsi" w:hAnsiTheme="minorHAnsi" w:cstheme="minorHAnsi"/>
                <w:color w:val="000000"/>
                <w:sz w:val="18"/>
                <w:szCs w:val="18"/>
              </w:rPr>
            </w:pPr>
            <w:r w:rsidRPr="00155A46">
              <w:rPr>
                <w:rFonts w:asciiTheme="minorHAnsi" w:hAnsiTheme="minorHAnsi" w:cstheme="minorHAnsi"/>
                <w:color w:val="000000"/>
                <w:sz w:val="18"/>
                <w:szCs w:val="18"/>
              </w:rPr>
              <w:t xml:space="preserve">Déshydratant calculé 1 an </w:t>
            </w:r>
            <w:r w:rsidR="00F74337">
              <w:rPr>
                <w:rFonts w:asciiTheme="minorHAnsi" w:hAnsiTheme="minorHAnsi" w:cstheme="minorHAnsi"/>
                <w:color w:val="000000"/>
                <w:sz w:val="18"/>
                <w:szCs w:val="18"/>
              </w:rPr>
              <w:t>s</w:t>
            </w:r>
            <w:r w:rsidR="00F74337" w:rsidRPr="00F74337">
              <w:rPr>
                <w:rFonts w:asciiTheme="minorHAnsi" w:hAnsiTheme="minorHAnsi" w:cstheme="minorHAnsi"/>
                <w:color w:val="000000"/>
                <w:sz w:val="18"/>
                <w:szCs w:val="18"/>
              </w:rPr>
              <w:t>elon formule SEILA</w:t>
            </w:r>
            <w:r w:rsidR="00F74337">
              <w:rPr>
                <w:rFonts w:asciiTheme="minorHAnsi" w:hAnsiTheme="minorHAnsi" w:cstheme="minorHAnsi"/>
                <w:color w:val="000000"/>
                <w:sz w:val="18"/>
                <w:szCs w:val="18"/>
              </w:rPr>
              <w:t>.</w:t>
            </w:r>
            <w:r w:rsidR="00E83E71">
              <w:rPr>
                <w:rFonts w:asciiTheme="minorHAnsi" w:hAnsiTheme="minorHAnsi" w:cstheme="minorHAnsi"/>
                <w:color w:val="000000"/>
                <w:sz w:val="18"/>
                <w:szCs w:val="18"/>
              </w:rPr>
              <w:t xml:space="preserve"> </w:t>
            </w:r>
            <w:r w:rsidRPr="00155A46">
              <w:rPr>
                <w:rFonts w:asciiTheme="minorHAnsi" w:hAnsiTheme="minorHAnsi" w:cstheme="minorHAnsi"/>
                <w:color w:val="000000"/>
                <w:sz w:val="18"/>
                <w:szCs w:val="18"/>
              </w:rPr>
              <w:t>Tous climats</w:t>
            </w:r>
          </w:p>
        </w:tc>
      </w:tr>
      <w:tr w:rsidR="009345D4" w:rsidRPr="00155A46" w:rsidTr="003706C6">
        <w:trPr>
          <w:trHeight w:val="136"/>
          <w:jc w:val="center"/>
        </w:trPr>
        <w:tc>
          <w:tcPr>
            <w:tcW w:w="160" w:type="dxa"/>
            <w:tcBorders>
              <w:top w:val="nil"/>
              <w:left w:val="nil"/>
              <w:bottom w:val="nil"/>
              <w:right w:val="single" w:sz="12" w:space="0" w:color="auto"/>
            </w:tcBorders>
            <w:shd w:val="clear" w:color="auto" w:fill="auto"/>
            <w:noWrap/>
            <w:hideMark/>
          </w:tcPr>
          <w:p w:rsidR="00565B61" w:rsidRPr="00471626" w:rsidRDefault="00565B61" w:rsidP="00DD5DCE">
            <w:pPr>
              <w:rPr>
                <w:rFonts w:ascii="Calibri" w:hAnsi="Calibri"/>
                <w:color w:val="000000"/>
                <w:sz w:val="20"/>
                <w:szCs w:val="28"/>
              </w:rPr>
            </w:pPr>
          </w:p>
        </w:tc>
        <w:tc>
          <w:tcPr>
            <w:tcW w:w="3369" w:type="dxa"/>
            <w:tcBorders>
              <w:left w:val="single" w:sz="12" w:space="0" w:color="auto"/>
              <w:right w:val="single" w:sz="4" w:space="0" w:color="auto"/>
            </w:tcBorders>
            <w:shd w:val="clear" w:color="auto" w:fill="auto"/>
            <w:hideMark/>
          </w:tcPr>
          <w:p w:rsidR="00565B61" w:rsidRPr="00155A46" w:rsidRDefault="00565B61" w:rsidP="00DD5DCE">
            <w:pPr>
              <w:rPr>
                <w:rFonts w:asciiTheme="minorHAnsi" w:hAnsiTheme="minorHAnsi" w:cstheme="minorHAnsi"/>
                <w:color w:val="000000"/>
                <w:sz w:val="18"/>
                <w:szCs w:val="18"/>
              </w:rPr>
            </w:pPr>
          </w:p>
        </w:tc>
        <w:tc>
          <w:tcPr>
            <w:tcW w:w="670" w:type="dxa"/>
            <w:gridSpan w:val="2"/>
            <w:vMerge/>
            <w:tcBorders>
              <w:top w:val="nil"/>
              <w:left w:val="single" w:sz="4" w:space="0" w:color="auto"/>
              <w:bottom w:val="single" w:sz="4" w:space="0" w:color="000000"/>
              <w:right w:val="nil"/>
            </w:tcBorders>
            <w:hideMark/>
          </w:tcPr>
          <w:p w:rsidR="00565B61" w:rsidRPr="00155A46" w:rsidRDefault="00565B61" w:rsidP="00DD5DCE">
            <w:pPr>
              <w:rPr>
                <w:rFonts w:asciiTheme="minorHAnsi" w:hAnsiTheme="minorHAnsi" w:cstheme="minorHAnsi"/>
                <w:b/>
                <w:bCs/>
                <w:color w:val="000000"/>
                <w:sz w:val="18"/>
                <w:szCs w:val="18"/>
              </w:rPr>
            </w:pPr>
          </w:p>
        </w:tc>
        <w:tc>
          <w:tcPr>
            <w:tcW w:w="3457" w:type="dxa"/>
            <w:gridSpan w:val="2"/>
            <w:vMerge/>
            <w:tcBorders>
              <w:top w:val="nil"/>
              <w:left w:val="nil"/>
              <w:bottom w:val="single" w:sz="4" w:space="0" w:color="000000"/>
              <w:right w:val="single" w:sz="4" w:space="0" w:color="auto"/>
            </w:tcBorders>
            <w:hideMark/>
          </w:tcPr>
          <w:p w:rsidR="00565B61" w:rsidRPr="00155A46" w:rsidRDefault="00565B61" w:rsidP="00DD5DCE">
            <w:pPr>
              <w:rPr>
                <w:rFonts w:asciiTheme="minorHAnsi" w:hAnsiTheme="minorHAnsi" w:cstheme="minorHAnsi"/>
                <w:color w:val="000000"/>
                <w:sz w:val="18"/>
                <w:szCs w:val="18"/>
              </w:rPr>
            </w:pPr>
          </w:p>
        </w:tc>
        <w:tc>
          <w:tcPr>
            <w:tcW w:w="3244" w:type="dxa"/>
            <w:vMerge/>
            <w:tcBorders>
              <w:left w:val="nil"/>
              <w:bottom w:val="single" w:sz="4" w:space="0" w:color="auto"/>
              <w:right w:val="single" w:sz="12" w:space="0" w:color="auto"/>
            </w:tcBorders>
            <w:shd w:val="clear" w:color="auto" w:fill="auto"/>
            <w:noWrap/>
            <w:hideMark/>
          </w:tcPr>
          <w:p w:rsidR="00565B61" w:rsidRPr="00155A46" w:rsidRDefault="00565B61" w:rsidP="00DD5DCE">
            <w:pPr>
              <w:rPr>
                <w:rFonts w:asciiTheme="minorHAnsi" w:hAnsiTheme="minorHAnsi" w:cstheme="minorHAnsi"/>
                <w:color w:val="000000"/>
                <w:sz w:val="18"/>
                <w:szCs w:val="18"/>
              </w:rPr>
            </w:pPr>
          </w:p>
        </w:tc>
      </w:tr>
      <w:tr w:rsidR="009345D4" w:rsidRPr="00155A46" w:rsidTr="003706C6">
        <w:trPr>
          <w:trHeight w:val="394"/>
          <w:jc w:val="center"/>
        </w:trPr>
        <w:tc>
          <w:tcPr>
            <w:tcW w:w="160" w:type="dxa"/>
            <w:tcBorders>
              <w:top w:val="nil"/>
              <w:left w:val="nil"/>
              <w:bottom w:val="nil"/>
              <w:right w:val="single" w:sz="12" w:space="0" w:color="auto"/>
            </w:tcBorders>
            <w:shd w:val="clear" w:color="auto" w:fill="auto"/>
            <w:noWrap/>
            <w:hideMark/>
          </w:tcPr>
          <w:p w:rsidR="00565B61" w:rsidRPr="00471626" w:rsidRDefault="00565B61" w:rsidP="00DD5DCE">
            <w:pPr>
              <w:rPr>
                <w:rFonts w:ascii="Calibri" w:hAnsi="Calibri"/>
                <w:color w:val="000000"/>
                <w:sz w:val="20"/>
                <w:szCs w:val="28"/>
              </w:rPr>
            </w:pPr>
          </w:p>
        </w:tc>
        <w:tc>
          <w:tcPr>
            <w:tcW w:w="3369" w:type="dxa"/>
            <w:tcBorders>
              <w:left w:val="single" w:sz="12" w:space="0" w:color="auto"/>
              <w:right w:val="single" w:sz="4" w:space="0" w:color="auto"/>
            </w:tcBorders>
            <w:shd w:val="clear" w:color="auto" w:fill="auto"/>
            <w:noWrap/>
            <w:hideMark/>
          </w:tcPr>
          <w:p w:rsidR="00565B61" w:rsidRPr="00155A46" w:rsidRDefault="00565B61" w:rsidP="00DD5DCE">
            <w:pPr>
              <w:rPr>
                <w:rFonts w:asciiTheme="minorHAnsi" w:hAnsiTheme="minorHAnsi" w:cstheme="minorHAnsi"/>
                <w:color w:val="000000"/>
                <w:sz w:val="18"/>
                <w:szCs w:val="18"/>
              </w:rPr>
            </w:pPr>
          </w:p>
        </w:tc>
        <w:tc>
          <w:tcPr>
            <w:tcW w:w="670" w:type="dxa"/>
            <w:gridSpan w:val="2"/>
            <w:tcBorders>
              <w:top w:val="nil"/>
              <w:left w:val="nil"/>
              <w:bottom w:val="single" w:sz="4" w:space="0" w:color="auto"/>
              <w:right w:val="nil"/>
            </w:tcBorders>
            <w:shd w:val="clear" w:color="auto" w:fill="auto"/>
            <w:noWrap/>
            <w:hideMark/>
          </w:tcPr>
          <w:p w:rsidR="00565B61" w:rsidRPr="00155A46" w:rsidRDefault="00565B61" w:rsidP="00DD5DCE">
            <w:pPr>
              <w:rPr>
                <w:rFonts w:asciiTheme="minorHAnsi" w:hAnsiTheme="minorHAnsi" w:cstheme="minorHAnsi"/>
                <w:b/>
                <w:bCs/>
                <w:color w:val="000000"/>
                <w:sz w:val="18"/>
                <w:szCs w:val="18"/>
              </w:rPr>
            </w:pPr>
            <w:r w:rsidRPr="00155A46">
              <w:rPr>
                <w:rFonts w:asciiTheme="minorHAnsi" w:hAnsiTheme="minorHAnsi" w:cstheme="minorHAnsi"/>
                <w:b/>
                <w:bCs/>
                <w:color w:val="000000"/>
                <w:sz w:val="18"/>
                <w:szCs w:val="18"/>
              </w:rPr>
              <w:t>ci</w:t>
            </w:r>
          </w:p>
        </w:tc>
        <w:tc>
          <w:tcPr>
            <w:tcW w:w="3457" w:type="dxa"/>
            <w:gridSpan w:val="2"/>
            <w:tcBorders>
              <w:top w:val="nil"/>
              <w:left w:val="nil"/>
              <w:bottom w:val="single" w:sz="4" w:space="0" w:color="auto"/>
              <w:right w:val="single" w:sz="4" w:space="0" w:color="auto"/>
            </w:tcBorders>
            <w:shd w:val="clear" w:color="auto" w:fill="auto"/>
            <w:noWrap/>
            <w:hideMark/>
          </w:tcPr>
          <w:p w:rsidR="00565B61" w:rsidRPr="00155A46" w:rsidRDefault="00565B61"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 xml:space="preserve">Housse étanche déshydratée + </w:t>
            </w:r>
            <w:proofErr w:type="spellStart"/>
            <w:r w:rsidRPr="00155A46">
              <w:rPr>
                <w:rFonts w:asciiTheme="minorHAnsi" w:hAnsiTheme="minorHAnsi" w:cstheme="minorHAnsi"/>
                <w:color w:val="000000"/>
                <w:sz w:val="18"/>
                <w:szCs w:val="18"/>
              </w:rPr>
              <w:t>inertage</w:t>
            </w:r>
            <w:proofErr w:type="spellEnd"/>
          </w:p>
        </w:tc>
        <w:tc>
          <w:tcPr>
            <w:tcW w:w="3244" w:type="dxa"/>
            <w:tcBorders>
              <w:top w:val="nil"/>
              <w:left w:val="nil"/>
              <w:bottom w:val="single" w:sz="4" w:space="0" w:color="auto"/>
              <w:right w:val="single" w:sz="12" w:space="0" w:color="auto"/>
            </w:tcBorders>
            <w:shd w:val="clear" w:color="auto" w:fill="auto"/>
            <w:noWrap/>
            <w:hideMark/>
          </w:tcPr>
          <w:p w:rsidR="00565B61" w:rsidRPr="00155A46" w:rsidRDefault="00565B61"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Complexe spécial + gaz neutre</w:t>
            </w:r>
          </w:p>
        </w:tc>
      </w:tr>
      <w:tr w:rsidR="009345D4" w:rsidRPr="00155A46" w:rsidTr="003706C6">
        <w:trPr>
          <w:trHeight w:val="235"/>
          <w:jc w:val="center"/>
        </w:trPr>
        <w:tc>
          <w:tcPr>
            <w:tcW w:w="160" w:type="dxa"/>
            <w:tcBorders>
              <w:top w:val="nil"/>
              <w:left w:val="nil"/>
              <w:bottom w:val="nil"/>
              <w:right w:val="single" w:sz="12" w:space="0" w:color="auto"/>
            </w:tcBorders>
            <w:shd w:val="clear" w:color="auto" w:fill="auto"/>
            <w:noWrap/>
            <w:hideMark/>
          </w:tcPr>
          <w:p w:rsidR="00565B61" w:rsidRPr="00471626" w:rsidRDefault="00565B61" w:rsidP="00DD5DCE">
            <w:pPr>
              <w:rPr>
                <w:rFonts w:ascii="Calibri" w:hAnsi="Calibri"/>
                <w:color w:val="000000"/>
                <w:sz w:val="20"/>
                <w:szCs w:val="28"/>
              </w:rPr>
            </w:pPr>
          </w:p>
        </w:tc>
        <w:tc>
          <w:tcPr>
            <w:tcW w:w="3369" w:type="dxa"/>
            <w:tcBorders>
              <w:left w:val="single" w:sz="12" w:space="0" w:color="auto"/>
              <w:right w:val="single" w:sz="4" w:space="0" w:color="auto"/>
            </w:tcBorders>
            <w:shd w:val="clear" w:color="auto" w:fill="auto"/>
            <w:noWrap/>
            <w:hideMark/>
          </w:tcPr>
          <w:p w:rsidR="00565B61" w:rsidRPr="00155A46" w:rsidRDefault="00565B61" w:rsidP="00DD5DCE">
            <w:pPr>
              <w:rPr>
                <w:rFonts w:asciiTheme="minorHAnsi" w:hAnsiTheme="minorHAnsi" w:cstheme="minorHAnsi"/>
                <w:color w:val="000000"/>
                <w:sz w:val="18"/>
                <w:szCs w:val="18"/>
              </w:rPr>
            </w:pPr>
          </w:p>
        </w:tc>
        <w:tc>
          <w:tcPr>
            <w:tcW w:w="670" w:type="dxa"/>
            <w:gridSpan w:val="2"/>
            <w:tcBorders>
              <w:top w:val="single" w:sz="4" w:space="0" w:color="auto"/>
              <w:left w:val="nil"/>
              <w:bottom w:val="single" w:sz="4" w:space="0" w:color="auto"/>
              <w:right w:val="nil"/>
            </w:tcBorders>
            <w:shd w:val="clear" w:color="auto" w:fill="auto"/>
            <w:noWrap/>
            <w:hideMark/>
          </w:tcPr>
          <w:p w:rsidR="00565B61" w:rsidRPr="00155A46" w:rsidRDefault="00565B61" w:rsidP="00DD5DCE">
            <w:pPr>
              <w:rPr>
                <w:rFonts w:asciiTheme="minorHAnsi" w:hAnsiTheme="minorHAnsi" w:cstheme="minorHAnsi"/>
                <w:b/>
                <w:bCs/>
                <w:color w:val="000000"/>
                <w:sz w:val="18"/>
                <w:szCs w:val="18"/>
              </w:rPr>
            </w:pPr>
            <w:r w:rsidRPr="00155A46">
              <w:rPr>
                <w:rFonts w:asciiTheme="minorHAnsi" w:hAnsiTheme="minorHAnsi" w:cstheme="minorHAnsi"/>
                <w:b/>
                <w:bCs/>
                <w:color w:val="000000"/>
                <w:sz w:val="18"/>
                <w:szCs w:val="18"/>
              </w:rPr>
              <w:t>i</w:t>
            </w:r>
          </w:p>
        </w:tc>
        <w:tc>
          <w:tcPr>
            <w:tcW w:w="3457" w:type="dxa"/>
            <w:gridSpan w:val="2"/>
            <w:tcBorders>
              <w:top w:val="single" w:sz="4" w:space="0" w:color="auto"/>
              <w:left w:val="nil"/>
              <w:bottom w:val="single" w:sz="4" w:space="0" w:color="auto"/>
              <w:right w:val="single" w:sz="4" w:space="0" w:color="auto"/>
            </w:tcBorders>
            <w:shd w:val="clear" w:color="auto" w:fill="auto"/>
            <w:noWrap/>
            <w:hideMark/>
          </w:tcPr>
          <w:p w:rsidR="00565B61" w:rsidRPr="00155A46" w:rsidRDefault="00565B61" w:rsidP="00DD5DCE">
            <w:pPr>
              <w:rPr>
                <w:rFonts w:asciiTheme="minorHAnsi" w:hAnsiTheme="minorHAnsi" w:cstheme="minorHAnsi"/>
                <w:color w:val="000000"/>
                <w:sz w:val="18"/>
                <w:szCs w:val="18"/>
              </w:rPr>
            </w:pPr>
            <w:proofErr w:type="spellStart"/>
            <w:r w:rsidRPr="00155A46">
              <w:rPr>
                <w:rFonts w:asciiTheme="minorHAnsi" w:hAnsiTheme="minorHAnsi" w:cstheme="minorHAnsi"/>
                <w:color w:val="000000"/>
                <w:sz w:val="18"/>
                <w:szCs w:val="18"/>
              </w:rPr>
              <w:t>Inertage</w:t>
            </w:r>
            <w:proofErr w:type="spellEnd"/>
          </w:p>
        </w:tc>
        <w:tc>
          <w:tcPr>
            <w:tcW w:w="3244" w:type="dxa"/>
            <w:tcBorders>
              <w:top w:val="single" w:sz="4" w:space="0" w:color="auto"/>
              <w:left w:val="nil"/>
              <w:bottom w:val="single" w:sz="4" w:space="0" w:color="auto"/>
              <w:right w:val="single" w:sz="12" w:space="0" w:color="auto"/>
            </w:tcBorders>
            <w:shd w:val="clear" w:color="auto" w:fill="auto"/>
            <w:noWrap/>
            <w:hideMark/>
          </w:tcPr>
          <w:p w:rsidR="00565B61" w:rsidRPr="00155A46" w:rsidRDefault="00565B61"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Gaz neutre</w:t>
            </w:r>
          </w:p>
        </w:tc>
      </w:tr>
      <w:tr w:rsidR="009345D4" w:rsidRPr="00155A46" w:rsidTr="003706C6">
        <w:trPr>
          <w:trHeight w:val="308"/>
          <w:jc w:val="center"/>
        </w:trPr>
        <w:tc>
          <w:tcPr>
            <w:tcW w:w="160" w:type="dxa"/>
            <w:tcBorders>
              <w:top w:val="nil"/>
              <w:left w:val="nil"/>
              <w:bottom w:val="nil"/>
              <w:right w:val="single" w:sz="12" w:space="0" w:color="auto"/>
            </w:tcBorders>
            <w:shd w:val="clear" w:color="auto" w:fill="auto"/>
            <w:noWrap/>
            <w:hideMark/>
          </w:tcPr>
          <w:p w:rsidR="00565B61" w:rsidRPr="00471626" w:rsidRDefault="00565B61" w:rsidP="00DD5DCE">
            <w:pPr>
              <w:rPr>
                <w:rFonts w:ascii="Calibri" w:hAnsi="Calibri"/>
                <w:color w:val="000000"/>
                <w:sz w:val="20"/>
                <w:szCs w:val="28"/>
              </w:rPr>
            </w:pPr>
          </w:p>
        </w:tc>
        <w:tc>
          <w:tcPr>
            <w:tcW w:w="3369" w:type="dxa"/>
            <w:tcBorders>
              <w:left w:val="single" w:sz="12" w:space="0" w:color="auto"/>
              <w:bottom w:val="single" w:sz="12" w:space="0" w:color="auto"/>
              <w:right w:val="single" w:sz="4" w:space="0" w:color="auto"/>
            </w:tcBorders>
            <w:shd w:val="clear" w:color="auto" w:fill="auto"/>
            <w:noWrap/>
            <w:hideMark/>
          </w:tcPr>
          <w:p w:rsidR="00565B61" w:rsidRPr="00155A46" w:rsidRDefault="00565B61" w:rsidP="00DD5DCE">
            <w:pPr>
              <w:rPr>
                <w:rFonts w:asciiTheme="minorHAnsi" w:hAnsiTheme="minorHAnsi" w:cstheme="minorHAnsi"/>
                <w:color w:val="000000"/>
                <w:sz w:val="18"/>
                <w:szCs w:val="18"/>
              </w:rPr>
            </w:pPr>
          </w:p>
        </w:tc>
        <w:tc>
          <w:tcPr>
            <w:tcW w:w="670" w:type="dxa"/>
            <w:gridSpan w:val="2"/>
            <w:tcBorders>
              <w:top w:val="single" w:sz="4" w:space="0" w:color="auto"/>
              <w:left w:val="nil"/>
              <w:bottom w:val="single" w:sz="12" w:space="0" w:color="auto"/>
              <w:right w:val="nil"/>
            </w:tcBorders>
            <w:shd w:val="clear" w:color="auto" w:fill="auto"/>
            <w:noWrap/>
            <w:hideMark/>
          </w:tcPr>
          <w:p w:rsidR="00565B61" w:rsidRPr="00155A46" w:rsidRDefault="00565B61" w:rsidP="00DD5DCE">
            <w:pPr>
              <w:rPr>
                <w:rFonts w:asciiTheme="minorHAnsi" w:hAnsiTheme="minorHAnsi" w:cstheme="minorHAnsi"/>
                <w:b/>
                <w:bCs/>
                <w:color w:val="000000"/>
                <w:sz w:val="18"/>
                <w:szCs w:val="18"/>
              </w:rPr>
            </w:pPr>
            <w:r w:rsidRPr="00155A46">
              <w:rPr>
                <w:rFonts w:asciiTheme="minorHAnsi" w:hAnsiTheme="minorHAnsi" w:cstheme="minorHAnsi"/>
                <w:b/>
                <w:bCs/>
                <w:color w:val="000000"/>
                <w:sz w:val="18"/>
                <w:szCs w:val="18"/>
              </w:rPr>
              <w:t>d</w:t>
            </w:r>
          </w:p>
        </w:tc>
        <w:tc>
          <w:tcPr>
            <w:tcW w:w="3457" w:type="dxa"/>
            <w:gridSpan w:val="2"/>
            <w:tcBorders>
              <w:top w:val="single" w:sz="4" w:space="0" w:color="auto"/>
              <w:left w:val="nil"/>
              <w:bottom w:val="single" w:sz="12" w:space="0" w:color="auto"/>
              <w:right w:val="single" w:sz="4" w:space="0" w:color="auto"/>
            </w:tcBorders>
            <w:shd w:val="clear" w:color="auto" w:fill="auto"/>
            <w:noWrap/>
            <w:hideMark/>
          </w:tcPr>
          <w:p w:rsidR="00565B61" w:rsidRPr="00155A46" w:rsidRDefault="00565B61"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Suspension antichoc antivibratoire</w:t>
            </w:r>
          </w:p>
        </w:tc>
        <w:tc>
          <w:tcPr>
            <w:tcW w:w="3244" w:type="dxa"/>
            <w:tcBorders>
              <w:top w:val="single" w:sz="4" w:space="0" w:color="auto"/>
              <w:left w:val="nil"/>
              <w:bottom w:val="single" w:sz="12" w:space="0" w:color="auto"/>
              <w:right w:val="single" w:sz="12" w:space="0" w:color="auto"/>
            </w:tcBorders>
            <w:shd w:val="clear" w:color="auto" w:fill="auto"/>
            <w:noWrap/>
            <w:hideMark/>
          </w:tcPr>
          <w:p w:rsidR="00565B61" w:rsidRPr="00155A46" w:rsidRDefault="00565B61"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Matériel fragile suspension calculée</w:t>
            </w:r>
          </w:p>
        </w:tc>
      </w:tr>
      <w:tr w:rsidR="00907139" w:rsidRPr="00155A46" w:rsidTr="003706C6">
        <w:trPr>
          <w:trHeight w:hRule="exact" w:val="113"/>
          <w:jc w:val="center"/>
        </w:trPr>
        <w:tc>
          <w:tcPr>
            <w:tcW w:w="160" w:type="dxa"/>
            <w:tcBorders>
              <w:top w:val="nil"/>
              <w:left w:val="nil"/>
              <w:bottom w:val="nil"/>
              <w:right w:val="nil"/>
            </w:tcBorders>
            <w:shd w:val="clear" w:color="auto" w:fill="auto"/>
            <w:noWrap/>
          </w:tcPr>
          <w:p w:rsidR="00FB169A" w:rsidRPr="000F2726" w:rsidRDefault="00FB169A" w:rsidP="00DD5DCE">
            <w:pPr>
              <w:rPr>
                <w:rFonts w:ascii="Calibri" w:hAnsi="Calibri"/>
                <w:color w:val="000000"/>
                <w:sz w:val="12"/>
                <w:szCs w:val="12"/>
              </w:rPr>
            </w:pPr>
          </w:p>
        </w:tc>
        <w:tc>
          <w:tcPr>
            <w:tcW w:w="3369" w:type="dxa"/>
            <w:tcBorders>
              <w:top w:val="single" w:sz="12" w:space="0" w:color="auto"/>
              <w:left w:val="nil"/>
              <w:bottom w:val="single" w:sz="12" w:space="0" w:color="auto"/>
              <w:right w:val="nil"/>
            </w:tcBorders>
            <w:shd w:val="clear" w:color="auto" w:fill="auto"/>
            <w:noWrap/>
          </w:tcPr>
          <w:p w:rsidR="00FB169A" w:rsidRPr="00155A46" w:rsidRDefault="00FB169A" w:rsidP="00DD5DCE">
            <w:pPr>
              <w:rPr>
                <w:rFonts w:asciiTheme="minorHAnsi" w:hAnsiTheme="minorHAnsi" w:cstheme="minorHAnsi"/>
                <w:color w:val="FF0000"/>
                <w:sz w:val="18"/>
                <w:szCs w:val="18"/>
              </w:rPr>
            </w:pPr>
          </w:p>
        </w:tc>
        <w:tc>
          <w:tcPr>
            <w:tcW w:w="670" w:type="dxa"/>
            <w:gridSpan w:val="2"/>
            <w:tcBorders>
              <w:top w:val="single" w:sz="12" w:space="0" w:color="auto"/>
              <w:left w:val="nil"/>
              <w:bottom w:val="single" w:sz="12" w:space="0" w:color="auto"/>
              <w:right w:val="nil"/>
            </w:tcBorders>
            <w:shd w:val="clear" w:color="auto" w:fill="auto"/>
            <w:noWrap/>
          </w:tcPr>
          <w:p w:rsidR="00FB169A" w:rsidRPr="00155A46" w:rsidRDefault="00FB169A" w:rsidP="00DD5DCE">
            <w:pPr>
              <w:rPr>
                <w:rFonts w:asciiTheme="minorHAnsi" w:hAnsiTheme="minorHAnsi" w:cstheme="minorHAnsi"/>
                <w:color w:val="FF0000"/>
                <w:sz w:val="18"/>
                <w:szCs w:val="18"/>
              </w:rPr>
            </w:pPr>
          </w:p>
        </w:tc>
        <w:tc>
          <w:tcPr>
            <w:tcW w:w="3457" w:type="dxa"/>
            <w:gridSpan w:val="2"/>
            <w:tcBorders>
              <w:top w:val="single" w:sz="12" w:space="0" w:color="auto"/>
              <w:left w:val="nil"/>
              <w:bottom w:val="single" w:sz="12" w:space="0" w:color="auto"/>
              <w:right w:val="nil"/>
            </w:tcBorders>
            <w:shd w:val="clear" w:color="auto" w:fill="auto"/>
            <w:noWrap/>
          </w:tcPr>
          <w:p w:rsidR="00FB169A" w:rsidRPr="00155A46" w:rsidRDefault="00FB169A" w:rsidP="00DD5DCE">
            <w:pPr>
              <w:rPr>
                <w:rFonts w:asciiTheme="minorHAnsi" w:hAnsiTheme="minorHAnsi" w:cstheme="minorHAnsi"/>
                <w:color w:val="FF0000"/>
                <w:sz w:val="18"/>
                <w:szCs w:val="18"/>
              </w:rPr>
            </w:pPr>
          </w:p>
        </w:tc>
        <w:tc>
          <w:tcPr>
            <w:tcW w:w="3244" w:type="dxa"/>
            <w:tcBorders>
              <w:top w:val="single" w:sz="12" w:space="0" w:color="auto"/>
              <w:left w:val="nil"/>
              <w:bottom w:val="single" w:sz="12" w:space="0" w:color="auto"/>
              <w:right w:val="nil"/>
            </w:tcBorders>
            <w:shd w:val="clear" w:color="auto" w:fill="auto"/>
            <w:noWrap/>
          </w:tcPr>
          <w:p w:rsidR="00FB169A" w:rsidRPr="00155A46" w:rsidRDefault="00FB169A" w:rsidP="00DD5DCE">
            <w:pPr>
              <w:rPr>
                <w:rFonts w:asciiTheme="minorHAnsi" w:hAnsiTheme="minorHAnsi" w:cstheme="minorHAnsi"/>
                <w:color w:val="FF0000"/>
                <w:sz w:val="18"/>
                <w:szCs w:val="18"/>
              </w:rPr>
            </w:pPr>
          </w:p>
        </w:tc>
      </w:tr>
      <w:tr w:rsidR="00907139" w:rsidRPr="00155A46" w:rsidTr="003706C6">
        <w:trPr>
          <w:trHeight w:val="179"/>
          <w:jc w:val="center"/>
        </w:trPr>
        <w:tc>
          <w:tcPr>
            <w:tcW w:w="160" w:type="dxa"/>
            <w:tcBorders>
              <w:top w:val="nil"/>
              <w:left w:val="nil"/>
              <w:bottom w:val="nil"/>
              <w:right w:val="single" w:sz="12" w:space="0" w:color="auto"/>
            </w:tcBorders>
            <w:shd w:val="clear" w:color="auto" w:fill="auto"/>
            <w:noWrap/>
          </w:tcPr>
          <w:p w:rsidR="00907139" w:rsidRPr="000F2726" w:rsidRDefault="00907139" w:rsidP="00DD5DCE">
            <w:pPr>
              <w:rPr>
                <w:rFonts w:ascii="Calibri" w:hAnsi="Calibri"/>
                <w:color w:val="000000"/>
                <w:sz w:val="12"/>
                <w:szCs w:val="12"/>
              </w:rPr>
            </w:pPr>
          </w:p>
        </w:tc>
        <w:tc>
          <w:tcPr>
            <w:tcW w:w="3369" w:type="dxa"/>
            <w:tcBorders>
              <w:top w:val="single" w:sz="12" w:space="0" w:color="auto"/>
              <w:left w:val="single" w:sz="12" w:space="0" w:color="auto"/>
              <w:bottom w:val="single" w:sz="12" w:space="0" w:color="auto"/>
              <w:right w:val="single" w:sz="4" w:space="0" w:color="auto"/>
            </w:tcBorders>
            <w:shd w:val="clear" w:color="auto" w:fill="auto"/>
            <w:noWrap/>
          </w:tcPr>
          <w:p w:rsidR="00907139" w:rsidRPr="00155A46" w:rsidRDefault="00907139" w:rsidP="00DD5DCE">
            <w:pPr>
              <w:rPr>
                <w:rFonts w:asciiTheme="minorHAnsi" w:hAnsiTheme="minorHAnsi" w:cstheme="minorHAnsi"/>
                <w:b/>
                <w:bCs/>
                <w:color w:val="000000"/>
                <w:sz w:val="18"/>
                <w:szCs w:val="18"/>
              </w:rPr>
            </w:pPr>
            <w:r>
              <w:rPr>
                <w:rFonts w:asciiTheme="minorHAnsi" w:hAnsiTheme="minorHAnsi" w:cstheme="minorHAnsi"/>
                <w:b/>
                <w:bCs/>
                <w:color w:val="000000"/>
                <w:sz w:val="18"/>
                <w:szCs w:val="18"/>
              </w:rPr>
              <w:t>5- Caisses en carton</w:t>
            </w:r>
          </w:p>
        </w:tc>
        <w:tc>
          <w:tcPr>
            <w:tcW w:w="7371" w:type="dxa"/>
            <w:gridSpan w:val="5"/>
            <w:tcBorders>
              <w:top w:val="single" w:sz="12" w:space="0" w:color="auto"/>
              <w:left w:val="single" w:sz="4" w:space="0" w:color="auto"/>
              <w:bottom w:val="single" w:sz="12" w:space="0" w:color="auto"/>
              <w:right w:val="single" w:sz="12" w:space="0" w:color="auto"/>
            </w:tcBorders>
            <w:shd w:val="clear" w:color="auto" w:fill="D9D9D9" w:themeFill="background1" w:themeFillShade="D9"/>
            <w:noWrap/>
          </w:tcPr>
          <w:p w:rsidR="00907139" w:rsidRPr="00907139" w:rsidRDefault="00907139" w:rsidP="00907139">
            <w:pPr>
              <w:jc w:val="center"/>
              <w:rPr>
                <w:rFonts w:asciiTheme="minorHAnsi" w:hAnsiTheme="minorHAnsi" w:cstheme="minorHAnsi"/>
                <w:bCs/>
                <w:color w:val="000000"/>
                <w:sz w:val="18"/>
                <w:szCs w:val="18"/>
              </w:rPr>
            </w:pPr>
          </w:p>
        </w:tc>
      </w:tr>
      <w:tr w:rsidR="00907139" w:rsidRPr="00155A46" w:rsidTr="003706C6">
        <w:trPr>
          <w:trHeight w:hRule="exact" w:val="113"/>
          <w:jc w:val="center"/>
        </w:trPr>
        <w:tc>
          <w:tcPr>
            <w:tcW w:w="160" w:type="dxa"/>
            <w:tcBorders>
              <w:top w:val="nil"/>
              <w:left w:val="nil"/>
              <w:bottom w:val="nil"/>
              <w:right w:val="nil"/>
            </w:tcBorders>
            <w:shd w:val="clear" w:color="auto" w:fill="auto"/>
            <w:noWrap/>
            <w:hideMark/>
          </w:tcPr>
          <w:p w:rsidR="008F51F7" w:rsidRPr="000F2726" w:rsidRDefault="008F51F7" w:rsidP="00DD5DCE">
            <w:pPr>
              <w:rPr>
                <w:rFonts w:ascii="Calibri" w:hAnsi="Calibri"/>
                <w:color w:val="000000"/>
                <w:sz w:val="12"/>
                <w:szCs w:val="12"/>
              </w:rPr>
            </w:pPr>
          </w:p>
        </w:tc>
        <w:tc>
          <w:tcPr>
            <w:tcW w:w="3369" w:type="dxa"/>
            <w:tcBorders>
              <w:top w:val="single" w:sz="12" w:space="0" w:color="auto"/>
              <w:left w:val="nil"/>
              <w:bottom w:val="single" w:sz="12" w:space="0" w:color="auto"/>
              <w:right w:val="nil"/>
            </w:tcBorders>
            <w:shd w:val="clear" w:color="auto" w:fill="auto"/>
            <w:noWrap/>
            <w:hideMark/>
          </w:tcPr>
          <w:p w:rsidR="008F51F7" w:rsidRPr="00155A46" w:rsidRDefault="008F51F7" w:rsidP="00DD5DCE">
            <w:pPr>
              <w:rPr>
                <w:rFonts w:asciiTheme="minorHAnsi" w:hAnsiTheme="minorHAnsi" w:cstheme="minorHAnsi"/>
                <w:color w:val="FF0000"/>
                <w:sz w:val="18"/>
                <w:szCs w:val="18"/>
              </w:rPr>
            </w:pPr>
          </w:p>
        </w:tc>
        <w:tc>
          <w:tcPr>
            <w:tcW w:w="670" w:type="dxa"/>
            <w:gridSpan w:val="2"/>
            <w:tcBorders>
              <w:top w:val="single" w:sz="12" w:space="0" w:color="auto"/>
              <w:left w:val="nil"/>
              <w:bottom w:val="single" w:sz="12" w:space="0" w:color="auto"/>
              <w:right w:val="nil"/>
            </w:tcBorders>
            <w:shd w:val="clear" w:color="auto" w:fill="auto"/>
            <w:noWrap/>
            <w:hideMark/>
          </w:tcPr>
          <w:p w:rsidR="008F51F7" w:rsidRPr="00155A46" w:rsidRDefault="008F51F7" w:rsidP="00DD5DCE">
            <w:pPr>
              <w:rPr>
                <w:rFonts w:asciiTheme="minorHAnsi" w:hAnsiTheme="minorHAnsi" w:cstheme="minorHAnsi"/>
                <w:color w:val="FF0000"/>
                <w:sz w:val="18"/>
                <w:szCs w:val="18"/>
              </w:rPr>
            </w:pPr>
          </w:p>
        </w:tc>
        <w:tc>
          <w:tcPr>
            <w:tcW w:w="3457" w:type="dxa"/>
            <w:gridSpan w:val="2"/>
            <w:tcBorders>
              <w:top w:val="single" w:sz="12" w:space="0" w:color="auto"/>
              <w:left w:val="nil"/>
              <w:bottom w:val="single" w:sz="12" w:space="0" w:color="auto"/>
              <w:right w:val="nil"/>
            </w:tcBorders>
            <w:shd w:val="clear" w:color="auto" w:fill="auto"/>
            <w:noWrap/>
            <w:hideMark/>
          </w:tcPr>
          <w:p w:rsidR="008F51F7" w:rsidRPr="00155A46" w:rsidRDefault="008F51F7" w:rsidP="00DD5DCE">
            <w:pPr>
              <w:rPr>
                <w:rFonts w:asciiTheme="minorHAnsi" w:hAnsiTheme="minorHAnsi" w:cstheme="minorHAnsi"/>
                <w:color w:val="FF0000"/>
                <w:sz w:val="18"/>
                <w:szCs w:val="18"/>
              </w:rPr>
            </w:pPr>
          </w:p>
        </w:tc>
        <w:tc>
          <w:tcPr>
            <w:tcW w:w="3244" w:type="dxa"/>
            <w:tcBorders>
              <w:top w:val="single" w:sz="12" w:space="0" w:color="auto"/>
              <w:left w:val="nil"/>
              <w:bottom w:val="single" w:sz="12" w:space="0" w:color="auto"/>
              <w:right w:val="nil"/>
            </w:tcBorders>
            <w:shd w:val="clear" w:color="auto" w:fill="auto"/>
            <w:noWrap/>
            <w:hideMark/>
          </w:tcPr>
          <w:p w:rsidR="008F51F7" w:rsidRPr="00155A46" w:rsidRDefault="008F51F7" w:rsidP="00DD5DCE">
            <w:pPr>
              <w:rPr>
                <w:rFonts w:asciiTheme="minorHAnsi" w:hAnsiTheme="minorHAnsi" w:cstheme="minorHAnsi"/>
                <w:color w:val="FF0000"/>
                <w:sz w:val="18"/>
                <w:szCs w:val="18"/>
              </w:rPr>
            </w:pPr>
          </w:p>
        </w:tc>
      </w:tr>
      <w:tr w:rsidR="009345D4" w:rsidRPr="00155A46" w:rsidTr="003706C6">
        <w:trPr>
          <w:trHeight w:val="182"/>
          <w:jc w:val="center"/>
        </w:trPr>
        <w:tc>
          <w:tcPr>
            <w:tcW w:w="160" w:type="dxa"/>
            <w:tcBorders>
              <w:top w:val="nil"/>
              <w:left w:val="nil"/>
              <w:bottom w:val="nil"/>
              <w:right w:val="single" w:sz="12" w:space="0" w:color="auto"/>
            </w:tcBorders>
            <w:shd w:val="clear" w:color="auto" w:fill="auto"/>
            <w:noWrap/>
            <w:hideMark/>
          </w:tcPr>
          <w:p w:rsidR="008F51F7" w:rsidRPr="00471626" w:rsidRDefault="008F51F7" w:rsidP="00DD5DCE">
            <w:pPr>
              <w:rPr>
                <w:rFonts w:ascii="Calibri" w:hAnsi="Calibri"/>
                <w:color w:val="000000"/>
                <w:sz w:val="20"/>
                <w:szCs w:val="28"/>
              </w:rPr>
            </w:pPr>
          </w:p>
        </w:tc>
        <w:tc>
          <w:tcPr>
            <w:tcW w:w="3369" w:type="dxa"/>
            <w:vMerge w:val="restart"/>
            <w:tcBorders>
              <w:top w:val="single" w:sz="12" w:space="0" w:color="auto"/>
              <w:left w:val="single" w:sz="12" w:space="0" w:color="auto"/>
              <w:right w:val="single" w:sz="4" w:space="0" w:color="auto"/>
            </w:tcBorders>
            <w:shd w:val="clear" w:color="auto" w:fill="auto"/>
            <w:noWrap/>
            <w:hideMark/>
          </w:tcPr>
          <w:p w:rsidR="008F51F7" w:rsidRPr="00155A46" w:rsidRDefault="008F51F7" w:rsidP="00DD5DCE">
            <w:pPr>
              <w:rPr>
                <w:rFonts w:asciiTheme="minorHAnsi" w:hAnsiTheme="minorHAnsi" w:cstheme="minorHAnsi"/>
                <w:b/>
                <w:bCs/>
                <w:color w:val="000000"/>
                <w:sz w:val="18"/>
                <w:szCs w:val="18"/>
              </w:rPr>
            </w:pPr>
            <w:r w:rsidRPr="00155A46">
              <w:rPr>
                <w:rFonts w:asciiTheme="minorHAnsi" w:hAnsiTheme="minorHAnsi" w:cstheme="minorHAnsi"/>
                <w:b/>
                <w:bCs/>
                <w:color w:val="000000"/>
                <w:sz w:val="18"/>
                <w:szCs w:val="18"/>
              </w:rPr>
              <w:t>6 - Contenants autre que bois ou carton</w:t>
            </w:r>
          </w:p>
          <w:p w:rsidR="008F51F7" w:rsidRPr="00155A46" w:rsidRDefault="008F51F7" w:rsidP="00DD5DCE">
            <w:pPr>
              <w:rPr>
                <w:rFonts w:asciiTheme="minorHAnsi" w:hAnsiTheme="minorHAnsi" w:cstheme="minorHAnsi"/>
                <w:b/>
                <w:bCs/>
                <w:color w:val="000000"/>
                <w:sz w:val="18"/>
                <w:szCs w:val="18"/>
              </w:rPr>
            </w:pPr>
            <w:r w:rsidRPr="00155A46">
              <w:rPr>
                <w:rFonts w:asciiTheme="minorHAnsi" w:hAnsiTheme="minorHAnsi" w:cstheme="minorHAnsi"/>
                <w:color w:val="000000"/>
                <w:sz w:val="18"/>
                <w:szCs w:val="18"/>
              </w:rPr>
              <w:t>Conteneur plastique ou métal </w:t>
            </w:r>
          </w:p>
        </w:tc>
        <w:tc>
          <w:tcPr>
            <w:tcW w:w="670" w:type="dxa"/>
            <w:gridSpan w:val="2"/>
            <w:tcBorders>
              <w:top w:val="single" w:sz="12" w:space="0" w:color="auto"/>
              <w:left w:val="nil"/>
              <w:bottom w:val="single" w:sz="4" w:space="0" w:color="auto"/>
              <w:right w:val="nil"/>
            </w:tcBorders>
            <w:shd w:val="clear" w:color="auto" w:fill="auto"/>
            <w:noWrap/>
            <w:hideMark/>
          </w:tcPr>
          <w:p w:rsidR="008F51F7" w:rsidRPr="00155A46" w:rsidRDefault="008F51F7" w:rsidP="00DD5DCE">
            <w:pPr>
              <w:rPr>
                <w:rFonts w:asciiTheme="minorHAnsi" w:hAnsiTheme="minorHAnsi" w:cstheme="minorHAnsi"/>
                <w:b/>
                <w:bCs/>
                <w:color w:val="000000"/>
                <w:sz w:val="18"/>
                <w:szCs w:val="18"/>
              </w:rPr>
            </w:pPr>
            <w:r w:rsidRPr="00155A46">
              <w:rPr>
                <w:rFonts w:asciiTheme="minorHAnsi" w:hAnsiTheme="minorHAnsi" w:cstheme="minorHAnsi"/>
                <w:b/>
                <w:bCs/>
                <w:color w:val="000000"/>
                <w:sz w:val="18"/>
                <w:szCs w:val="18"/>
              </w:rPr>
              <w:t>a</w:t>
            </w:r>
          </w:p>
        </w:tc>
        <w:tc>
          <w:tcPr>
            <w:tcW w:w="3457" w:type="dxa"/>
            <w:gridSpan w:val="2"/>
            <w:tcBorders>
              <w:top w:val="single" w:sz="12" w:space="0" w:color="auto"/>
              <w:left w:val="nil"/>
              <w:bottom w:val="single" w:sz="4" w:space="0" w:color="auto"/>
              <w:right w:val="single" w:sz="4"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Protection de contact si nécessaire</w:t>
            </w:r>
          </w:p>
        </w:tc>
        <w:tc>
          <w:tcPr>
            <w:tcW w:w="3244" w:type="dxa"/>
            <w:tcBorders>
              <w:top w:val="single" w:sz="12" w:space="0" w:color="auto"/>
              <w:left w:val="nil"/>
              <w:bottom w:val="nil"/>
              <w:right w:val="single" w:sz="12"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 xml:space="preserve"> </w:t>
            </w:r>
          </w:p>
        </w:tc>
      </w:tr>
      <w:tr w:rsidR="009345D4" w:rsidRPr="00155A46" w:rsidTr="003706C6">
        <w:trPr>
          <w:trHeight w:val="394"/>
          <w:jc w:val="center"/>
        </w:trPr>
        <w:tc>
          <w:tcPr>
            <w:tcW w:w="160" w:type="dxa"/>
            <w:tcBorders>
              <w:top w:val="nil"/>
              <w:left w:val="nil"/>
              <w:bottom w:val="nil"/>
              <w:right w:val="single" w:sz="12" w:space="0" w:color="auto"/>
            </w:tcBorders>
            <w:shd w:val="clear" w:color="auto" w:fill="auto"/>
            <w:noWrap/>
            <w:hideMark/>
          </w:tcPr>
          <w:p w:rsidR="008F51F7" w:rsidRPr="00471626" w:rsidRDefault="008F51F7" w:rsidP="00DD5DCE">
            <w:pPr>
              <w:rPr>
                <w:rFonts w:ascii="Calibri" w:hAnsi="Calibri"/>
                <w:color w:val="000000"/>
                <w:sz w:val="20"/>
                <w:szCs w:val="28"/>
              </w:rPr>
            </w:pPr>
          </w:p>
        </w:tc>
        <w:tc>
          <w:tcPr>
            <w:tcW w:w="3369" w:type="dxa"/>
            <w:vMerge/>
            <w:tcBorders>
              <w:left w:val="single" w:sz="12" w:space="0" w:color="auto"/>
              <w:right w:val="single" w:sz="4"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p>
        </w:tc>
        <w:tc>
          <w:tcPr>
            <w:tcW w:w="670" w:type="dxa"/>
            <w:gridSpan w:val="2"/>
            <w:tcBorders>
              <w:top w:val="nil"/>
              <w:left w:val="nil"/>
              <w:bottom w:val="single" w:sz="4" w:space="0" w:color="auto"/>
              <w:right w:val="nil"/>
            </w:tcBorders>
            <w:shd w:val="clear" w:color="auto" w:fill="auto"/>
            <w:noWrap/>
            <w:hideMark/>
          </w:tcPr>
          <w:p w:rsidR="008F51F7" w:rsidRPr="00155A46" w:rsidRDefault="008F51F7" w:rsidP="00DD5DCE">
            <w:pPr>
              <w:rPr>
                <w:rFonts w:asciiTheme="minorHAnsi" w:hAnsiTheme="minorHAnsi" w:cstheme="minorHAnsi"/>
                <w:b/>
                <w:bCs/>
                <w:color w:val="000000"/>
                <w:sz w:val="18"/>
                <w:szCs w:val="18"/>
              </w:rPr>
            </w:pPr>
            <w:r w:rsidRPr="00155A46">
              <w:rPr>
                <w:rFonts w:asciiTheme="minorHAnsi" w:hAnsiTheme="minorHAnsi" w:cstheme="minorHAnsi"/>
                <w:b/>
                <w:bCs/>
                <w:color w:val="000000"/>
                <w:sz w:val="18"/>
                <w:szCs w:val="18"/>
              </w:rPr>
              <w:t>c</w:t>
            </w:r>
          </w:p>
        </w:tc>
        <w:tc>
          <w:tcPr>
            <w:tcW w:w="3457" w:type="dxa"/>
            <w:gridSpan w:val="2"/>
            <w:tcBorders>
              <w:top w:val="nil"/>
              <w:left w:val="nil"/>
              <w:bottom w:val="single" w:sz="4" w:space="0" w:color="auto"/>
              <w:right w:val="single" w:sz="4" w:space="0" w:color="auto"/>
            </w:tcBorders>
            <w:shd w:val="clear" w:color="auto" w:fill="auto"/>
            <w:hideMark/>
          </w:tcPr>
          <w:p w:rsidR="008F51F7" w:rsidRPr="00155A46" w:rsidRDefault="008F51F7"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Conteneur étanche déshydraté</w:t>
            </w:r>
          </w:p>
        </w:tc>
        <w:tc>
          <w:tcPr>
            <w:tcW w:w="3244" w:type="dxa"/>
            <w:tcBorders>
              <w:top w:val="single" w:sz="4" w:space="0" w:color="auto"/>
              <w:left w:val="nil"/>
              <w:bottom w:val="single" w:sz="4" w:space="0" w:color="auto"/>
              <w:right w:val="single" w:sz="12" w:space="0" w:color="auto"/>
            </w:tcBorders>
            <w:shd w:val="clear" w:color="auto" w:fill="auto"/>
            <w:hideMark/>
          </w:tcPr>
          <w:p w:rsidR="008F51F7" w:rsidRPr="00155A46" w:rsidRDefault="008F51F7"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Complexe thermosoudable (-40°C+7 0°C)</w:t>
            </w:r>
          </w:p>
          <w:p w:rsidR="008F51F7" w:rsidRPr="00155A46" w:rsidRDefault="008F51F7" w:rsidP="00E83E71">
            <w:pPr>
              <w:rPr>
                <w:rFonts w:asciiTheme="minorHAnsi" w:hAnsiTheme="minorHAnsi" w:cstheme="minorHAnsi"/>
                <w:color w:val="000000"/>
                <w:sz w:val="18"/>
                <w:szCs w:val="18"/>
              </w:rPr>
            </w:pPr>
            <w:r w:rsidRPr="00155A46">
              <w:rPr>
                <w:rFonts w:asciiTheme="minorHAnsi" w:hAnsiTheme="minorHAnsi" w:cstheme="minorHAnsi"/>
                <w:color w:val="000000"/>
                <w:sz w:val="18"/>
                <w:szCs w:val="18"/>
              </w:rPr>
              <w:t>Déshydratant calculé 1 an</w:t>
            </w:r>
            <w:r w:rsidR="00F74337">
              <w:rPr>
                <w:rFonts w:asciiTheme="minorHAnsi" w:hAnsiTheme="minorHAnsi" w:cstheme="minorHAnsi"/>
                <w:color w:val="000000"/>
                <w:sz w:val="18"/>
                <w:szCs w:val="18"/>
              </w:rPr>
              <w:t xml:space="preserve"> s</w:t>
            </w:r>
            <w:r w:rsidR="00F74337" w:rsidRPr="00F74337">
              <w:rPr>
                <w:rFonts w:asciiTheme="minorHAnsi" w:hAnsiTheme="minorHAnsi" w:cstheme="minorHAnsi"/>
                <w:color w:val="000000"/>
                <w:sz w:val="18"/>
                <w:szCs w:val="18"/>
              </w:rPr>
              <w:t>elon formule SEILA</w:t>
            </w:r>
            <w:r w:rsidR="00F74337">
              <w:rPr>
                <w:rFonts w:asciiTheme="minorHAnsi" w:hAnsiTheme="minorHAnsi" w:cstheme="minorHAnsi"/>
                <w:color w:val="000000"/>
                <w:sz w:val="18"/>
                <w:szCs w:val="18"/>
              </w:rPr>
              <w:t>.</w:t>
            </w:r>
            <w:r w:rsidR="00E83E71">
              <w:rPr>
                <w:rFonts w:asciiTheme="minorHAnsi" w:hAnsiTheme="minorHAnsi" w:cstheme="minorHAnsi"/>
                <w:color w:val="000000"/>
                <w:sz w:val="18"/>
                <w:szCs w:val="18"/>
              </w:rPr>
              <w:t xml:space="preserve"> </w:t>
            </w:r>
            <w:r w:rsidRPr="00155A46">
              <w:rPr>
                <w:rFonts w:asciiTheme="minorHAnsi" w:hAnsiTheme="minorHAnsi" w:cstheme="minorHAnsi"/>
                <w:color w:val="000000"/>
                <w:sz w:val="18"/>
                <w:szCs w:val="18"/>
              </w:rPr>
              <w:t>Tous climats</w:t>
            </w:r>
          </w:p>
        </w:tc>
      </w:tr>
      <w:tr w:rsidR="009345D4" w:rsidRPr="00155A46" w:rsidTr="003706C6">
        <w:trPr>
          <w:trHeight w:val="394"/>
          <w:jc w:val="center"/>
        </w:trPr>
        <w:tc>
          <w:tcPr>
            <w:tcW w:w="160" w:type="dxa"/>
            <w:tcBorders>
              <w:top w:val="nil"/>
              <w:left w:val="nil"/>
              <w:bottom w:val="nil"/>
              <w:right w:val="single" w:sz="12" w:space="0" w:color="auto"/>
            </w:tcBorders>
            <w:shd w:val="clear" w:color="auto" w:fill="auto"/>
            <w:noWrap/>
            <w:hideMark/>
          </w:tcPr>
          <w:p w:rsidR="008F51F7" w:rsidRPr="00471626" w:rsidRDefault="008F51F7" w:rsidP="00DD5DCE">
            <w:pPr>
              <w:rPr>
                <w:rFonts w:ascii="Calibri" w:hAnsi="Calibri"/>
                <w:color w:val="000000"/>
                <w:sz w:val="20"/>
                <w:szCs w:val="28"/>
              </w:rPr>
            </w:pPr>
          </w:p>
        </w:tc>
        <w:tc>
          <w:tcPr>
            <w:tcW w:w="3369" w:type="dxa"/>
            <w:vMerge/>
            <w:tcBorders>
              <w:left w:val="single" w:sz="12" w:space="0" w:color="auto"/>
              <w:right w:val="single" w:sz="4"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p>
        </w:tc>
        <w:tc>
          <w:tcPr>
            <w:tcW w:w="670" w:type="dxa"/>
            <w:gridSpan w:val="2"/>
            <w:tcBorders>
              <w:top w:val="nil"/>
              <w:left w:val="nil"/>
              <w:bottom w:val="single" w:sz="4" w:space="0" w:color="auto"/>
              <w:right w:val="nil"/>
            </w:tcBorders>
            <w:shd w:val="clear" w:color="auto" w:fill="auto"/>
            <w:noWrap/>
            <w:hideMark/>
          </w:tcPr>
          <w:p w:rsidR="008F51F7" w:rsidRPr="00155A46" w:rsidRDefault="008F51F7" w:rsidP="00DD5DCE">
            <w:pPr>
              <w:rPr>
                <w:rFonts w:asciiTheme="minorHAnsi" w:hAnsiTheme="minorHAnsi" w:cstheme="minorHAnsi"/>
                <w:b/>
                <w:bCs/>
                <w:color w:val="000000"/>
                <w:sz w:val="18"/>
                <w:szCs w:val="18"/>
              </w:rPr>
            </w:pPr>
            <w:r w:rsidRPr="00155A46">
              <w:rPr>
                <w:rFonts w:asciiTheme="minorHAnsi" w:hAnsiTheme="minorHAnsi" w:cstheme="minorHAnsi"/>
                <w:b/>
                <w:bCs/>
                <w:color w:val="000000"/>
                <w:sz w:val="18"/>
                <w:szCs w:val="18"/>
              </w:rPr>
              <w:t>ci</w:t>
            </w:r>
          </w:p>
        </w:tc>
        <w:tc>
          <w:tcPr>
            <w:tcW w:w="3457" w:type="dxa"/>
            <w:gridSpan w:val="2"/>
            <w:tcBorders>
              <w:top w:val="nil"/>
              <w:left w:val="nil"/>
              <w:bottom w:val="single" w:sz="4" w:space="0" w:color="auto"/>
              <w:right w:val="single" w:sz="4" w:space="0" w:color="auto"/>
            </w:tcBorders>
            <w:shd w:val="clear" w:color="auto" w:fill="auto"/>
            <w:hideMark/>
          </w:tcPr>
          <w:p w:rsidR="008F51F7" w:rsidRPr="00155A46" w:rsidRDefault="008F51F7"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 xml:space="preserve">Conteneur étanche déshydraté + housse étanche déshydratée + </w:t>
            </w:r>
            <w:proofErr w:type="spellStart"/>
            <w:r w:rsidRPr="00155A46">
              <w:rPr>
                <w:rFonts w:asciiTheme="minorHAnsi" w:hAnsiTheme="minorHAnsi" w:cstheme="minorHAnsi"/>
                <w:color w:val="000000"/>
                <w:sz w:val="18"/>
                <w:szCs w:val="18"/>
              </w:rPr>
              <w:t>inertage</w:t>
            </w:r>
            <w:proofErr w:type="spellEnd"/>
          </w:p>
        </w:tc>
        <w:tc>
          <w:tcPr>
            <w:tcW w:w="3244" w:type="dxa"/>
            <w:tcBorders>
              <w:top w:val="single" w:sz="4" w:space="0" w:color="auto"/>
              <w:left w:val="nil"/>
              <w:bottom w:val="single" w:sz="4" w:space="0" w:color="auto"/>
              <w:right w:val="single" w:sz="12" w:space="0" w:color="auto"/>
            </w:tcBorders>
            <w:shd w:val="clear" w:color="auto" w:fill="auto"/>
            <w:hideMark/>
          </w:tcPr>
          <w:p w:rsidR="008F51F7" w:rsidRPr="00155A46" w:rsidRDefault="008F51F7"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Déshydraté + gaz neutre</w:t>
            </w:r>
          </w:p>
        </w:tc>
      </w:tr>
      <w:tr w:rsidR="009345D4" w:rsidRPr="00155A46" w:rsidTr="003706C6">
        <w:trPr>
          <w:trHeight w:val="248"/>
          <w:jc w:val="center"/>
        </w:trPr>
        <w:tc>
          <w:tcPr>
            <w:tcW w:w="160" w:type="dxa"/>
            <w:tcBorders>
              <w:top w:val="nil"/>
              <w:left w:val="nil"/>
              <w:bottom w:val="nil"/>
              <w:right w:val="single" w:sz="12" w:space="0" w:color="auto"/>
            </w:tcBorders>
            <w:shd w:val="clear" w:color="auto" w:fill="auto"/>
            <w:noWrap/>
            <w:hideMark/>
          </w:tcPr>
          <w:p w:rsidR="008F51F7" w:rsidRPr="00471626" w:rsidRDefault="008F51F7" w:rsidP="00DD5DCE">
            <w:pPr>
              <w:rPr>
                <w:rFonts w:ascii="Calibri" w:hAnsi="Calibri"/>
                <w:color w:val="000000"/>
                <w:sz w:val="20"/>
                <w:szCs w:val="28"/>
              </w:rPr>
            </w:pPr>
          </w:p>
        </w:tc>
        <w:tc>
          <w:tcPr>
            <w:tcW w:w="3369" w:type="dxa"/>
            <w:vMerge/>
            <w:tcBorders>
              <w:left w:val="single" w:sz="12" w:space="0" w:color="auto"/>
              <w:right w:val="single" w:sz="4"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p>
        </w:tc>
        <w:tc>
          <w:tcPr>
            <w:tcW w:w="670" w:type="dxa"/>
            <w:gridSpan w:val="2"/>
            <w:tcBorders>
              <w:top w:val="nil"/>
              <w:left w:val="nil"/>
              <w:bottom w:val="single" w:sz="4" w:space="0" w:color="auto"/>
              <w:right w:val="nil"/>
            </w:tcBorders>
            <w:shd w:val="clear" w:color="auto" w:fill="auto"/>
            <w:noWrap/>
            <w:hideMark/>
          </w:tcPr>
          <w:p w:rsidR="008F51F7" w:rsidRPr="00155A46" w:rsidRDefault="008F51F7" w:rsidP="00DD5DCE">
            <w:pPr>
              <w:rPr>
                <w:rFonts w:asciiTheme="minorHAnsi" w:hAnsiTheme="minorHAnsi" w:cstheme="minorHAnsi"/>
                <w:b/>
                <w:bCs/>
                <w:color w:val="000000"/>
                <w:sz w:val="18"/>
                <w:szCs w:val="18"/>
              </w:rPr>
            </w:pPr>
            <w:r w:rsidRPr="00155A46">
              <w:rPr>
                <w:rFonts w:asciiTheme="minorHAnsi" w:hAnsiTheme="minorHAnsi" w:cstheme="minorHAnsi"/>
                <w:b/>
                <w:bCs/>
                <w:color w:val="000000"/>
                <w:sz w:val="18"/>
                <w:szCs w:val="18"/>
              </w:rPr>
              <w:t>i</w:t>
            </w:r>
          </w:p>
        </w:tc>
        <w:tc>
          <w:tcPr>
            <w:tcW w:w="3457" w:type="dxa"/>
            <w:gridSpan w:val="2"/>
            <w:tcBorders>
              <w:top w:val="nil"/>
              <w:left w:val="nil"/>
              <w:bottom w:val="single" w:sz="4" w:space="0" w:color="auto"/>
              <w:right w:val="single" w:sz="4" w:space="0" w:color="auto"/>
            </w:tcBorders>
            <w:shd w:val="clear" w:color="auto" w:fill="auto"/>
            <w:hideMark/>
          </w:tcPr>
          <w:p w:rsidR="008F51F7" w:rsidRPr="00155A46" w:rsidRDefault="008F51F7"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 xml:space="preserve">Conteneur étanche + </w:t>
            </w:r>
            <w:proofErr w:type="spellStart"/>
            <w:r w:rsidRPr="00155A46">
              <w:rPr>
                <w:rFonts w:asciiTheme="minorHAnsi" w:hAnsiTheme="minorHAnsi" w:cstheme="minorHAnsi"/>
                <w:color w:val="000000"/>
                <w:sz w:val="18"/>
                <w:szCs w:val="18"/>
              </w:rPr>
              <w:t>inertage</w:t>
            </w:r>
            <w:proofErr w:type="spellEnd"/>
          </w:p>
        </w:tc>
        <w:tc>
          <w:tcPr>
            <w:tcW w:w="3244" w:type="dxa"/>
            <w:tcBorders>
              <w:top w:val="single" w:sz="4" w:space="0" w:color="auto"/>
              <w:left w:val="nil"/>
              <w:bottom w:val="single" w:sz="4" w:space="0" w:color="auto"/>
              <w:right w:val="single" w:sz="12" w:space="0" w:color="auto"/>
            </w:tcBorders>
            <w:shd w:val="clear" w:color="auto" w:fill="auto"/>
            <w:hideMark/>
          </w:tcPr>
          <w:p w:rsidR="008F51F7" w:rsidRPr="00155A46" w:rsidRDefault="008F51F7"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Gaz neutre</w:t>
            </w:r>
          </w:p>
        </w:tc>
      </w:tr>
      <w:tr w:rsidR="009345D4" w:rsidRPr="00155A46" w:rsidTr="003706C6">
        <w:trPr>
          <w:trHeight w:val="240"/>
          <w:jc w:val="center"/>
        </w:trPr>
        <w:tc>
          <w:tcPr>
            <w:tcW w:w="160" w:type="dxa"/>
            <w:tcBorders>
              <w:top w:val="nil"/>
              <w:left w:val="nil"/>
              <w:bottom w:val="nil"/>
              <w:right w:val="single" w:sz="12" w:space="0" w:color="auto"/>
            </w:tcBorders>
            <w:shd w:val="clear" w:color="auto" w:fill="auto"/>
            <w:noWrap/>
            <w:hideMark/>
          </w:tcPr>
          <w:p w:rsidR="008F51F7" w:rsidRPr="00471626" w:rsidRDefault="008F51F7" w:rsidP="00DD5DCE">
            <w:pPr>
              <w:rPr>
                <w:rFonts w:ascii="Calibri" w:hAnsi="Calibri"/>
                <w:color w:val="000000"/>
                <w:sz w:val="20"/>
                <w:szCs w:val="28"/>
              </w:rPr>
            </w:pPr>
          </w:p>
        </w:tc>
        <w:tc>
          <w:tcPr>
            <w:tcW w:w="3369" w:type="dxa"/>
            <w:vMerge/>
            <w:tcBorders>
              <w:left w:val="single" w:sz="12" w:space="0" w:color="auto"/>
              <w:bottom w:val="single" w:sz="12" w:space="0" w:color="auto"/>
              <w:right w:val="single" w:sz="4"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p>
        </w:tc>
        <w:tc>
          <w:tcPr>
            <w:tcW w:w="670" w:type="dxa"/>
            <w:gridSpan w:val="2"/>
            <w:tcBorders>
              <w:top w:val="nil"/>
              <w:left w:val="nil"/>
              <w:bottom w:val="single" w:sz="12" w:space="0" w:color="auto"/>
              <w:right w:val="nil"/>
            </w:tcBorders>
            <w:shd w:val="clear" w:color="auto" w:fill="auto"/>
            <w:noWrap/>
            <w:hideMark/>
          </w:tcPr>
          <w:p w:rsidR="008F51F7" w:rsidRPr="00155A46" w:rsidRDefault="008F51F7" w:rsidP="00DD5DCE">
            <w:pPr>
              <w:rPr>
                <w:rFonts w:asciiTheme="minorHAnsi" w:hAnsiTheme="minorHAnsi" w:cstheme="minorHAnsi"/>
                <w:b/>
                <w:bCs/>
                <w:color w:val="000000"/>
                <w:sz w:val="18"/>
                <w:szCs w:val="18"/>
              </w:rPr>
            </w:pPr>
            <w:r w:rsidRPr="00155A46">
              <w:rPr>
                <w:rFonts w:asciiTheme="minorHAnsi" w:hAnsiTheme="minorHAnsi" w:cstheme="minorHAnsi"/>
                <w:b/>
                <w:bCs/>
                <w:color w:val="000000"/>
                <w:sz w:val="18"/>
                <w:szCs w:val="18"/>
              </w:rPr>
              <w:t>d</w:t>
            </w:r>
          </w:p>
        </w:tc>
        <w:tc>
          <w:tcPr>
            <w:tcW w:w="3457" w:type="dxa"/>
            <w:gridSpan w:val="2"/>
            <w:tcBorders>
              <w:top w:val="nil"/>
              <w:left w:val="nil"/>
              <w:bottom w:val="single" w:sz="12" w:space="0" w:color="auto"/>
              <w:right w:val="single" w:sz="4"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Suspension antichoc antivibratoire</w:t>
            </w:r>
          </w:p>
        </w:tc>
        <w:tc>
          <w:tcPr>
            <w:tcW w:w="3244" w:type="dxa"/>
            <w:tcBorders>
              <w:top w:val="nil"/>
              <w:left w:val="nil"/>
              <w:bottom w:val="single" w:sz="12" w:space="0" w:color="auto"/>
              <w:right w:val="single" w:sz="12" w:space="0" w:color="auto"/>
            </w:tcBorders>
            <w:shd w:val="clear" w:color="auto" w:fill="auto"/>
            <w:noWrap/>
            <w:hideMark/>
          </w:tcPr>
          <w:p w:rsidR="008F51F7" w:rsidRPr="00155A46" w:rsidRDefault="008F51F7" w:rsidP="00DD5DCE">
            <w:pPr>
              <w:rPr>
                <w:rFonts w:asciiTheme="minorHAnsi" w:hAnsiTheme="minorHAnsi" w:cstheme="minorHAnsi"/>
                <w:color w:val="000000"/>
                <w:sz w:val="18"/>
                <w:szCs w:val="18"/>
              </w:rPr>
            </w:pPr>
            <w:r w:rsidRPr="00155A46">
              <w:rPr>
                <w:rFonts w:asciiTheme="minorHAnsi" w:hAnsiTheme="minorHAnsi" w:cstheme="minorHAnsi"/>
                <w:color w:val="000000"/>
                <w:sz w:val="18"/>
                <w:szCs w:val="18"/>
              </w:rPr>
              <w:t>Matériel fragile suspension calculée</w:t>
            </w:r>
          </w:p>
        </w:tc>
      </w:tr>
      <w:tr w:rsidR="00BE2FF4" w:rsidRPr="00155A46" w:rsidTr="003706C6">
        <w:trPr>
          <w:trHeight w:hRule="exact" w:val="170"/>
          <w:jc w:val="center"/>
        </w:trPr>
        <w:tc>
          <w:tcPr>
            <w:tcW w:w="160" w:type="dxa"/>
            <w:tcBorders>
              <w:top w:val="nil"/>
              <w:left w:val="nil"/>
              <w:bottom w:val="nil"/>
              <w:right w:val="nil"/>
            </w:tcBorders>
            <w:shd w:val="clear" w:color="auto" w:fill="auto"/>
            <w:noWrap/>
            <w:vAlign w:val="center"/>
          </w:tcPr>
          <w:p w:rsidR="00BE2FF4" w:rsidRPr="000F2726" w:rsidRDefault="00BE2FF4" w:rsidP="00DD5DCE">
            <w:pPr>
              <w:rPr>
                <w:rFonts w:ascii="Calibri" w:hAnsi="Calibri"/>
                <w:color w:val="000000"/>
                <w:sz w:val="12"/>
                <w:szCs w:val="12"/>
              </w:rPr>
            </w:pPr>
          </w:p>
        </w:tc>
        <w:tc>
          <w:tcPr>
            <w:tcW w:w="3638" w:type="dxa"/>
            <w:gridSpan w:val="2"/>
            <w:tcBorders>
              <w:top w:val="single" w:sz="12" w:space="0" w:color="auto"/>
              <w:left w:val="nil"/>
              <w:bottom w:val="single" w:sz="12" w:space="0" w:color="auto"/>
              <w:right w:val="nil"/>
            </w:tcBorders>
            <w:shd w:val="clear" w:color="auto" w:fill="auto"/>
            <w:vAlign w:val="center"/>
          </w:tcPr>
          <w:p w:rsidR="00BE2FF4" w:rsidRPr="00155A46" w:rsidRDefault="00BE2FF4" w:rsidP="00DD5DCE">
            <w:pPr>
              <w:rPr>
                <w:rFonts w:asciiTheme="minorHAnsi" w:hAnsiTheme="minorHAnsi" w:cstheme="minorHAnsi"/>
                <w:color w:val="000000"/>
                <w:sz w:val="18"/>
                <w:szCs w:val="18"/>
              </w:rPr>
            </w:pPr>
          </w:p>
        </w:tc>
        <w:tc>
          <w:tcPr>
            <w:tcW w:w="2130" w:type="dxa"/>
            <w:gridSpan w:val="2"/>
            <w:tcBorders>
              <w:top w:val="single" w:sz="12" w:space="0" w:color="auto"/>
              <w:left w:val="nil"/>
              <w:bottom w:val="single" w:sz="12" w:space="0" w:color="auto"/>
              <w:right w:val="nil"/>
            </w:tcBorders>
            <w:shd w:val="clear" w:color="auto" w:fill="auto"/>
            <w:vAlign w:val="center"/>
          </w:tcPr>
          <w:p w:rsidR="00BE2FF4" w:rsidRPr="00155A46" w:rsidRDefault="00BE2FF4" w:rsidP="00DD5DCE">
            <w:pPr>
              <w:rPr>
                <w:rFonts w:asciiTheme="minorHAnsi" w:hAnsiTheme="minorHAnsi" w:cstheme="minorHAnsi"/>
                <w:color w:val="000000"/>
                <w:sz w:val="18"/>
                <w:szCs w:val="18"/>
              </w:rPr>
            </w:pPr>
          </w:p>
        </w:tc>
        <w:tc>
          <w:tcPr>
            <w:tcW w:w="4972" w:type="dxa"/>
            <w:gridSpan w:val="2"/>
            <w:tcBorders>
              <w:top w:val="single" w:sz="12" w:space="0" w:color="auto"/>
              <w:left w:val="nil"/>
              <w:bottom w:val="single" w:sz="12" w:space="0" w:color="auto"/>
              <w:right w:val="nil"/>
            </w:tcBorders>
            <w:shd w:val="clear" w:color="auto" w:fill="auto"/>
            <w:vAlign w:val="center"/>
          </w:tcPr>
          <w:p w:rsidR="00BE2FF4" w:rsidRPr="00155A46" w:rsidRDefault="00BE2FF4" w:rsidP="00DD5DCE">
            <w:pPr>
              <w:rPr>
                <w:rFonts w:asciiTheme="minorHAnsi" w:hAnsiTheme="minorHAnsi" w:cstheme="minorHAnsi"/>
                <w:color w:val="000000"/>
                <w:sz w:val="18"/>
                <w:szCs w:val="18"/>
              </w:rPr>
            </w:pPr>
          </w:p>
        </w:tc>
      </w:tr>
      <w:tr w:rsidR="00A55FCD" w:rsidRPr="00155A46" w:rsidTr="003706C6">
        <w:trPr>
          <w:trHeight w:val="181"/>
          <w:jc w:val="center"/>
        </w:trPr>
        <w:tc>
          <w:tcPr>
            <w:tcW w:w="160" w:type="dxa"/>
            <w:tcBorders>
              <w:top w:val="nil"/>
              <w:left w:val="nil"/>
              <w:bottom w:val="nil"/>
              <w:right w:val="single" w:sz="12" w:space="0" w:color="auto"/>
            </w:tcBorders>
            <w:shd w:val="clear" w:color="auto" w:fill="auto"/>
            <w:noWrap/>
            <w:vAlign w:val="center"/>
          </w:tcPr>
          <w:p w:rsidR="00A55FCD" w:rsidRPr="000F2726" w:rsidRDefault="00A55FCD" w:rsidP="00DD5DCE">
            <w:pPr>
              <w:rPr>
                <w:rFonts w:ascii="Calibri" w:hAnsi="Calibri"/>
                <w:color w:val="000000"/>
                <w:sz w:val="12"/>
                <w:szCs w:val="12"/>
              </w:rPr>
            </w:pPr>
          </w:p>
        </w:tc>
        <w:tc>
          <w:tcPr>
            <w:tcW w:w="3369" w:type="dxa"/>
            <w:tcBorders>
              <w:top w:val="single" w:sz="12" w:space="0" w:color="auto"/>
              <w:left w:val="single" w:sz="12" w:space="0" w:color="auto"/>
              <w:bottom w:val="single" w:sz="12" w:space="0" w:color="auto"/>
              <w:right w:val="single" w:sz="4" w:space="0" w:color="auto"/>
            </w:tcBorders>
            <w:shd w:val="clear" w:color="auto" w:fill="auto"/>
            <w:vAlign w:val="center"/>
          </w:tcPr>
          <w:p w:rsidR="00A55FCD" w:rsidRPr="00BE2FF4" w:rsidRDefault="00A55FCD" w:rsidP="00DD5DCE">
            <w:pPr>
              <w:rPr>
                <w:rFonts w:asciiTheme="minorHAnsi" w:hAnsiTheme="minorHAnsi" w:cstheme="minorHAnsi"/>
                <w:b/>
                <w:bCs/>
                <w:color w:val="000000"/>
                <w:sz w:val="18"/>
                <w:szCs w:val="18"/>
              </w:rPr>
            </w:pPr>
            <w:r>
              <w:rPr>
                <w:rFonts w:asciiTheme="minorHAnsi" w:hAnsiTheme="minorHAnsi" w:cstheme="minorHAnsi"/>
                <w:b/>
                <w:bCs/>
                <w:color w:val="000000"/>
                <w:sz w:val="18"/>
                <w:szCs w:val="18"/>
              </w:rPr>
              <w:t>7- Tourets</w:t>
            </w:r>
          </w:p>
        </w:tc>
        <w:tc>
          <w:tcPr>
            <w:tcW w:w="7371" w:type="dxa"/>
            <w:gridSpan w:val="5"/>
            <w:tcBorders>
              <w:top w:val="single" w:sz="12" w:space="0" w:color="auto"/>
              <w:left w:val="single" w:sz="4" w:space="0" w:color="auto"/>
              <w:bottom w:val="single" w:sz="12" w:space="0" w:color="auto"/>
              <w:right w:val="single" w:sz="12" w:space="0" w:color="auto"/>
            </w:tcBorders>
            <w:shd w:val="clear" w:color="auto" w:fill="D9D9D9" w:themeFill="background1" w:themeFillShade="D9"/>
          </w:tcPr>
          <w:p w:rsidR="00A55FCD" w:rsidRPr="00A55FCD" w:rsidRDefault="00A55FCD" w:rsidP="00747792">
            <w:pPr>
              <w:jc w:val="center"/>
              <w:rPr>
                <w:rFonts w:asciiTheme="minorHAnsi" w:hAnsiTheme="minorHAnsi" w:cstheme="minorHAnsi"/>
                <w:bCs/>
                <w:color w:val="000000"/>
                <w:sz w:val="18"/>
                <w:szCs w:val="18"/>
              </w:rPr>
            </w:pPr>
          </w:p>
        </w:tc>
      </w:tr>
      <w:tr w:rsidR="009345D4" w:rsidRPr="00155A46" w:rsidTr="003706C6">
        <w:trPr>
          <w:trHeight w:hRule="exact" w:val="113"/>
          <w:jc w:val="center"/>
        </w:trPr>
        <w:tc>
          <w:tcPr>
            <w:tcW w:w="160" w:type="dxa"/>
            <w:tcBorders>
              <w:top w:val="nil"/>
              <w:left w:val="nil"/>
              <w:bottom w:val="nil"/>
              <w:right w:val="nil"/>
            </w:tcBorders>
            <w:shd w:val="clear" w:color="auto" w:fill="auto"/>
            <w:noWrap/>
            <w:vAlign w:val="center"/>
            <w:hideMark/>
          </w:tcPr>
          <w:p w:rsidR="008F51F7" w:rsidRPr="000F2726" w:rsidRDefault="008F51F7" w:rsidP="00DD5DCE">
            <w:pPr>
              <w:rPr>
                <w:rFonts w:ascii="Calibri" w:hAnsi="Calibri"/>
                <w:color w:val="000000"/>
                <w:sz w:val="12"/>
                <w:szCs w:val="12"/>
              </w:rPr>
            </w:pPr>
          </w:p>
        </w:tc>
        <w:tc>
          <w:tcPr>
            <w:tcW w:w="3638" w:type="dxa"/>
            <w:gridSpan w:val="2"/>
            <w:tcBorders>
              <w:top w:val="single" w:sz="12" w:space="0" w:color="auto"/>
              <w:left w:val="nil"/>
              <w:bottom w:val="nil"/>
              <w:right w:val="nil"/>
            </w:tcBorders>
            <w:shd w:val="clear" w:color="auto" w:fill="auto"/>
            <w:vAlign w:val="center"/>
            <w:hideMark/>
          </w:tcPr>
          <w:p w:rsidR="008F51F7" w:rsidRPr="00155A46" w:rsidRDefault="008F51F7" w:rsidP="00DD5DCE">
            <w:pPr>
              <w:rPr>
                <w:rFonts w:asciiTheme="minorHAnsi" w:hAnsiTheme="minorHAnsi" w:cstheme="minorHAnsi"/>
                <w:color w:val="000000"/>
                <w:sz w:val="18"/>
                <w:szCs w:val="18"/>
              </w:rPr>
            </w:pPr>
          </w:p>
        </w:tc>
        <w:tc>
          <w:tcPr>
            <w:tcW w:w="2130" w:type="dxa"/>
            <w:gridSpan w:val="2"/>
            <w:tcBorders>
              <w:top w:val="single" w:sz="12" w:space="0" w:color="auto"/>
              <w:left w:val="nil"/>
              <w:bottom w:val="nil"/>
              <w:right w:val="nil"/>
            </w:tcBorders>
            <w:shd w:val="clear" w:color="auto" w:fill="auto"/>
            <w:vAlign w:val="center"/>
          </w:tcPr>
          <w:p w:rsidR="008F51F7" w:rsidRPr="00155A46" w:rsidRDefault="008F51F7" w:rsidP="00DD5DCE">
            <w:pPr>
              <w:rPr>
                <w:rFonts w:asciiTheme="minorHAnsi" w:hAnsiTheme="minorHAnsi" w:cstheme="minorHAnsi"/>
                <w:color w:val="000000"/>
                <w:sz w:val="18"/>
                <w:szCs w:val="18"/>
              </w:rPr>
            </w:pPr>
          </w:p>
        </w:tc>
        <w:tc>
          <w:tcPr>
            <w:tcW w:w="4972" w:type="dxa"/>
            <w:gridSpan w:val="2"/>
            <w:tcBorders>
              <w:top w:val="single" w:sz="12" w:space="0" w:color="auto"/>
              <w:left w:val="nil"/>
              <w:bottom w:val="nil"/>
              <w:right w:val="nil"/>
            </w:tcBorders>
            <w:shd w:val="clear" w:color="auto" w:fill="auto"/>
            <w:vAlign w:val="center"/>
          </w:tcPr>
          <w:p w:rsidR="008F51F7" w:rsidRPr="00155A46" w:rsidRDefault="008F51F7" w:rsidP="00DD5DCE">
            <w:pPr>
              <w:rPr>
                <w:rFonts w:asciiTheme="minorHAnsi" w:hAnsiTheme="minorHAnsi" w:cstheme="minorHAnsi"/>
                <w:color w:val="000000"/>
                <w:sz w:val="18"/>
                <w:szCs w:val="18"/>
              </w:rPr>
            </w:pPr>
          </w:p>
        </w:tc>
      </w:tr>
      <w:tr w:rsidR="009345D4" w:rsidRPr="00155A46" w:rsidTr="003706C6">
        <w:trPr>
          <w:trHeight w:val="178"/>
          <w:jc w:val="center"/>
        </w:trPr>
        <w:tc>
          <w:tcPr>
            <w:tcW w:w="160" w:type="dxa"/>
            <w:tcBorders>
              <w:top w:val="nil"/>
              <w:left w:val="nil"/>
              <w:bottom w:val="nil"/>
              <w:right w:val="single" w:sz="12" w:space="0" w:color="auto"/>
            </w:tcBorders>
            <w:shd w:val="clear" w:color="auto" w:fill="auto"/>
            <w:noWrap/>
            <w:vAlign w:val="center"/>
            <w:hideMark/>
          </w:tcPr>
          <w:p w:rsidR="008F51F7" w:rsidRPr="00471626" w:rsidRDefault="008F51F7" w:rsidP="00DD5DCE">
            <w:pPr>
              <w:rPr>
                <w:rFonts w:ascii="Calibri" w:hAnsi="Calibri"/>
                <w:b/>
                <w:bCs/>
                <w:color w:val="000000"/>
                <w:sz w:val="20"/>
                <w:szCs w:val="28"/>
              </w:rPr>
            </w:pPr>
          </w:p>
        </w:tc>
        <w:tc>
          <w:tcPr>
            <w:tcW w:w="3369" w:type="dxa"/>
            <w:tcBorders>
              <w:top w:val="single" w:sz="12" w:space="0" w:color="auto"/>
              <w:left w:val="single" w:sz="12" w:space="0" w:color="auto"/>
              <w:bottom w:val="single" w:sz="12" w:space="0" w:color="auto"/>
              <w:right w:val="single" w:sz="4" w:space="0" w:color="auto"/>
            </w:tcBorders>
            <w:shd w:val="clear" w:color="auto" w:fill="auto"/>
            <w:hideMark/>
          </w:tcPr>
          <w:p w:rsidR="008F51F7" w:rsidRPr="00155A46" w:rsidRDefault="008F51F7" w:rsidP="00DD5DCE">
            <w:pPr>
              <w:rPr>
                <w:rFonts w:asciiTheme="minorHAnsi" w:hAnsiTheme="minorHAnsi" w:cstheme="minorHAnsi"/>
                <w:b/>
                <w:bCs/>
                <w:color w:val="000000"/>
                <w:sz w:val="18"/>
                <w:szCs w:val="18"/>
              </w:rPr>
            </w:pPr>
            <w:r w:rsidRPr="00155A46">
              <w:rPr>
                <w:rFonts w:asciiTheme="minorHAnsi" w:hAnsiTheme="minorHAnsi" w:cstheme="minorHAnsi"/>
                <w:b/>
                <w:bCs/>
                <w:color w:val="000000"/>
                <w:sz w:val="18"/>
                <w:szCs w:val="18"/>
              </w:rPr>
              <w:t>8 - Conteneur</w:t>
            </w:r>
          </w:p>
        </w:tc>
        <w:tc>
          <w:tcPr>
            <w:tcW w:w="670" w:type="dxa"/>
            <w:gridSpan w:val="2"/>
            <w:tcBorders>
              <w:top w:val="single" w:sz="12" w:space="0" w:color="auto"/>
              <w:left w:val="single" w:sz="4" w:space="0" w:color="auto"/>
              <w:bottom w:val="single" w:sz="12" w:space="0" w:color="auto"/>
            </w:tcBorders>
            <w:shd w:val="clear" w:color="auto" w:fill="auto"/>
          </w:tcPr>
          <w:p w:rsidR="008F51F7" w:rsidRPr="00155A46" w:rsidRDefault="008F51F7" w:rsidP="00DD5DCE">
            <w:pPr>
              <w:rPr>
                <w:rFonts w:asciiTheme="minorHAnsi" w:hAnsiTheme="minorHAnsi" w:cstheme="minorHAnsi"/>
                <w:b/>
                <w:bCs/>
                <w:color w:val="000000"/>
                <w:sz w:val="18"/>
                <w:szCs w:val="18"/>
              </w:rPr>
            </w:pPr>
          </w:p>
        </w:tc>
        <w:tc>
          <w:tcPr>
            <w:tcW w:w="3457" w:type="dxa"/>
            <w:gridSpan w:val="2"/>
            <w:tcBorders>
              <w:top w:val="single" w:sz="12" w:space="0" w:color="auto"/>
              <w:left w:val="nil"/>
              <w:bottom w:val="single" w:sz="12" w:space="0" w:color="auto"/>
              <w:right w:val="single" w:sz="4" w:space="0" w:color="auto"/>
            </w:tcBorders>
            <w:shd w:val="clear" w:color="auto" w:fill="auto"/>
          </w:tcPr>
          <w:p w:rsidR="008F51F7" w:rsidRPr="00155A46" w:rsidRDefault="008F51F7" w:rsidP="00DD5DCE">
            <w:pPr>
              <w:rPr>
                <w:rFonts w:asciiTheme="minorHAnsi" w:hAnsiTheme="minorHAnsi" w:cstheme="minorHAnsi"/>
                <w:bCs/>
                <w:color w:val="000000"/>
                <w:sz w:val="18"/>
                <w:szCs w:val="18"/>
              </w:rPr>
            </w:pPr>
            <w:r w:rsidRPr="00155A46">
              <w:rPr>
                <w:rFonts w:asciiTheme="minorHAnsi" w:hAnsiTheme="minorHAnsi" w:cstheme="minorHAnsi"/>
                <w:bCs/>
                <w:color w:val="000000"/>
                <w:sz w:val="18"/>
                <w:szCs w:val="18"/>
              </w:rPr>
              <w:t>Toutes protections complémentaires possibles</w:t>
            </w:r>
          </w:p>
        </w:tc>
        <w:tc>
          <w:tcPr>
            <w:tcW w:w="3244" w:type="dxa"/>
            <w:tcBorders>
              <w:top w:val="single" w:sz="12" w:space="0" w:color="auto"/>
              <w:left w:val="single" w:sz="4" w:space="0" w:color="auto"/>
              <w:bottom w:val="single" w:sz="12" w:space="0" w:color="auto"/>
              <w:right w:val="single" w:sz="12" w:space="0" w:color="auto"/>
            </w:tcBorders>
            <w:shd w:val="clear" w:color="auto" w:fill="auto"/>
          </w:tcPr>
          <w:p w:rsidR="008F51F7" w:rsidRPr="00155A46" w:rsidRDefault="008F51F7" w:rsidP="00DD5DCE">
            <w:pPr>
              <w:rPr>
                <w:rFonts w:asciiTheme="minorHAnsi" w:hAnsiTheme="minorHAnsi" w:cstheme="minorHAnsi"/>
                <w:bCs/>
                <w:color w:val="000000"/>
                <w:sz w:val="18"/>
                <w:szCs w:val="18"/>
              </w:rPr>
            </w:pPr>
            <w:r w:rsidRPr="00155A46">
              <w:rPr>
                <w:rFonts w:asciiTheme="minorHAnsi" w:hAnsiTheme="minorHAnsi" w:cstheme="minorHAnsi"/>
                <w:bCs/>
                <w:color w:val="000000"/>
                <w:sz w:val="18"/>
                <w:szCs w:val="18"/>
              </w:rPr>
              <w:t>Regroupement de matériel protégé et emballé</w:t>
            </w:r>
          </w:p>
        </w:tc>
      </w:tr>
      <w:tr w:rsidR="00C7425A" w:rsidRPr="00155A46" w:rsidTr="003706C6">
        <w:trPr>
          <w:trHeight w:hRule="exact" w:val="113"/>
          <w:jc w:val="center"/>
        </w:trPr>
        <w:tc>
          <w:tcPr>
            <w:tcW w:w="160" w:type="dxa"/>
            <w:tcBorders>
              <w:top w:val="nil"/>
              <w:left w:val="nil"/>
              <w:bottom w:val="nil"/>
              <w:right w:val="nil"/>
            </w:tcBorders>
            <w:shd w:val="clear" w:color="auto" w:fill="auto"/>
            <w:noWrap/>
            <w:vAlign w:val="center"/>
          </w:tcPr>
          <w:p w:rsidR="009C4CC2" w:rsidRDefault="009C4CC2" w:rsidP="00DD5DCE">
            <w:pPr>
              <w:rPr>
                <w:rFonts w:ascii="Calibri" w:hAnsi="Calibri"/>
                <w:b/>
                <w:bCs/>
                <w:color w:val="000000"/>
                <w:sz w:val="20"/>
                <w:szCs w:val="28"/>
              </w:rPr>
            </w:pPr>
          </w:p>
        </w:tc>
        <w:tc>
          <w:tcPr>
            <w:tcW w:w="10740" w:type="dxa"/>
            <w:gridSpan w:val="6"/>
            <w:tcBorders>
              <w:top w:val="single" w:sz="12" w:space="0" w:color="auto"/>
              <w:left w:val="nil"/>
              <w:bottom w:val="single" w:sz="12" w:space="0" w:color="auto"/>
            </w:tcBorders>
            <w:shd w:val="clear" w:color="auto" w:fill="auto"/>
            <w:vAlign w:val="center"/>
          </w:tcPr>
          <w:p w:rsidR="009C4CC2" w:rsidRPr="00155A46" w:rsidRDefault="009C4CC2" w:rsidP="00DD5DCE">
            <w:pPr>
              <w:ind w:left="1034" w:hanging="1034"/>
              <w:jc w:val="both"/>
              <w:rPr>
                <w:rFonts w:asciiTheme="minorHAnsi" w:hAnsiTheme="minorHAnsi"/>
                <w:b/>
                <w:bCs/>
                <w:color w:val="000000"/>
                <w:sz w:val="18"/>
                <w:szCs w:val="18"/>
              </w:rPr>
            </w:pPr>
          </w:p>
        </w:tc>
      </w:tr>
      <w:tr w:rsidR="00907139" w:rsidRPr="00155A46" w:rsidTr="003706C6">
        <w:trPr>
          <w:trHeight w:val="178"/>
          <w:jc w:val="center"/>
        </w:trPr>
        <w:tc>
          <w:tcPr>
            <w:tcW w:w="160" w:type="dxa"/>
            <w:tcBorders>
              <w:top w:val="nil"/>
              <w:left w:val="nil"/>
              <w:bottom w:val="nil"/>
              <w:right w:val="single" w:sz="12" w:space="0" w:color="auto"/>
            </w:tcBorders>
            <w:shd w:val="clear" w:color="auto" w:fill="auto"/>
            <w:noWrap/>
            <w:vAlign w:val="center"/>
          </w:tcPr>
          <w:p w:rsidR="00907139" w:rsidRDefault="00907139" w:rsidP="00DD5DCE">
            <w:pPr>
              <w:rPr>
                <w:rFonts w:ascii="Calibri" w:hAnsi="Calibri"/>
                <w:b/>
                <w:bCs/>
                <w:color w:val="000000"/>
                <w:sz w:val="20"/>
                <w:szCs w:val="28"/>
              </w:rPr>
            </w:pPr>
          </w:p>
        </w:tc>
        <w:tc>
          <w:tcPr>
            <w:tcW w:w="3369" w:type="dxa"/>
            <w:tcBorders>
              <w:top w:val="single" w:sz="12" w:space="0" w:color="auto"/>
              <w:left w:val="single" w:sz="12" w:space="0" w:color="auto"/>
              <w:bottom w:val="single" w:sz="12" w:space="0" w:color="auto"/>
              <w:right w:val="single" w:sz="4" w:space="0" w:color="auto"/>
            </w:tcBorders>
            <w:shd w:val="clear" w:color="auto" w:fill="auto"/>
            <w:vAlign w:val="center"/>
          </w:tcPr>
          <w:p w:rsidR="00907139" w:rsidRPr="00155A46" w:rsidRDefault="00907139" w:rsidP="009C4CC2">
            <w:pPr>
              <w:rPr>
                <w:rFonts w:asciiTheme="minorHAnsi" w:hAnsiTheme="minorHAnsi" w:cstheme="minorHAnsi"/>
                <w:b/>
                <w:bCs/>
                <w:color w:val="000000"/>
                <w:sz w:val="18"/>
                <w:szCs w:val="18"/>
              </w:rPr>
            </w:pPr>
            <w:r>
              <w:rPr>
                <w:rFonts w:asciiTheme="minorHAnsi" w:hAnsiTheme="minorHAnsi" w:cstheme="minorHAnsi"/>
                <w:b/>
                <w:bCs/>
                <w:color w:val="000000"/>
                <w:sz w:val="18"/>
                <w:szCs w:val="18"/>
              </w:rPr>
              <w:t>9- Capotage</w:t>
            </w:r>
          </w:p>
        </w:tc>
        <w:tc>
          <w:tcPr>
            <w:tcW w:w="7371" w:type="dxa"/>
            <w:gridSpan w:val="5"/>
            <w:tcBorders>
              <w:top w:val="single" w:sz="12" w:space="0" w:color="auto"/>
              <w:left w:val="single" w:sz="4" w:space="0" w:color="auto"/>
              <w:bottom w:val="single" w:sz="12" w:space="0" w:color="auto"/>
              <w:right w:val="single" w:sz="12" w:space="0" w:color="auto"/>
            </w:tcBorders>
            <w:shd w:val="clear" w:color="auto" w:fill="D9D9D9" w:themeFill="background1" w:themeFillShade="D9"/>
          </w:tcPr>
          <w:p w:rsidR="00907139" w:rsidRPr="00907139" w:rsidRDefault="00907139" w:rsidP="00BE2FF4">
            <w:pPr>
              <w:jc w:val="center"/>
              <w:rPr>
                <w:rFonts w:asciiTheme="minorHAnsi" w:hAnsiTheme="minorHAnsi" w:cstheme="minorHAnsi"/>
                <w:bCs/>
                <w:color w:val="000000"/>
                <w:sz w:val="18"/>
                <w:szCs w:val="18"/>
              </w:rPr>
            </w:pPr>
          </w:p>
        </w:tc>
      </w:tr>
      <w:tr w:rsidR="00C7425A" w:rsidRPr="00471626" w:rsidTr="003706C6">
        <w:trPr>
          <w:trHeight w:val="272"/>
          <w:jc w:val="center"/>
        </w:trPr>
        <w:tc>
          <w:tcPr>
            <w:tcW w:w="160" w:type="dxa"/>
            <w:tcBorders>
              <w:top w:val="nil"/>
              <w:left w:val="nil"/>
              <w:bottom w:val="nil"/>
              <w:right w:val="nil"/>
            </w:tcBorders>
            <w:shd w:val="clear" w:color="auto" w:fill="auto"/>
            <w:noWrap/>
            <w:vAlign w:val="center"/>
            <w:hideMark/>
          </w:tcPr>
          <w:p w:rsidR="008F51F7" w:rsidRDefault="008F51F7" w:rsidP="00DD5DCE">
            <w:pPr>
              <w:rPr>
                <w:rFonts w:ascii="Calibri" w:hAnsi="Calibri"/>
                <w:b/>
                <w:bCs/>
                <w:color w:val="000000"/>
                <w:sz w:val="20"/>
                <w:szCs w:val="28"/>
              </w:rPr>
            </w:pPr>
          </w:p>
          <w:p w:rsidR="00A07FC4" w:rsidRPr="00471626" w:rsidRDefault="00A07FC4" w:rsidP="00DD5DCE">
            <w:pPr>
              <w:rPr>
                <w:rFonts w:ascii="Calibri" w:hAnsi="Calibri"/>
                <w:b/>
                <w:bCs/>
                <w:color w:val="000000"/>
                <w:sz w:val="20"/>
                <w:szCs w:val="28"/>
              </w:rPr>
            </w:pPr>
          </w:p>
        </w:tc>
        <w:tc>
          <w:tcPr>
            <w:tcW w:w="10740" w:type="dxa"/>
            <w:gridSpan w:val="6"/>
            <w:vMerge w:val="restart"/>
            <w:tcBorders>
              <w:top w:val="single" w:sz="12" w:space="0" w:color="auto"/>
              <w:left w:val="nil"/>
            </w:tcBorders>
            <w:shd w:val="clear" w:color="auto" w:fill="auto"/>
            <w:vAlign w:val="center"/>
            <w:hideMark/>
          </w:tcPr>
          <w:p w:rsidR="008F51F7" w:rsidRPr="00DC5A40" w:rsidRDefault="008F51F7" w:rsidP="00DD5DCE">
            <w:pPr>
              <w:ind w:left="1034" w:hanging="1034"/>
              <w:jc w:val="both"/>
              <w:rPr>
                <w:rFonts w:ascii="Calibri" w:hAnsi="Calibri"/>
                <w:color w:val="000000"/>
                <w:sz w:val="18"/>
                <w:szCs w:val="18"/>
              </w:rPr>
            </w:pPr>
            <w:r w:rsidRPr="0007686D">
              <w:rPr>
                <w:rFonts w:ascii="Times New Roman" w:hAnsi="Times New Roman"/>
                <w:b/>
                <w:bCs/>
                <w:color w:val="000000"/>
                <w:sz w:val="18"/>
                <w:szCs w:val="18"/>
              </w:rPr>
              <w:t xml:space="preserve">NOTA </w:t>
            </w:r>
            <w:r w:rsidRPr="0007686D">
              <w:rPr>
                <w:rFonts w:ascii="Times New Roman" w:hAnsi="Times New Roman"/>
                <w:bCs/>
                <w:color w:val="000000"/>
                <w:sz w:val="18"/>
                <w:szCs w:val="18"/>
              </w:rPr>
              <w:t>:</w:t>
            </w:r>
            <w:r w:rsidRPr="00DC5A40">
              <w:rPr>
                <w:rFonts w:ascii="Calibri" w:hAnsi="Calibri"/>
                <w:bCs/>
                <w:color w:val="000000"/>
                <w:sz w:val="18"/>
                <w:szCs w:val="18"/>
              </w:rPr>
              <w:t xml:space="preserve">         </w:t>
            </w:r>
            <w:r w:rsidRPr="0007686D">
              <w:rPr>
                <w:rFonts w:ascii="Times New Roman" w:hAnsi="Times New Roman"/>
                <w:color w:val="000000"/>
                <w:sz w:val="18"/>
                <w:szCs w:val="18"/>
              </w:rPr>
              <w:t>La lecture de la codification s’effectue de l’extérieur de l’emballage vers l’intérieur, jusqu’au matériel.</w:t>
            </w:r>
          </w:p>
          <w:p w:rsidR="00D463CD" w:rsidRPr="0007686D" w:rsidRDefault="008F51F7" w:rsidP="009C4CC2">
            <w:pPr>
              <w:ind w:left="803" w:hanging="803"/>
              <w:jc w:val="both"/>
              <w:rPr>
                <w:rFonts w:ascii="Times New Roman" w:hAnsi="Times New Roman"/>
                <w:color w:val="000000"/>
                <w:sz w:val="18"/>
                <w:szCs w:val="18"/>
              </w:rPr>
            </w:pPr>
            <w:r w:rsidRPr="0007686D">
              <w:rPr>
                <w:rFonts w:ascii="Times New Roman" w:hAnsi="Times New Roman"/>
                <w:b/>
                <w:bCs/>
                <w:color w:val="000000"/>
                <w:sz w:val="18"/>
                <w:szCs w:val="18"/>
              </w:rPr>
              <w:t>EXEMPLE</w:t>
            </w:r>
            <w:r w:rsidRPr="0007686D">
              <w:rPr>
                <w:rFonts w:ascii="Times New Roman" w:hAnsi="Times New Roman"/>
                <w:bCs/>
                <w:color w:val="000000"/>
                <w:sz w:val="18"/>
                <w:szCs w:val="18"/>
              </w:rPr>
              <w:t xml:space="preserve"> :</w:t>
            </w:r>
            <w:r w:rsidRPr="00DC5A40">
              <w:rPr>
                <w:rFonts w:ascii="Calibri" w:hAnsi="Calibri"/>
                <w:bCs/>
                <w:color w:val="000000"/>
                <w:sz w:val="18"/>
                <w:szCs w:val="18"/>
              </w:rPr>
              <w:t xml:space="preserve">   </w:t>
            </w:r>
            <w:r w:rsidR="00DC5A40">
              <w:rPr>
                <w:rFonts w:ascii="Calibri" w:hAnsi="Calibri"/>
                <w:bCs/>
                <w:color w:val="000000"/>
                <w:sz w:val="18"/>
                <w:szCs w:val="18"/>
              </w:rPr>
              <w:t xml:space="preserve"> </w:t>
            </w:r>
            <w:r w:rsidRPr="0007686D">
              <w:rPr>
                <w:rFonts w:ascii="Times New Roman" w:hAnsi="Times New Roman"/>
                <w:color w:val="000000"/>
                <w:sz w:val="18"/>
                <w:szCs w:val="18"/>
              </w:rPr>
              <w:t xml:space="preserve">Emballage d'un tiroir électronique. Enveloppement dans un film anti-abrasion, housse en complexe </w:t>
            </w:r>
            <w:proofErr w:type="spellStart"/>
            <w:r w:rsidRPr="0007686D">
              <w:rPr>
                <w:rFonts w:ascii="Times New Roman" w:hAnsi="Times New Roman"/>
                <w:color w:val="000000"/>
                <w:sz w:val="18"/>
                <w:szCs w:val="18"/>
              </w:rPr>
              <w:t>th</w:t>
            </w:r>
            <w:r w:rsidR="009C4CC2" w:rsidRPr="0007686D">
              <w:rPr>
                <w:rFonts w:ascii="Times New Roman" w:hAnsi="Times New Roman"/>
                <w:color w:val="000000"/>
                <w:sz w:val="18"/>
                <w:szCs w:val="18"/>
              </w:rPr>
              <w:t>ermo-soudable</w:t>
            </w:r>
            <w:proofErr w:type="spellEnd"/>
            <w:r w:rsidR="009C4CC2" w:rsidRPr="0007686D">
              <w:rPr>
                <w:rFonts w:ascii="Times New Roman" w:hAnsi="Times New Roman"/>
                <w:color w:val="000000"/>
                <w:sz w:val="18"/>
                <w:szCs w:val="18"/>
              </w:rPr>
              <w:t xml:space="preserve"> </w:t>
            </w:r>
            <w:r w:rsidR="00DC5A40" w:rsidRPr="0007686D">
              <w:rPr>
                <w:rFonts w:ascii="Times New Roman" w:hAnsi="Times New Roman"/>
                <w:color w:val="000000"/>
                <w:sz w:val="18"/>
                <w:szCs w:val="18"/>
              </w:rPr>
              <w:t>(plage</w:t>
            </w:r>
            <w:r w:rsidR="00D463CD" w:rsidRPr="0007686D">
              <w:rPr>
                <w:rFonts w:ascii="Times New Roman" w:hAnsi="Times New Roman"/>
                <w:color w:val="000000"/>
                <w:sz w:val="18"/>
                <w:szCs w:val="18"/>
              </w:rPr>
              <w:t xml:space="preserve"> : </w:t>
            </w:r>
          </w:p>
          <w:p w:rsidR="00DC5A40" w:rsidRPr="0007686D" w:rsidRDefault="00D463CD" w:rsidP="009C4CC2">
            <w:pPr>
              <w:ind w:left="803" w:hanging="803"/>
              <w:jc w:val="both"/>
              <w:rPr>
                <w:rFonts w:ascii="Times New Roman" w:hAnsi="Times New Roman"/>
                <w:color w:val="000000"/>
                <w:sz w:val="18"/>
                <w:szCs w:val="18"/>
              </w:rPr>
            </w:pPr>
            <w:r w:rsidRPr="0007686D">
              <w:rPr>
                <w:rFonts w:ascii="Times New Roman" w:hAnsi="Times New Roman"/>
                <w:b/>
                <w:bCs/>
                <w:color w:val="000000"/>
                <w:sz w:val="18"/>
                <w:szCs w:val="18"/>
              </w:rPr>
              <w:t xml:space="preserve">                       -</w:t>
            </w:r>
            <w:r w:rsidR="00DC5A40" w:rsidRPr="0007686D">
              <w:rPr>
                <w:rFonts w:ascii="Times New Roman" w:hAnsi="Times New Roman"/>
                <w:color w:val="000000"/>
                <w:sz w:val="18"/>
                <w:szCs w:val="18"/>
              </w:rPr>
              <w:t>40°C +70</w:t>
            </w:r>
            <w:r w:rsidRPr="0007686D">
              <w:rPr>
                <w:rFonts w:ascii="Times New Roman" w:hAnsi="Times New Roman"/>
                <w:color w:val="000000"/>
                <w:sz w:val="18"/>
                <w:szCs w:val="18"/>
              </w:rPr>
              <w:t>°</w:t>
            </w:r>
            <w:r w:rsidR="00DC5A40" w:rsidRPr="0007686D">
              <w:rPr>
                <w:rFonts w:ascii="Times New Roman" w:hAnsi="Times New Roman"/>
                <w:color w:val="000000"/>
                <w:sz w:val="18"/>
                <w:szCs w:val="18"/>
              </w:rPr>
              <w:t xml:space="preserve">C) </w:t>
            </w:r>
            <w:r w:rsidR="009C4CC2" w:rsidRPr="0007686D">
              <w:rPr>
                <w:rFonts w:ascii="Times New Roman" w:hAnsi="Times New Roman"/>
                <w:color w:val="000000"/>
                <w:sz w:val="18"/>
                <w:szCs w:val="18"/>
              </w:rPr>
              <w:t xml:space="preserve">avec déshydratant </w:t>
            </w:r>
            <w:r w:rsidR="008F51F7" w:rsidRPr="0007686D">
              <w:rPr>
                <w:rFonts w:ascii="Times New Roman" w:hAnsi="Times New Roman"/>
                <w:color w:val="000000"/>
                <w:sz w:val="18"/>
                <w:szCs w:val="18"/>
              </w:rPr>
              <w:t xml:space="preserve">calculé pour un stockage de 1 an tous climats, suspension antichoc par mousse de polyéthylène </w:t>
            </w:r>
          </w:p>
          <w:p w:rsidR="008F51F7" w:rsidRPr="00FB169A" w:rsidRDefault="00DC5A40" w:rsidP="009C4CC2">
            <w:pPr>
              <w:ind w:left="803" w:hanging="803"/>
              <w:jc w:val="both"/>
              <w:rPr>
                <w:rFonts w:ascii="Calibri" w:hAnsi="Calibri"/>
                <w:color w:val="000000"/>
                <w:sz w:val="16"/>
                <w:szCs w:val="16"/>
              </w:rPr>
            </w:pPr>
            <w:r w:rsidRPr="0007686D">
              <w:rPr>
                <w:rFonts w:ascii="Times New Roman" w:hAnsi="Times New Roman"/>
                <w:color w:val="000000"/>
                <w:sz w:val="18"/>
                <w:szCs w:val="18"/>
              </w:rPr>
              <w:t xml:space="preserve">                      </w:t>
            </w:r>
            <w:r w:rsidR="008F51F7" w:rsidRPr="0007686D">
              <w:rPr>
                <w:rFonts w:ascii="Times New Roman" w:hAnsi="Times New Roman"/>
                <w:color w:val="000000"/>
                <w:sz w:val="18"/>
                <w:szCs w:val="18"/>
              </w:rPr>
              <w:t>calculée pour un risque exceptionnel prévisible et mise en caisse individuelle = METHODE 4dc</w:t>
            </w:r>
          </w:p>
        </w:tc>
      </w:tr>
      <w:bookmarkEnd w:id="102"/>
      <w:bookmarkEnd w:id="103"/>
      <w:bookmarkEnd w:id="104"/>
      <w:bookmarkEnd w:id="105"/>
      <w:tr w:rsidR="00907139" w:rsidRPr="00471626" w:rsidTr="003706C6">
        <w:trPr>
          <w:trHeight w:val="985"/>
          <w:jc w:val="center"/>
        </w:trPr>
        <w:tc>
          <w:tcPr>
            <w:tcW w:w="160" w:type="dxa"/>
            <w:tcBorders>
              <w:top w:val="nil"/>
              <w:left w:val="nil"/>
              <w:bottom w:val="nil"/>
              <w:right w:val="nil"/>
            </w:tcBorders>
            <w:shd w:val="clear" w:color="auto" w:fill="auto"/>
            <w:noWrap/>
            <w:hideMark/>
          </w:tcPr>
          <w:p w:rsidR="008F51F7" w:rsidRPr="00471626" w:rsidRDefault="008F51F7" w:rsidP="00DD5DCE">
            <w:pPr>
              <w:rPr>
                <w:rFonts w:ascii="Calibri" w:hAnsi="Calibri"/>
                <w:b/>
                <w:bCs/>
                <w:color w:val="000000"/>
                <w:sz w:val="20"/>
                <w:szCs w:val="28"/>
              </w:rPr>
            </w:pPr>
          </w:p>
        </w:tc>
        <w:tc>
          <w:tcPr>
            <w:tcW w:w="10740" w:type="dxa"/>
            <w:gridSpan w:val="6"/>
            <w:vMerge/>
            <w:tcBorders>
              <w:left w:val="nil"/>
              <w:bottom w:val="nil"/>
            </w:tcBorders>
            <w:shd w:val="clear" w:color="auto" w:fill="auto"/>
            <w:hideMark/>
          </w:tcPr>
          <w:p w:rsidR="008F51F7" w:rsidRPr="007903E3" w:rsidRDefault="008F51F7" w:rsidP="00DD5DCE">
            <w:pPr>
              <w:ind w:left="984" w:hanging="984"/>
              <w:jc w:val="both"/>
              <w:rPr>
                <w:rFonts w:ascii="Calibri" w:hAnsi="Calibri"/>
                <w:color w:val="000000"/>
                <w:sz w:val="18"/>
                <w:szCs w:val="18"/>
              </w:rPr>
            </w:pPr>
          </w:p>
        </w:tc>
      </w:tr>
      <w:bookmarkEnd w:id="107"/>
    </w:tbl>
    <w:p w:rsidR="006E3FA7" w:rsidRDefault="006E3FA7" w:rsidP="003B1FD9">
      <w:pPr>
        <w:pStyle w:val="ANNEXN"/>
      </w:pPr>
    </w:p>
    <w:p w:rsidR="008F51F7" w:rsidRPr="00747792" w:rsidRDefault="008F51F7" w:rsidP="003B1FD9">
      <w:pPr>
        <w:pStyle w:val="ANNEXN"/>
      </w:pPr>
      <w:bookmarkStart w:id="108" w:name="_Toc421711764"/>
      <w:r w:rsidRPr="00747792">
        <w:t>Tableau C-</w:t>
      </w:r>
      <w:r w:rsidR="00220756" w:rsidRPr="00747792">
        <w:t>4</w:t>
      </w:r>
      <w:r w:rsidR="00876D6B">
        <w:tab/>
      </w:r>
      <w:r w:rsidRPr="00747792">
        <w:t xml:space="preserve">Niveau </w:t>
      </w:r>
      <w:r w:rsidR="003B1FD9">
        <w:t xml:space="preserve">d’emballage </w:t>
      </w:r>
      <w:r w:rsidRPr="00747792">
        <w:t xml:space="preserve">OTAN </w:t>
      </w:r>
      <w:r w:rsidR="003B1FD9">
        <w:t xml:space="preserve">2 Méthodes OTAN 3, 4, 5 </w:t>
      </w:r>
      <w:r w:rsidRPr="00747792">
        <w:t>/ Protections SEILA</w:t>
      </w:r>
      <w:bookmarkEnd w:id="108"/>
    </w:p>
    <w:p w:rsidR="00D11848" w:rsidRDefault="00D11848" w:rsidP="00772E99">
      <w:pPr>
        <w:jc w:val="center"/>
      </w:pPr>
    </w:p>
    <w:tbl>
      <w:tblPr>
        <w:tblW w:w="11199" w:type="dxa"/>
        <w:jc w:val="center"/>
        <w:tblLayout w:type="fixed"/>
        <w:tblCellMar>
          <w:left w:w="70" w:type="dxa"/>
          <w:right w:w="70" w:type="dxa"/>
        </w:tblCellMar>
        <w:tblLook w:val="04A0" w:firstRow="1" w:lastRow="0" w:firstColumn="1" w:lastColumn="0" w:noHBand="0" w:noVBand="1"/>
      </w:tblPr>
      <w:tblGrid>
        <w:gridCol w:w="210"/>
        <w:gridCol w:w="2156"/>
        <w:gridCol w:w="821"/>
        <w:gridCol w:w="1553"/>
        <w:gridCol w:w="2130"/>
        <w:gridCol w:w="19"/>
        <w:gridCol w:w="4258"/>
        <w:gridCol w:w="52"/>
      </w:tblGrid>
      <w:tr w:rsidR="00FB169A" w:rsidRPr="008F51F7" w:rsidTr="00053DF6">
        <w:trPr>
          <w:trHeight w:val="85"/>
          <w:jc w:val="center"/>
        </w:trPr>
        <w:tc>
          <w:tcPr>
            <w:tcW w:w="11199" w:type="dxa"/>
            <w:gridSpan w:val="8"/>
            <w:shd w:val="clear" w:color="auto" w:fill="auto"/>
            <w:vAlign w:val="center"/>
          </w:tcPr>
          <w:p w:rsidR="00FB169A" w:rsidRPr="00FB169A" w:rsidRDefault="00026006" w:rsidP="00DA229B">
            <w:pPr>
              <w:rPr>
                <w:rFonts w:ascii="Calibri" w:hAnsi="Calibri"/>
                <w:color w:val="000000"/>
                <w:sz w:val="22"/>
                <w:szCs w:val="22"/>
              </w:rPr>
            </w:pPr>
            <w:r>
              <w:rPr>
                <w:rFonts w:ascii="Calibri" w:hAnsi="Calibri"/>
                <w:b/>
                <w:bCs/>
                <w:color w:val="000000"/>
                <w:sz w:val="22"/>
                <w:szCs w:val="22"/>
              </w:rPr>
              <w:t xml:space="preserve"> </w:t>
            </w:r>
            <w:r w:rsidR="00FB169A" w:rsidRPr="00FB169A">
              <w:rPr>
                <w:rFonts w:ascii="Calibri" w:hAnsi="Calibri"/>
                <w:b/>
                <w:bCs/>
                <w:color w:val="000000"/>
                <w:sz w:val="22"/>
                <w:szCs w:val="22"/>
              </w:rPr>
              <w:t>NIVEAU OTAN 2 Méthode OTAN 3, 4, 5</w:t>
            </w:r>
          </w:p>
        </w:tc>
      </w:tr>
      <w:tr w:rsidR="00FB169A" w:rsidRPr="00FB169A" w:rsidTr="00053DF6">
        <w:trPr>
          <w:trHeight w:hRule="exact" w:val="340"/>
          <w:jc w:val="center"/>
        </w:trPr>
        <w:tc>
          <w:tcPr>
            <w:tcW w:w="11199" w:type="dxa"/>
            <w:gridSpan w:val="8"/>
            <w:shd w:val="clear" w:color="auto" w:fill="auto"/>
            <w:vAlign w:val="center"/>
            <w:hideMark/>
          </w:tcPr>
          <w:p w:rsidR="00FB169A" w:rsidRDefault="00F54E56" w:rsidP="00156F2E">
            <w:pPr>
              <w:rPr>
                <w:rFonts w:ascii="Calibri" w:hAnsi="Calibri"/>
                <w:color w:val="000000"/>
                <w:sz w:val="18"/>
                <w:szCs w:val="18"/>
              </w:rPr>
            </w:pPr>
            <w:r>
              <w:rPr>
                <w:rFonts w:ascii="Calibri" w:hAnsi="Calibri"/>
                <w:color w:val="000000"/>
                <w:sz w:val="18"/>
                <w:szCs w:val="18"/>
              </w:rPr>
              <w:t xml:space="preserve">      </w:t>
            </w:r>
            <w:r w:rsidR="00FB169A" w:rsidRPr="008F51F7">
              <w:rPr>
                <w:rFonts w:ascii="Calibri" w:hAnsi="Calibri"/>
                <w:color w:val="000000"/>
                <w:sz w:val="18"/>
                <w:szCs w:val="18"/>
              </w:rPr>
              <w:t xml:space="preserve">Conditions climatiques sévères et mécaniques  </w:t>
            </w:r>
            <w:r w:rsidR="00C613B2">
              <w:rPr>
                <w:rFonts w:ascii="Calibri" w:hAnsi="Calibri"/>
                <w:color w:val="000000"/>
                <w:sz w:val="18"/>
                <w:szCs w:val="18"/>
              </w:rPr>
              <w:t>c</w:t>
            </w:r>
            <w:r w:rsidR="00FB169A" w:rsidRPr="008F51F7">
              <w:rPr>
                <w:rFonts w:ascii="Calibri" w:hAnsi="Calibri"/>
                <w:color w:val="000000"/>
                <w:sz w:val="18"/>
                <w:szCs w:val="18"/>
              </w:rPr>
              <w:t>ourantes</w:t>
            </w:r>
          </w:p>
          <w:p w:rsidR="00156F2E" w:rsidRPr="008F51F7" w:rsidRDefault="00156F2E" w:rsidP="00156F2E">
            <w:pPr>
              <w:rPr>
                <w:rFonts w:ascii="Calibri" w:hAnsi="Calibri"/>
                <w:color w:val="000000"/>
                <w:sz w:val="18"/>
                <w:szCs w:val="18"/>
              </w:rPr>
            </w:pPr>
          </w:p>
        </w:tc>
      </w:tr>
      <w:tr w:rsidR="00156F2E" w:rsidRPr="00FB169A" w:rsidTr="00053DF6">
        <w:trPr>
          <w:trHeight w:val="85"/>
          <w:jc w:val="center"/>
        </w:trPr>
        <w:tc>
          <w:tcPr>
            <w:tcW w:w="4740" w:type="dxa"/>
            <w:gridSpan w:val="4"/>
            <w:shd w:val="clear" w:color="auto" w:fill="auto"/>
            <w:noWrap/>
            <w:vAlign w:val="center"/>
            <w:hideMark/>
          </w:tcPr>
          <w:p w:rsidR="00156F2E" w:rsidRPr="008F51F7" w:rsidRDefault="00F54E56" w:rsidP="00156F2E">
            <w:pPr>
              <w:rPr>
                <w:rFonts w:ascii="Calibri" w:hAnsi="Calibri"/>
                <w:color w:val="000000"/>
                <w:sz w:val="18"/>
                <w:szCs w:val="18"/>
              </w:rPr>
            </w:pPr>
            <w:r>
              <w:rPr>
                <w:rFonts w:ascii="Calibri" w:hAnsi="Calibri"/>
                <w:color w:val="000000"/>
                <w:sz w:val="18"/>
                <w:szCs w:val="18"/>
              </w:rPr>
              <w:t xml:space="preserve">      </w:t>
            </w:r>
            <w:r w:rsidR="00156F2E" w:rsidRPr="008F51F7">
              <w:rPr>
                <w:rFonts w:ascii="Calibri" w:hAnsi="Calibri"/>
                <w:color w:val="000000"/>
                <w:sz w:val="18"/>
                <w:szCs w:val="18"/>
              </w:rPr>
              <w:t xml:space="preserve">Durée : 3 ans                                                       </w:t>
            </w:r>
            <w:r w:rsidR="00156F2E">
              <w:rPr>
                <w:rFonts w:ascii="Calibri" w:hAnsi="Calibri"/>
                <w:color w:val="000000"/>
                <w:sz w:val="18"/>
                <w:szCs w:val="18"/>
              </w:rPr>
              <w:t xml:space="preserve">                        </w:t>
            </w:r>
          </w:p>
        </w:tc>
        <w:tc>
          <w:tcPr>
            <w:tcW w:w="6459" w:type="dxa"/>
            <w:gridSpan w:val="4"/>
            <w:shd w:val="clear" w:color="auto" w:fill="auto"/>
            <w:vAlign w:val="center"/>
          </w:tcPr>
          <w:p w:rsidR="00156F2E" w:rsidRPr="008F51F7" w:rsidRDefault="00156F2E" w:rsidP="00DA229B">
            <w:pPr>
              <w:rPr>
                <w:rFonts w:ascii="Calibri" w:hAnsi="Calibri"/>
                <w:color w:val="000000"/>
                <w:sz w:val="18"/>
                <w:szCs w:val="18"/>
              </w:rPr>
            </w:pPr>
            <w:r w:rsidRPr="008F51F7">
              <w:rPr>
                <w:rFonts w:ascii="Calibri" w:hAnsi="Calibri"/>
                <w:color w:val="000000"/>
                <w:sz w:val="18"/>
                <w:szCs w:val="18"/>
              </w:rPr>
              <w:t>Tous modes de transport</w:t>
            </w:r>
          </w:p>
        </w:tc>
      </w:tr>
      <w:tr w:rsidR="00C613B2" w:rsidRPr="00FB169A" w:rsidTr="00053DF6">
        <w:trPr>
          <w:trHeight w:val="85"/>
          <w:jc w:val="center"/>
        </w:trPr>
        <w:tc>
          <w:tcPr>
            <w:tcW w:w="4740" w:type="dxa"/>
            <w:gridSpan w:val="4"/>
            <w:shd w:val="clear" w:color="auto" w:fill="auto"/>
            <w:noWrap/>
            <w:vAlign w:val="center"/>
            <w:hideMark/>
          </w:tcPr>
          <w:p w:rsidR="00C613B2" w:rsidRPr="008F51F7" w:rsidRDefault="00F54E56" w:rsidP="00DA229B">
            <w:pPr>
              <w:rPr>
                <w:rFonts w:ascii="Calibri" w:hAnsi="Calibri"/>
                <w:color w:val="000000"/>
                <w:sz w:val="18"/>
                <w:szCs w:val="18"/>
              </w:rPr>
            </w:pPr>
            <w:r>
              <w:rPr>
                <w:rFonts w:ascii="Calibri" w:hAnsi="Calibri"/>
                <w:color w:val="000000"/>
                <w:sz w:val="18"/>
                <w:szCs w:val="18"/>
              </w:rPr>
              <w:t xml:space="preserve">      </w:t>
            </w:r>
            <w:r w:rsidR="00C613B2" w:rsidRPr="008F51F7">
              <w:rPr>
                <w:rFonts w:ascii="Calibri" w:hAnsi="Calibri"/>
                <w:color w:val="000000"/>
                <w:sz w:val="18"/>
                <w:szCs w:val="18"/>
              </w:rPr>
              <w:t>Lieu : plein air</w:t>
            </w:r>
          </w:p>
        </w:tc>
        <w:tc>
          <w:tcPr>
            <w:tcW w:w="6459" w:type="dxa"/>
            <w:gridSpan w:val="4"/>
            <w:shd w:val="clear" w:color="auto" w:fill="auto"/>
            <w:noWrap/>
            <w:vAlign w:val="center"/>
            <w:hideMark/>
          </w:tcPr>
          <w:p w:rsidR="00C613B2" w:rsidRPr="008F51F7" w:rsidRDefault="00C613B2" w:rsidP="00DA229B">
            <w:pPr>
              <w:rPr>
                <w:rFonts w:ascii="Calibri" w:hAnsi="Calibri"/>
                <w:color w:val="000000"/>
                <w:sz w:val="18"/>
                <w:szCs w:val="18"/>
              </w:rPr>
            </w:pPr>
            <w:r w:rsidRPr="008F51F7">
              <w:rPr>
                <w:rFonts w:ascii="Calibri" w:hAnsi="Calibri"/>
                <w:color w:val="000000"/>
                <w:sz w:val="18"/>
                <w:szCs w:val="18"/>
              </w:rPr>
              <w:t>Manipulations multiples voire fréquentes</w:t>
            </w:r>
          </w:p>
        </w:tc>
      </w:tr>
      <w:tr w:rsidR="00FB169A" w:rsidRPr="00FB169A" w:rsidTr="00053DF6">
        <w:trPr>
          <w:trHeight w:val="85"/>
          <w:jc w:val="center"/>
        </w:trPr>
        <w:tc>
          <w:tcPr>
            <w:tcW w:w="4740" w:type="dxa"/>
            <w:gridSpan w:val="4"/>
            <w:shd w:val="clear" w:color="auto" w:fill="auto"/>
            <w:noWrap/>
            <w:vAlign w:val="center"/>
            <w:hideMark/>
          </w:tcPr>
          <w:p w:rsidR="00FB169A" w:rsidRPr="008F51F7" w:rsidRDefault="00F54E56" w:rsidP="003414E9">
            <w:pPr>
              <w:rPr>
                <w:rFonts w:ascii="Calibri" w:hAnsi="Calibri"/>
                <w:color w:val="000000"/>
                <w:sz w:val="18"/>
                <w:szCs w:val="18"/>
              </w:rPr>
            </w:pPr>
            <w:r>
              <w:rPr>
                <w:rFonts w:ascii="Calibri" w:hAnsi="Calibri"/>
                <w:color w:val="000000"/>
                <w:sz w:val="18"/>
                <w:szCs w:val="18"/>
              </w:rPr>
              <w:t xml:space="preserve">     </w:t>
            </w:r>
            <w:r w:rsidR="005D7B56">
              <w:rPr>
                <w:rFonts w:ascii="Calibri" w:hAnsi="Calibri"/>
                <w:color w:val="000000"/>
                <w:sz w:val="18"/>
                <w:szCs w:val="18"/>
              </w:rPr>
              <w:t xml:space="preserve"> </w:t>
            </w:r>
            <w:r w:rsidR="00FB169A" w:rsidRPr="008F51F7">
              <w:rPr>
                <w:rFonts w:ascii="Calibri" w:hAnsi="Calibri"/>
                <w:color w:val="000000"/>
                <w:sz w:val="18"/>
                <w:szCs w:val="18"/>
              </w:rPr>
              <w:t>Situations : A2 A3 B1 B2 B3 M2 C0 C1  C2</w:t>
            </w:r>
          </w:p>
        </w:tc>
        <w:tc>
          <w:tcPr>
            <w:tcW w:w="6459" w:type="dxa"/>
            <w:gridSpan w:val="4"/>
            <w:shd w:val="clear" w:color="auto" w:fill="auto"/>
            <w:noWrap/>
            <w:vAlign w:val="center"/>
            <w:hideMark/>
          </w:tcPr>
          <w:p w:rsidR="00FB169A" w:rsidRPr="008F51F7" w:rsidRDefault="00C613B2" w:rsidP="00DA229B">
            <w:pPr>
              <w:rPr>
                <w:rFonts w:ascii="Calibri" w:hAnsi="Calibri"/>
                <w:color w:val="000000"/>
                <w:sz w:val="18"/>
                <w:szCs w:val="18"/>
              </w:rPr>
            </w:pPr>
            <w:r w:rsidRPr="008F51F7">
              <w:rPr>
                <w:rFonts w:ascii="Calibri" w:hAnsi="Calibri"/>
                <w:color w:val="000000"/>
                <w:sz w:val="18"/>
                <w:szCs w:val="18"/>
              </w:rPr>
              <w:t>Opérations extérieures</w:t>
            </w:r>
          </w:p>
        </w:tc>
      </w:tr>
      <w:tr w:rsidR="00EF57E1" w:rsidRPr="00FB169A" w:rsidTr="00053DF6">
        <w:trPr>
          <w:trHeight w:hRule="exact" w:val="113"/>
          <w:jc w:val="center"/>
        </w:trPr>
        <w:tc>
          <w:tcPr>
            <w:tcW w:w="4740" w:type="dxa"/>
            <w:gridSpan w:val="4"/>
            <w:shd w:val="clear" w:color="auto" w:fill="auto"/>
            <w:noWrap/>
            <w:vAlign w:val="center"/>
          </w:tcPr>
          <w:p w:rsidR="00EF57E1" w:rsidRPr="008F51F7" w:rsidRDefault="00EF57E1" w:rsidP="00DA229B">
            <w:pPr>
              <w:rPr>
                <w:rFonts w:ascii="Calibri" w:hAnsi="Calibri"/>
                <w:color w:val="000000"/>
                <w:sz w:val="18"/>
                <w:szCs w:val="18"/>
              </w:rPr>
            </w:pPr>
          </w:p>
        </w:tc>
        <w:tc>
          <w:tcPr>
            <w:tcW w:w="6459" w:type="dxa"/>
            <w:gridSpan w:val="4"/>
            <w:shd w:val="clear" w:color="auto" w:fill="auto"/>
            <w:noWrap/>
            <w:vAlign w:val="center"/>
          </w:tcPr>
          <w:p w:rsidR="00EF57E1" w:rsidRPr="008F51F7" w:rsidRDefault="00EF57E1" w:rsidP="00DA229B">
            <w:pPr>
              <w:rPr>
                <w:rFonts w:ascii="Calibri" w:hAnsi="Calibri"/>
                <w:color w:val="000000"/>
                <w:sz w:val="18"/>
                <w:szCs w:val="18"/>
              </w:rPr>
            </w:pPr>
          </w:p>
        </w:tc>
      </w:tr>
      <w:tr w:rsidR="008F51F7" w:rsidRPr="008F51F7" w:rsidTr="00053DF6">
        <w:trPr>
          <w:cantSplit/>
          <w:trHeight w:hRule="exact" w:val="340"/>
          <w:jc w:val="center"/>
        </w:trPr>
        <w:tc>
          <w:tcPr>
            <w:tcW w:w="11199" w:type="dxa"/>
            <w:gridSpan w:val="8"/>
            <w:vAlign w:val="bottom"/>
          </w:tcPr>
          <w:p w:rsidR="008F51F7" w:rsidRPr="008F51F7" w:rsidRDefault="00026006" w:rsidP="00DA229B">
            <w:pPr>
              <w:spacing w:after="240" w:line="230" w:lineRule="atLeast"/>
              <w:rPr>
                <w:rFonts w:ascii="Calibri" w:hAnsi="Calibri"/>
                <w:color w:val="000000"/>
                <w:sz w:val="18"/>
                <w:szCs w:val="18"/>
                <w:lang w:eastAsia="ja-JP"/>
              </w:rPr>
            </w:pPr>
            <w:r>
              <w:rPr>
                <w:rFonts w:ascii="Calibri" w:hAnsi="Calibri"/>
                <w:b/>
                <w:bCs/>
                <w:color w:val="000000"/>
                <w:sz w:val="18"/>
                <w:szCs w:val="18"/>
                <w:lang w:eastAsia="ja-JP"/>
              </w:rPr>
              <w:t xml:space="preserve"> </w:t>
            </w:r>
            <w:r w:rsidR="008F51F7" w:rsidRPr="008F51F7">
              <w:rPr>
                <w:rFonts w:ascii="Calibri" w:hAnsi="Calibri"/>
                <w:b/>
                <w:bCs/>
                <w:color w:val="000000"/>
                <w:sz w:val="18"/>
                <w:szCs w:val="18"/>
                <w:lang w:eastAsia="ja-JP"/>
              </w:rPr>
              <w:t xml:space="preserve">METHODES SEILA : </w:t>
            </w:r>
            <w:r w:rsidR="008F51F7" w:rsidRPr="008F51F7">
              <w:rPr>
                <w:rFonts w:asciiTheme="minorHAnsi" w:eastAsia="MS Mincho" w:hAnsiTheme="minorHAnsi"/>
                <w:sz w:val="18"/>
                <w:szCs w:val="18"/>
                <w:lang w:eastAsia="ja-JP"/>
              </w:rPr>
              <w:t>Selon la fragilité du matériel, toutes les méthodes SEILA peuvent être envisagées pour répondre aux ex</w:t>
            </w:r>
            <w:r w:rsidR="00FB169A" w:rsidRPr="00FB169A">
              <w:rPr>
                <w:rFonts w:asciiTheme="minorHAnsi" w:eastAsia="MS Mincho" w:hAnsiTheme="minorHAnsi"/>
                <w:sz w:val="18"/>
                <w:szCs w:val="18"/>
                <w:lang w:eastAsia="ja-JP"/>
              </w:rPr>
              <w:t xml:space="preserve">igences </w:t>
            </w:r>
            <w:r w:rsidR="008F51F7" w:rsidRPr="008F51F7">
              <w:rPr>
                <w:rFonts w:asciiTheme="minorHAnsi" w:eastAsia="MS Mincho" w:hAnsiTheme="minorHAnsi"/>
                <w:sz w:val="18"/>
                <w:szCs w:val="18"/>
                <w:lang w:eastAsia="ja-JP"/>
              </w:rPr>
              <w:t xml:space="preserve"> </w:t>
            </w:r>
            <w:r w:rsidR="00FB169A" w:rsidRPr="00FB169A">
              <w:rPr>
                <w:rFonts w:asciiTheme="minorHAnsi" w:eastAsia="MS Mincho" w:hAnsiTheme="minorHAnsi"/>
                <w:sz w:val="18"/>
                <w:szCs w:val="18"/>
                <w:lang w:eastAsia="ja-JP"/>
              </w:rPr>
              <w:t>OTAN</w:t>
            </w:r>
          </w:p>
        </w:tc>
      </w:tr>
      <w:tr w:rsidR="00747792" w:rsidRPr="00AF37FA" w:rsidTr="00053DF6">
        <w:trPr>
          <w:gridBefore w:val="1"/>
          <w:wBefore w:w="210" w:type="dxa"/>
          <w:trHeight w:val="85"/>
          <w:jc w:val="center"/>
        </w:trPr>
        <w:tc>
          <w:tcPr>
            <w:tcW w:w="2156" w:type="dxa"/>
            <w:shd w:val="clear" w:color="auto" w:fill="auto"/>
            <w:noWrap/>
          </w:tcPr>
          <w:p w:rsidR="00747792" w:rsidRPr="00AF37FA" w:rsidRDefault="00747792" w:rsidP="00747792">
            <w:pPr>
              <w:ind w:left="-70" w:right="-70" w:firstLine="141"/>
              <w:rPr>
                <w:rFonts w:asciiTheme="minorHAnsi" w:hAnsiTheme="minorHAnsi"/>
                <w:color w:val="000000"/>
                <w:sz w:val="18"/>
                <w:szCs w:val="18"/>
                <w:u w:val="single"/>
              </w:rPr>
            </w:pPr>
            <w:r>
              <w:rPr>
                <w:rFonts w:asciiTheme="minorHAnsi" w:hAnsiTheme="minorHAnsi"/>
                <w:color w:val="000000"/>
                <w:sz w:val="18"/>
                <w:szCs w:val="18"/>
                <w:u w:val="single"/>
              </w:rPr>
              <w:t>CATEGORIES / SUPPORTS</w:t>
            </w:r>
          </w:p>
        </w:tc>
        <w:tc>
          <w:tcPr>
            <w:tcW w:w="821" w:type="dxa"/>
            <w:shd w:val="clear" w:color="auto" w:fill="auto"/>
            <w:noWrap/>
          </w:tcPr>
          <w:p w:rsidR="00747792" w:rsidRPr="00AF37FA" w:rsidRDefault="00747792" w:rsidP="00DA229B">
            <w:pPr>
              <w:rPr>
                <w:rFonts w:asciiTheme="minorHAnsi" w:hAnsiTheme="minorHAnsi"/>
                <w:color w:val="000000"/>
                <w:sz w:val="18"/>
                <w:szCs w:val="18"/>
                <w:u w:val="single"/>
              </w:rPr>
            </w:pPr>
          </w:p>
        </w:tc>
        <w:tc>
          <w:tcPr>
            <w:tcW w:w="3683" w:type="dxa"/>
            <w:gridSpan w:val="2"/>
            <w:shd w:val="clear" w:color="auto" w:fill="auto"/>
          </w:tcPr>
          <w:p w:rsidR="00747792" w:rsidRPr="00AF37FA" w:rsidRDefault="00747792" w:rsidP="00747792">
            <w:pPr>
              <w:ind w:left="-70" w:right="-70" w:firstLine="141"/>
              <w:rPr>
                <w:rFonts w:asciiTheme="minorHAnsi" w:hAnsiTheme="minorHAnsi"/>
                <w:color w:val="000000"/>
                <w:sz w:val="18"/>
                <w:szCs w:val="18"/>
                <w:u w:val="single"/>
              </w:rPr>
            </w:pPr>
            <w:r w:rsidRPr="00AF37FA">
              <w:rPr>
                <w:rFonts w:asciiTheme="minorHAnsi" w:hAnsiTheme="minorHAnsi"/>
                <w:color w:val="000000"/>
                <w:sz w:val="18"/>
                <w:szCs w:val="18"/>
                <w:u w:val="single"/>
              </w:rPr>
              <w:t>PROTECTIONS UTILISABLES</w:t>
            </w:r>
          </w:p>
        </w:tc>
        <w:tc>
          <w:tcPr>
            <w:tcW w:w="4329" w:type="dxa"/>
            <w:gridSpan w:val="3"/>
            <w:shd w:val="clear" w:color="auto" w:fill="auto"/>
          </w:tcPr>
          <w:p w:rsidR="00747792" w:rsidRPr="00AF37FA" w:rsidRDefault="00747792" w:rsidP="00747792">
            <w:pPr>
              <w:rPr>
                <w:rFonts w:asciiTheme="minorHAnsi" w:hAnsiTheme="minorHAnsi"/>
                <w:color w:val="000000"/>
                <w:sz w:val="18"/>
                <w:szCs w:val="18"/>
                <w:u w:val="single"/>
              </w:rPr>
            </w:pPr>
            <w:r w:rsidRPr="00AF37FA">
              <w:rPr>
                <w:rFonts w:asciiTheme="minorHAnsi" w:hAnsiTheme="minorHAnsi"/>
                <w:color w:val="000000"/>
                <w:sz w:val="18"/>
                <w:szCs w:val="18"/>
                <w:u w:val="single"/>
              </w:rPr>
              <w:t>OBSERVATIONS - EXEMPLES</w:t>
            </w:r>
          </w:p>
        </w:tc>
      </w:tr>
      <w:tr w:rsidR="00DA229B" w:rsidRPr="008F51F7" w:rsidTr="00053DF6">
        <w:trPr>
          <w:gridBefore w:val="1"/>
          <w:gridAfter w:val="1"/>
          <w:wBefore w:w="210" w:type="dxa"/>
          <w:wAfter w:w="52" w:type="dxa"/>
          <w:trHeight w:val="85"/>
          <w:jc w:val="center"/>
        </w:trPr>
        <w:tc>
          <w:tcPr>
            <w:tcW w:w="2156" w:type="dxa"/>
            <w:vMerge w:val="restart"/>
            <w:tcBorders>
              <w:top w:val="single" w:sz="12" w:space="0" w:color="auto"/>
              <w:left w:val="single" w:sz="12" w:space="0" w:color="auto"/>
              <w:right w:val="single" w:sz="4" w:space="0" w:color="auto"/>
            </w:tcBorders>
            <w:shd w:val="clear" w:color="auto" w:fill="auto"/>
            <w:hideMark/>
          </w:tcPr>
          <w:p w:rsidR="00DA229B" w:rsidRPr="00AF37FA" w:rsidRDefault="00DA229B" w:rsidP="00555B05">
            <w:pPr>
              <w:rPr>
                <w:rFonts w:asciiTheme="minorHAnsi" w:hAnsiTheme="minorHAnsi"/>
                <w:color w:val="000000"/>
                <w:sz w:val="18"/>
                <w:szCs w:val="18"/>
              </w:rPr>
            </w:pPr>
            <w:r w:rsidRPr="00AF37FA">
              <w:rPr>
                <w:rFonts w:asciiTheme="minorHAnsi" w:hAnsiTheme="minorHAnsi"/>
                <w:b/>
                <w:bCs/>
                <w:color w:val="000000"/>
                <w:sz w:val="18"/>
                <w:szCs w:val="18"/>
              </w:rPr>
              <w:t>1 - Berceaux</w:t>
            </w:r>
          </w:p>
          <w:p w:rsidR="00DA229B" w:rsidRPr="00AF37FA" w:rsidRDefault="00DA229B" w:rsidP="00555B05">
            <w:pPr>
              <w:rPr>
                <w:rFonts w:asciiTheme="minorHAnsi" w:hAnsiTheme="minorHAnsi"/>
                <w:color w:val="000000"/>
                <w:sz w:val="18"/>
                <w:szCs w:val="18"/>
              </w:rPr>
            </w:pPr>
            <w:r w:rsidRPr="00AF37FA">
              <w:rPr>
                <w:rFonts w:asciiTheme="minorHAnsi" w:hAnsiTheme="minorHAnsi"/>
                <w:color w:val="000000"/>
                <w:sz w:val="18"/>
                <w:szCs w:val="18"/>
              </w:rPr>
              <w:t>Matériel unitaire lourd encombrant de grandes dimensions</w:t>
            </w:r>
          </w:p>
          <w:p w:rsidR="00DA229B" w:rsidRPr="00AF37FA" w:rsidRDefault="00DA229B" w:rsidP="00555B05">
            <w:pPr>
              <w:rPr>
                <w:rFonts w:asciiTheme="minorHAnsi" w:hAnsiTheme="minorHAnsi"/>
                <w:color w:val="000000"/>
                <w:sz w:val="18"/>
                <w:szCs w:val="18"/>
              </w:rPr>
            </w:pPr>
          </w:p>
        </w:tc>
        <w:tc>
          <w:tcPr>
            <w:tcW w:w="821" w:type="dxa"/>
            <w:tcBorders>
              <w:top w:val="single" w:sz="12" w:space="0" w:color="auto"/>
              <w:left w:val="single" w:sz="4" w:space="0" w:color="auto"/>
            </w:tcBorders>
            <w:shd w:val="clear" w:color="auto" w:fill="auto"/>
            <w:noWrap/>
            <w:hideMark/>
          </w:tcPr>
          <w:p w:rsidR="00DA229B" w:rsidRPr="00AF37FA" w:rsidRDefault="00DA229B" w:rsidP="00555B05">
            <w:pPr>
              <w:rPr>
                <w:rFonts w:asciiTheme="minorHAnsi" w:hAnsiTheme="minorHAnsi"/>
                <w:b/>
                <w:bCs/>
                <w:color w:val="000000"/>
                <w:sz w:val="18"/>
                <w:szCs w:val="18"/>
              </w:rPr>
            </w:pPr>
            <w:r w:rsidRPr="00AF37FA">
              <w:rPr>
                <w:rFonts w:asciiTheme="minorHAnsi" w:hAnsiTheme="minorHAnsi"/>
                <w:b/>
                <w:bCs/>
                <w:color w:val="000000"/>
                <w:sz w:val="18"/>
                <w:szCs w:val="18"/>
              </w:rPr>
              <w:t>a</w:t>
            </w:r>
          </w:p>
        </w:tc>
        <w:tc>
          <w:tcPr>
            <w:tcW w:w="3702" w:type="dxa"/>
            <w:gridSpan w:val="3"/>
            <w:tcBorders>
              <w:top w:val="single" w:sz="12" w:space="0" w:color="auto"/>
              <w:right w:val="single" w:sz="4" w:space="0" w:color="auto"/>
            </w:tcBorders>
            <w:shd w:val="clear" w:color="auto" w:fill="auto"/>
            <w:hideMark/>
          </w:tcPr>
          <w:p w:rsidR="00DA229B" w:rsidRPr="00AF37FA" w:rsidRDefault="00DA229B" w:rsidP="00555B05">
            <w:pPr>
              <w:rPr>
                <w:rFonts w:asciiTheme="minorHAnsi" w:hAnsiTheme="minorHAnsi"/>
                <w:color w:val="000000"/>
                <w:sz w:val="18"/>
                <w:szCs w:val="18"/>
              </w:rPr>
            </w:pPr>
            <w:r w:rsidRPr="00AF37FA">
              <w:rPr>
                <w:rFonts w:asciiTheme="minorHAnsi" w:hAnsiTheme="minorHAnsi"/>
                <w:color w:val="000000"/>
                <w:sz w:val="18"/>
                <w:szCs w:val="18"/>
              </w:rPr>
              <w:t>Protection de contact si nécessaire</w:t>
            </w:r>
          </w:p>
          <w:p w:rsidR="00DA229B" w:rsidRPr="00AF37FA" w:rsidRDefault="00DA229B" w:rsidP="00555B05">
            <w:pPr>
              <w:rPr>
                <w:rFonts w:asciiTheme="minorHAnsi" w:hAnsiTheme="minorHAnsi"/>
                <w:color w:val="000000"/>
                <w:sz w:val="18"/>
                <w:szCs w:val="18"/>
              </w:rPr>
            </w:pPr>
            <w:r w:rsidRPr="00AF37FA">
              <w:rPr>
                <w:rFonts w:asciiTheme="minorHAnsi" w:hAnsiTheme="minorHAnsi"/>
                <w:color w:val="000000"/>
                <w:sz w:val="18"/>
                <w:szCs w:val="18"/>
              </w:rPr>
              <w:t>Protection interne des systèmes clos</w:t>
            </w:r>
          </w:p>
        </w:tc>
        <w:tc>
          <w:tcPr>
            <w:tcW w:w="4258" w:type="dxa"/>
            <w:tcBorders>
              <w:top w:val="single" w:sz="12" w:space="0" w:color="auto"/>
              <w:left w:val="single" w:sz="4" w:space="0" w:color="auto"/>
              <w:bottom w:val="single" w:sz="4" w:space="0" w:color="auto"/>
              <w:right w:val="single" w:sz="12" w:space="0" w:color="auto"/>
            </w:tcBorders>
            <w:shd w:val="clear" w:color="auto" w:fill="auto"/>
            <w:noWrap/>
            <w:hideMark/>
          </w:tcPr>
          <w:p w:rsidR="00DA229B" w:rsidRPr="00AF37FA" w:rsidRDefault="00DA229B" w:rsidP="00555B05">
            <w:pPr>
              <w:ind w:left="43"/>
              <w:rPr>
                <w:rFonts w:asciiTheme="minorHAnsi" w:hAnsiTheme="minorHAnsi"/>
                <w:color w:val="000000"/>
                <w:sz w:val="18"/>
                <w:szCs w:val="18"/>
              </w:rPr>
            </w:pPr>
            <w:r w:rsidRPr="00AF37FA">
              <w:rPr>
                <w:rFonts w:asciiTheme="minorHAnsi" w:hAnsiTheme="minorHAnsi"/>
                <w:color w:val="000000"/>
                <w:sz w:val="18"/>
                <w:szCs w:val="18"/>
              </w:rPr>
              <w:t>Utilisation possible du VCI, VPI</w:t>
            </w:r>
          </w:p>
        </w:tc>
      </w:tr>
      <w:tr w:rsidR="00DA229B" w:rsidRPr="008F51F7" w:rsidTr="00053DF6">
        <w:trPr>
          <w:gridBefore w:val="1"/>
          <w:gridAfter w:val="1"/>
          <w:wBefore w:w="210" w:type="dxa"/>
          <w:wAfter w:w="52" w:type="dxa"/>
          <w:trHeight w:val="85"/>
          <w:jc w:val="center"/>
        </w:trPr>
        <w:tc>
          <w:tcPr>
            <w:tcW w:w="2156" w:type="dxa"/>
            <w:vMerge/>
            <w:tcBorders>
              <w:left w:val="single" w:sz="12" w:space="0" w:color="auto"/>
              <w:right w:val="single" w:sz="4" w:space="0" w:color="auto"/>
            </w:tcBorders>
            <w:shd w:val="clear" w:color="auto" w:fill="auto"/>
            <w:hideMark/>
          </w:tcPr>
          <w:p w:rsidR="00DA229B" w:rsidRPr="00AF37FA" w:rsidRDefault="00DA229B" w:rsidP="00555B05">
            <w:pPr>
              <w:rPr>
                <w:rFonts w:asciiTheme="minorHAnsi" w:hAnsiTheme="minorHAnsi"/>
                <w:color w:val="000000"/>
                <w:sz w:val="18"/>
                <w:szCs w:val="18"/>
              </w:rPr>
            </w:pPr>
          </w:p>
        </w:tc>
        <w:tc>
          <w:tcPr>
            <w:tcW w:w="821" w:type="dxa"/>
            <w:tcBorders>
              <w:top w:val="single" w:sz="4" w:space="0" w:color="auto"/>
              <w:left w:val="single" w:sz="4" w:space="0" w:color="auto"/>
              <w:bottom w:val="single" w:sz="4" w:space="0" w:color="auto"/>
            </w:tcBorders>
            <w:shd w:val="clear" w:color="auto" w:fill="auto"/>
            <w:noWrap/>
            <w:hideMark/>
          </w:tcPr>
          <w:p w:rsidR="00DA229B" w:rsidRPr="00AF37FA" w:rsidRDefault="00DA229B" w:rsidP="00555B05">
            <w:pPr>
              <w:rPr>
                <w:rFonts w:asciiTheme="minorHAnsi" w:hAnsiTheme="minorHAnsi"/>
                <w:b/>
                <w:bCs/>
                <w:color w:val="000000"/>
                <w:sz w:val="18"/>
                <w:szCs w:val="18"/>
              </w:rPr>
            </w:pPr>
            <w:r w:rsidRPr="00AF37FA">
              <w:rPr>
                <w:rFonts w:asciiTheme="minorHAnsi" w:hAnsiTheme="minorHAnsi"/>
                <w:b/>
                <w:bCs/>
                <w:color w:val="000000"/>
                <w:sz w:val="18"/>
                <w:szCs w:val="18"/>
              </w:rPr>
              <w:t>b</w:t>
            </w:r>
          </w:p>
        </w:tc>
        <w:tc>
          <w:tcPr>
            <w:tcW w:w="3702" w:type="dxa"/>
            <w:gridSpan w:val="3"/>
            <w:tcBorders>
              <w:top w:val="single" w:sz="4" w:space="0" w:color="auto"/>
              <w:bottom w:val="single" w:sz="4" w:space="0" w:color="auto"/>
              <w:right w:val="single" w:sz="4" w:space="0" w:color="auto"/>
            </w:tcBorders>
            <w:shd w:val="clear" w:color="auto" w:fill="auto"/>
            <w:hideMark/>
          </w:tcPr>
          <w:p w:rsidR="00DA229B" w:rsidRPr="00AF37FA" w:rsidRDefault="00DA229B" w:rsidP="00555B05">
            <w:pPr>
              <w:rPr>
                <w:rFonts w:asciiTheme="minorHAnsi" w:hAnsiTheme="minorHAnsi"/>
                <w:color w:val="000000"/>
                <w:sz w:val="18"/>
                <w:szCs w:val="18"/>
              </w:rPr>
            </w:pPr>
            <w:r w:rsidRPr="00AF37FA">
              <w:rPr>
                <w:rFonts w:asciiTheme="minorHAnsi" w:hAnsiTheme="minorHAnsi"/>
                <w:color w:val="000000"/>
                <w:sz w:val="18"/>
                <w:szCs w:val="18"/>
              </w:rPr>
              <w:t>Housse imperméable</w:t>
            </w:r>
          </w:p>
        </w:tc>
        <w:tc>
          <w:tcPr>
            <w:tcW w:w="4258" w:type="dxa"/>
            <w:tcBorders>
              <w:top w:val="single" w:sz="4" w:space="0" w:color="auto"/>
              <w:left w:val="single" w:sz="4" w:space="0" w:color="auto"/>
              <w:bottom w:val="single" w:sz="4" w:space="0" w:color="auto"/>
              <w:right w:val="single" w:sz="12" w:space="0" w:color="auto"/>
            </w:tcBorders>
            <w:shd w:val="clear" w:color="auto" w:fill="auto"/>
            <w:noWrap/>
            <w:hideMark/>
          </w:tcPr>
          <w:p w:rsidR="00DA229B" w:rsidRPr="00AF37FA" w:rsidRDefault="00DA229B" w:rsidP="00555B05">
            <w:pPr>
              <w:ind w:left="43"/>
              <w:rPr>
                <w:rFonts w:asciiTheme="minorHAnsi" w:hAnsiTheme="minorHAnsi"/>
                <w:color w:val="000000"/>
                <w:sz w:val="18"/>
                <w:szCs w:val="18"/>
              </w:rPr>
            </w:pPr>
            <w:r w:rsidRPr="00AF37FA">
              <w:rPr>
                <w:rFonts w:asciiTheme="minorHAnsi" w:hAnsiTheme="minorHAnsi"/>
                <w:color w:val="000000"/>
                <w:sz w:val="18"/>
                <w:szCs w:val="18"/>
              </w:rPr>
              <w:t>Housse rétractable ventilée</w:t>
            </w:r>
          </w:p>
        </w:tc>
      </w:tr>
      <w:tr w:rsidR="00DA229B" w:rsidRPr="008F51F7" w:rsidTr="00053DF6">
        <w:trPr>
          <w:gridBefore w:val="1"/>
          <w:gridAfter w:val="1"/>
          <w:wBefore w:w="210" w:type="dxa"/>
          <w:wAfter w:w="52" w:type="dxa"/>
          <w:trHeight w:val="85"/>
          <w:jc w:val="center"/>
        </w:trPr>
        <w:tc>
          <w:tcPr>
            <w:tcW w:w="2156" w:type="dxa"/>
            <w:vMerge/>
            <w:tcBorders>
              <w:left w:val="single" w:sz="12" w:space="0" w:color="auto"/>
              <w:right w:val="single" w:sz="4" w:space="0" w:color="auto"/>
            </w:tcBorders>
            <w:shd w:val="clear" w:color="auto" w:fill="auto"/>
            <w:hideMark/>
          </w:tcPr>
          <w:p w:rsidR="00DA229B" w:rsidRPr="00AF37FA" w:rsidRDefault="00DA229B" w:rsidP="00555B05">
            <w:pPr>
              <w:rPr>
                <w:rFonts w:asciiTheme="minorHAnsi" w:hAnsiTheme="minorHAnsi"/>
                <w:color w:val="000000"/>
                <w:sz w:val="18"/>
                <w:szCs w:val="18"/>
              </w:rPr>
            </w:pPr>
          </w:p>
        </w:tc>
        <w:tc>
          <w:tcPr>
            <w:tcW w:w="821" w:type="dxa"/>
            <w:tcBorders>
              <w:top w:val="single" w:sz="4" w:space="0" w:color="auto"/>
              <w:left w:val="single" w:sz="4" w:space="0" w:color="auto"/>
              <w:bottom w:val="single" w:sz="4" w:space="0" w:color="auto"/>
            </w:tcBorders>
            <w:shd w:val="clear" w:color="auto" w:fill="auto"/>
            <w:noWrap/>
            <w:hideMark/>
          </w:tcPr>
          <w:p w:rsidR="00DA229B" w:rsidRPr="00AF37FA" w:rsidRDefault="00672A2B" w:rsidP="00555B05">
            <w:pPr>
              <w:rPr>
                <w:rFonts w:asciiTheme="minorHAnsi" w:hAnsiTheme="minorHAnsi"/>
                <w:b/>
                <w:bCs/>
                <w:color w:val="000000"/>
                <w:sz w:val="18"/>
                <w:szCs w:val="18"/>
              </w:rPr>
            </w:pPr>
            <w:r>
              <w:rPr>
                <w:rFonts w:asciiTheme="minorHAnsi" w:hAnsiTheme="minorHAnsi"/>
                <w:b/>
                <w:bCs/>
                <w:color w:val="000000"/>
                <w:sz w:val="18"/>
                <w:szCs w:val="18"/>
              </w:rPr>
              <w:t>(</w:t>
            </w:r>
            <w:r w:rsidR="00DA229B" w:rsidRPr="00AF37FA">
              <w:rPr>
                <w:rFonts w:asciiTheme="minorHAnsi" w:hAnsiTheme="minorHAnsi"/>
                <w:b/>
                <w:bCs/>
                <w:color w:val="000000"/>
                <w:sz w:val="18"/>
                <w:szCs w:val="18"/>
              </w:rPr>
              <w:t>ba18</w:t>
            </w:r>
            <w:r>
              <w:rPr>
                <w:rFonts w:asciiTheme="minorHAnsi" w:hAnsiTheme="minorHAnsi"/>
                <w:b/>
                <w:bCs/>
                <w:color w:val="000000"/>
                <w:sz w:val="18"/>
                <w:szCs w:val="18"/>
              </w:rPr>
              <w:t>)</w:t>
            </w:r>
          </w:p>
        </w:tc>
        <w:tc>
          <w:tcPr>
            <w:tcW w:w="3702" w:type="dxa"/>
            <w:gridSpan w:val="3"/>
            <w:tcBorders>
              <w:top w:val="single" w:sz="4" w:space="0" w:color="auto"/>
              <w:bottom w:val="single" w:sz="4" w:space="0" w:color="auto"/>
              <w:right w:val="single" w:sz="4" w:space="0" w:color="auto"/>
            </w:tcBorders>
            <w:shd w:val="clear" w:color="auto" w:fill="auto"/>
            <w:hideMark/>
          </w:tcPr>
          <w:p w:rsidR="00DA229B" w:rsidRPr="00AF37FA" w:rsidRDefault="00672A2B" w:rsidP="00555B05">
            <w:pPr>
              <w:rPr>
                <w:rFonts w:asciiTheme="minorHAnsi" w:hAnsiTheme="minorHAnsi"/>
                <w:color w:val="000000"/>
                <w:sz w:val="18"/>
                <w:szCs w:val="18"/>
              </w:rPr>
            </w:pPr>
            <w:r>
              <w:rPr>
                <w:rFonts w:asciiTheme="minorHAnsi" w:hAnsiTheme="minorHAnsi"/>
                <w:sz w:val="18"/>
                <w:szCs w:val="18"/>
              </w:rPr>
              <w:t>F</w:t>
            </w:r>
            <w:r w:rsidR="00DA229B" w:rsidRPr="00AF37FA">
              <w:rPr>
                <w:rFonts w:asciiTheme="minorHAnsi" w:hAnsiTheme="minorHAnsi"/>
                <w:sz w:val="18"/>
                <w:szCs w:val="18"/>
              </w:rPr>
              <w:t>ilm imperméable imprégné d'inhibiteurs de corrosion en phase vapeur</w:t>
            </w:r>
          </w:p>
        </w:tc>
        <w:tc>
          <w:tcPr>
            <w:tcW w:w="4258" w:type="dxa"/>
            <w:tcBorders>
              <w:top w:val="single" w:sz="4" w:space="0" w:color="auto"/>
              <w:left w:val="single" w:sz="4" w:space="0" w:color="auto"/>
              <w:bottom w:val="single" w:sz="4" w:space="0" w:color="auto"/>
              <w:right w:val="single" w:sz="12" w:space="0" w:color="auto"/>
            </w:tcBorders>
            <w:shd w:val="clear" w:color="auto" w:fill="auto"/>
            <w:noWrap/>
            <w:hideMark/>
          </w:tcPr>
          <w:p w:rsidR="00DA229B" w:rsidRPr="00AF37FA" w:rsidRDefault="00DA229B" w:rsidP="00555B05">
            <w:pPr>
              <w:ind w:left="43"/>
              <w:rPr>
                <w:rFonts w:asciiTheme="minorHAnsi" w:hAnsiTheme="minorHAnsi"/>
                <w:color w:val="000000"/>
                <w:sz w:val="18"/>
                <w:szCs w:val="18"/>
              </w:rPr>
            </w:pPr>
          </w:p>
        </w:tc>
      </w:tr>
      <w:tr w:rsidR="00DA229B" w:rsidRPr="008F51F7" w:rsidTr="00053DF6">
        <w:trPr>
          <w:gridBefore w:val="1"/>
          <w:gridAfter w:val="1"/>
          <w:wBefore w:w="210" w:type="dxa"/>
          <w:wAfter w:w="52" w:type="dxa"/>
          <w:trHeight w:val="85"/>
          <w:jc w:val="center"/>
        </w:trPr>
        <w:tc>
          <w:tcPr>
            <w:tcW w:w="2156" w:type="dxa"/>
            <w:vMerge/>
            <w:tcBorders>
              <w:left w:val="single" w:sz="12" w:space="0" w:color="auto"/>
              <w:bottom w:val="single" w:sz="12" w:space="0" w:color="auto"/>
              <w:right w:val="single" w:sz="4" w:space="0" w:color="auto"/>
            </w:tcBorders>
            <w:shd w:val="clear" w:color="auto" w:fill="auto"/>
            <w:vAlign w:val="center"/>
            <w:hideMark/>
          </w:tcPr>
          <w:p w:rsidR="00DA229B" w:rsidRPr="00AF37FA" w:rsidRDefault="00DA229B" w:rsidP="00555B05">
            <w:pPr>
              <w:rPr>
                <w:rFonts w:asciiTheme="minorHAnsi" w:hAnsiTheme="minorHAnsi"/>
                <w:color w:val="000000"/>
                <w:sz w:val="18"/>
                <w:szCs w:val="18"/>
              </w:rPr>
            </w:pPr>
          </w:p>
        </w:tc>
        <w:tc>
          <w:tcPr>
            <w:tcW w:w="821" w:type="dxa"/>
            <w:tcBorders>
              <w:left w:val="single" w:sz="4" w:space="0" w:color="auto"/>
            </w:tcBorders>
            <w:shd w:val="clear" w:color="auto" w:fill="auto"/>
            <w:noWrap/>
            <w:hideMark/>
          </w:tcPr>
          <w:p w:rsidR="00DA229B" w:rsidRPr="00AF37FA" w:rsidRDefault="00DA229B" w:rsidP="006D389E">
            <w:pPr>
              <w:rPr>
                <w:rFonts w:asciiTheme="minorHAnsi" w:hAnsiTheme="minorHAnsi"/>
                <w:b/>
                <w:bCs/>
                <w:color w:val="000000"/>
                <w:sz w:val="18"/>
                <w:szCs w:val="18"/>
              </w:rPr>
            </w:pPr>
            <w:r w:rsidRPr="00AF37FA">
              <w:rPr>
                <w:rFonts w:asciiTheme="minorHAnsi" w:hAnsiTheme="minorHAnsi"/>
                <w:b/>
                <w:bCs/>
                <w:color w:val="000000"/>
                <w:sz w:val="18"/>
                <w:szCs w:val="18"/>
              </w:rPr>
              <w:t xml:space="preserve">d        </w:t>
            </w:r>
            <w:r>
              <w:rPr>
                <w:rFonts w:asciiTheme="minorHAnsi" w:hAnsiTheme="minorHAnsi"/>
                <w:b/>
                <w:bCs/>
                <w:color w:val="000000"/>
                <w:sz w:val="18"/>
                <w:szCs w:val="18"/>
              </w:rPr>
              <w:t xml:space="preserve">    </w:t>
            </w:r>
          </w:p>
        </w:tc>
        <w:tc>
          <w:tcPr>
            <w:tcW w:w="3683" w:type="dxa"/>
            <w:gridSpan w:val="2"/>
            <w:tcBorders>
              <w:top w:val="single" w:sz="4" w:space="0" w:color="auto"/>
              <w:left w:val="nil"/>
              <w:bottom w:val="single" w:sz="12" w:space="0" w:color="auto"/>
              <w:right w:val="single" w:sz="4" w:space="0" w:color="auto"/>
            </w:tcBorders>
            <w:shd w:val="clear" w:color="auto" w:fill="auto"/>
          </w:tcPr>
          <w:p w:rsidR="00DA229B" w:rsidRPr="00AF37FA" w:rsidRDefault="00DA229B" w:rsidP="00555B05">
            <w:pPr>
              <w:rPr>
                <w:rFonts w:asciiTheme="minorHAnsi" w:hAnsiTheme="minorHAnsi"/>
                <w:b/>
                <w:bCs/>
                <w:color w:val="000000"/>
                <w:sz w:val="18"/>
                <w:szCs w:val="18"/>
              </w:rPr>
            </w:pPr>
            <w:r w:rsidRPr="00AF37FA">
              <w:rPr>
                <w:rFonts w:asciiTheme="minorHAnsi" w:hAnsiTheme="minorHAnsi"/>
                <w:bCs/>
                <w:color w:val="000000"/>
                <w:sz w:val="18"/>
                <w:szCs w:val="18"/>
              </w:rPr>
              <w:t>Suspension antichoc antivibratoire</w:t>
            </w:r>
          </w:p>
        </w:tc>
        <w:tc>
          <w:tcPr>
            <w:tcW w:w="4277" w:type="dxa"/>
            <w:gridSpan w:val="2"/>
            <w:tcBorders>
              <w:top w:val="single" w:sz="4" w:space="0" w:color="auto"/>
              <w:left w:val="single" w:sz="4" w:space="0" w:color="auto"/>
              <w:bottom w:val="single" w:sz="12" w:space="0" w:color="auto"/>
              <w:right w:val="single" w:sz="12" w:space="0" w:color="auto"/>
            </w:tcBorders>
            <w:shd w:val="clear" w:color="auto" w:fill="auto"/>
            <w:noWrap/>
            <w:hideMark/>
          </w:tcPr>
          <w:p w:rsidR="00DA229B" w:rsidRPr="00AF37FA" w:rsidRDefault="00DA229B" w:rsidP="00555B05">
            <w:pPr>
              <w:ind w:left="43"/>
              <w:rPr>
                <w:rFonts w:asciiTheme="minorHAnsi" w:hAnsiTheme="minorHAnsi"/>
                <w:color w:val="000000"/>
                <w:sz w:val="18"/>
                <w:szCs w:val="18"/>
              </w:rPr>
            </w:pPr>
            <w:r w:rsidRPr="00AF37FA">
              <w:rPr>
                <w:rFonts w:asciiTheme="minorHAnsi" w:hAnsiTheme="minorHAnsi"/>
                <w:color w:val="000000"/>
                <w:sz w:val="18"/>
                <w:szCs w:val="18"/>
              </w:rPr>
              <w:t>Châssis de transport réutilisable</w:t>
            </w:r>
          </w:p>
          <w:p w:rsidR="00DA229B" w:rsidRPr="00AF37FA" w:rsidRDefault="00DA229B" w:rsidP="00555B05">
            <w:pPr>
              <w:ind w:left="43"/>
              <w:rPr>
                <w:rFonts w:asciiTheme="minorHAnsi" w:hAnsiTheme="minorHAnsi"/>
                <w:color w:val="000000"/>
                <w:sz w:val="18"/>
                <w:szCs w:val="18"/>
              </w:rPr>
            </w:pPr>
            <w:r w:rsidRPr="00AF37FA">
              <w:rPr>
                <w:rFonts w:asciiTheme="minorHAnsi" w:hAnsiTheme="minorHAnsi"/>
                <w:color w:val="000000"/>
                <w:sz w:val="18"/>
                <w:szCs w:val="18"/>
              </w:rPr>
              <w:t>Suspension calculée</w:t>
            </w:r>
          </w:p>
          <w:p w:rsidR="00DA229B" w:rsidRPr="00AF37FA" w:rsidRDefault="00DA229B" w:rsidP="00555B05">
            <w:pPr>
              <w:ind w:left="43"/>
              <w:rPr>
                <w:rFonts w:asciiTheme="minorHAnsi" w:hAnsiTheme="minorHAnsi"/>
                <w:color w:val="000000"/>
                <w:sz w:val="18"/>
                <w:szCs w:val="18"/>
              </w:rPr>
            </w:pPr>
            <w:r w:rsidRPr="00AF37FA">
              <w:rPr>
                <w:rFonts w:asciiTheme="minorHAnsi" w:hAnsiTheme="minorHAnsi"/>
                <w:color w:val="000000"/>
                <w:sz w:val="18"/>
                <w:szCs w:val="18"/>
              </w:rPr>
              <w:t>ex : châssis moteur</w:t>
            </w:r>
          </w:p>
        </w:tc>
      </w:tr>
      <w:tr w:rsidR="00DA229B" w:rsidRPr="008F51F7" w:rsidTr="00053DF6">
        <w:trPr>
          <w:gridBefore w:val="1"/>
          <w:gridAfter w:val="1"/>
          <w:wBefore w:w="210" w:type="dxa"/>
          <w:wAfter w:w="52" w:type="dxa"/>
          <w:trHeight w:hRule="exact" w:val="113"/>
          <w:jc w:val="center"/>
        </w:trPr>
        <w:tc>
          <w:tcPr>
            <w:tcW w:w="2156" w:type="dxa"/>
            <w:tcBorders>
              <w:top w:val="single" w:sz="12" w:space="0" w:color="auto"/>
              <w:bottom w:val="single" w:sz="12" w:space="0" w:color="auto"/>
            </w:tcBorders>
            <w:shd w:val="clear" w:color="auto" w:fill="auto"/>
            <w:noWrap/>
            <w:vAlign w:val="bottom"/>
          </w:tcPr>
          <w:p w:rsidR="00DA229B" w:rsidRPr="00AF37FA" w:rsidRDefault="00DA229B" w:rsidP="00555B05">
            <w:pPr>
              <w:rPr>
                <w:rFonts w:asciiTheme="minorHAnsi" w:hAnsiTheme="minorHAnsi"/>
                <w:color w:val="000000"/>
                <w:sz w:val="18"/>
                <w:szCs w:val="18"/>
              </w:rPr>
            </w:pPr>
          </w:p>
        </w:tc>
        <w:tc>
          <w:tcPr>
            <w:tcW w:w="821" w:type="dxa"/>
            <w:tcBorders>
              <w:top w:val="single" w:sz="12" w:space="0" w:color="auto"/>
              <w:bottom w:val="single" w:sz="12" w:space="0" w:color="auto"/>
            </w:tcBorders>
            <w:shd w:val="clear" w:color="auto" w:fill="auto"/>
            <w:noWrap/>
          </w:tcPr>
          <w:p w:rsidR="00DA229B" w:rsidRPr="00AF37FA" w:rsidRDefault="00DA229B" w:rsidP="00555B05">
            <w:pPr>
              <w:rPr>
                <w:rFonts w:asciiTheme="minorHAnsi" w:hAnsiTheme="minorHAnsi"/>
                <w:b/>
                <w:bCs/>
                <w:color w:val="000000"/>
                <w:sz w:val="18"/>
                <w:szCs w:val="18"/>
              </w:rPr>
            </w:pPr>
          </w:p>
        </w:tc>
        <w:tc>
          <w:tcPr>
            <w:tcW w:w="3702" w:type="dxa"/>
            <w:gridSpan w:val="3"/>
            <w:tcBorders>
              <w:top w:val="single" w:sz="12" w:space="0" w:color="auto"/>
              <w:bottom w:val="single" w:sz="12" w:space="0" w:color="auto"/>
            </w:tcBorders>
            <w:shd w:val="clear" w:color="auto" w:fill="auto"/>
            <w:noWrap/>
            <w:vAlign w:val="bottom"/>
          </w:tcPr>
          <w:p w:rsidR="00DA229B" w:rsidRPr="00AF37FA" w:rsidRDefault="00DA229B" w:rsidP="00555B05">
            <w:pPr>
              <w:rPr>
                <w:rFonts w:asciiTheme="minorHAnsi" w:hAnsiTheme="minorHAnsi"/>
                <w:color w:val="000000"/>
                <w:sz w:val="18"/>
                <w:szCs w:val="18"/>
              </w:rPr>
            </w:pPr>
          </w:p>
        </w:tc>
        <w:tc>
          <w:tcPr>
            <w:tcW w:w="4258" w:type="dxa"/>
            <w:tcBorders>
              <w:top w:val="single" w:sz="12" w:space="0" w:color="auto"/>
              <w:bottom w:val="single" w:sz="12" w:space="0" w:color="auto"/>
            </w:tcBorders>
            <w:shd w:val="clear" w:color="auto" w:fill="auto"/>
            <w:noWrap/>
          </w:tcPr>
          <w:p w:rsidR="00DA229B" w:rsidRPr="00AF37FA" w:rsidRDefault="00DA229B" w:rsidP="00555B05">
            <w:pPr>
              <w:ind w:left="43"/>
              <w:rPr>
                <w:rFonts w:asciiTheme="minorHAnsi" w:hAnsiTheme="minorHAnsi"/>
                <w:color w:val="000000"/>
                <w:sz w:val="18"/>
                <w:szCs w:val="18"/>
              </w:rPr>
            </w:pPr>
          </w:p>
        </w:tc>
      </w:tr>
      <w:tr w:rsidR="00DA229B" w:rsidRPr="008F51F7" w:rsidTr="00053DF6">
        <w:trPr>
          <w:gridBefore w:val="1"/>
          <w:gridAfter w:val="1"/>
          <w:wBefore w:w="210" w:type="dxa"/>
          <w:wAfter w:w="52" w:type="dxa"/>
          <w:trHeight w:val="85"/>
          <w:jc w:val="center"/>
        </w:trPr>
        <w:tc>
          <w:tcPr>
            <w:tcW w:w="2156" w:type="dxa"/>
            <w:vMerge w:val="restart"/>
            <w:tcBorders>
              <w:top w:val="single" w:sz="12" w:space="0" w:color="auto"/>
              <w:left w:val="single" w:sz="12" w:space="0" w:color="auto"/>
              <w:right w:val="single" w:sz="4" w:space="0" w:color="auto"/>
            </w:tcBorders>
            <w:shd w:val="clear" w:color="auto" w:fill="auto"/>
            <w:noWrap/>
            <w:hideMark/>
          </w:tcPr>
          <w:p w:rsidR="00DA229B" w:rsidRPr="00772E99" w:rsidRDefault="00DA229B" w:rsidP="00555B05">
            <w:pPr>
              <w:rPr>
                <w:rFonts w:asciiTheme="minorHAnsi" w:hAnsiTheme="minorHAnsi"/>
                <w:b/>
                <w:bCs/>
                <w:color w:val="000000"/>
                <w:sz w:val="18"/>
                <w:szCs w:val="18"/>
              </w:rPr>
            </w:pPr>
            <w:r w:rsidRPr="00772E99">
              <w:rPr>
                <w:rFonts w:asciiTheme="minorHAnsi" w:hAnsiTheme="minorHAnsi"/>
                <w:b/>
                <w:bCs/>
                <w:color w:val="000000"/>
                <w:sz w:val="18"/>
                <w:szCs w:val="18"/>
              </w:rPr>
              <w:t>2 - Fardeaux - Plateaux - Palettes</w:t>
            </w:r>
          </w:p>
        </w:tc>
        <w:tc>
          <w:tcPr>
            <w:tcW w:w="821" w:type="dxa"/>
            <w:tcBorders>
              <w:top w:val="single" w:sz="12" w:space="0" w:color="auto"/>
              <w:left w:val="single" w:sz="4" w:space="0" w:color="auto"/>
              <w:bottom w:val="single" w:sz="4" w:space="0" w:color="auto"/>
              <w:right w:val="nil"/>
            </w:tcBorders>
            <w:shd w:val="clear" w:color="auto" w:fill="auto"/>
            <w:noWrap/>
            <w:hideMark/>
          </w:tcPr>
          <w:p w:rsidR="00DA229B" w:rsidRPr="00AF37FA" w:rsidRDefault="00DA229B" w:rsidP="00555B05">
            <w:pPr>
              <w:rPr>
                <w:rFonts w:asciiTheme="minorHAnsi" w:hAnsiTheme="minorHAnsi"/>
                <w:color w:val="000000"/>
                <w:sz w:val="18"/>
                <w:szCs w:val="18"/>
              </w:rPr>
            </w:pPr>
            <w:r w:rsidRPr="00AF37FA">
              <w:rPr>
                <w:rFonts w:asciiTheme="minorHAnsi" w:hAnsiTheme="minorHAnsi"/>
                <w:b/>
                <w:bCs/>
                <w:color w:val="000000"/>
                <w:sz w:val="18"/>
                <w:szCs w:val="18"/>
              </w:rPr>
              <w:t>a</w:t>
            </w:r>
          </w:p>
        </w:tc>
        <w:tc>
          <w:tcPr>
            <w:tcW w:w="3702" w:type="dxa"/>
            <w:gridSpan w:val="3"/>
            <w:tcBorders>
              <w:top w:val="single" w:sz="12" w:space="0" w:color="auto"/>
              <w:left w:val="nil"/>
              <w:bottom w:val="single" w:sz="4" w:space="0" w:color="auto"/>
              <w:right w:val="single" w:sz="4" w:space="0" w:color="auto"/>
            </w:tcBorders>
            <w:shd w:val="clear" w:color="auto" w:fill="auto"/>
            <w:noWrap/>
            <w:hideMark/>
          </w:tcPr>
          <w:p w:rsidR="00DA229B" w:rsidRPr="00AF37FA" w:rsidRDefault="00DA229B" w:rsidP="00555B05">
            <w:pPr>
              <w:rPr>
                <w:rFonts w:asciiTheme="minorHAnsi" w:hAnsiTheme="minorHAnsi"/>
                <w:color w:val="000000"/>
                <w:sz w:val="18"/>
                <w:szCs w:val="18"/>
              </w:rPr>
            </w:pPr>
            <w:r w:rsidRPr="00AF37FA">
              <w:rPr>
                <w:rFonts w:asciiTheme="minorHAnsi" w:hAnsiTheme="minorHAnsi"/>
                <w:color w:val="000000"/>
                <w:sz w:val="18"/>
                <w:szCs w:val="18"/>
              </w:rPr>
              <w:t>Protection de contact si nécessaire</w:t>
            </w:r>
          </w:p>
        </w:tc>
        <w:tc>
          <w:tcPr>
            <w:tcW w:w="4258" w:type="dxa"/>
            <w:tcBorders>
              <w:top w:val="single" w:sz="12" w:space="0" w:color="auto"/>
              <w:left w:val="single" w:sz="4" w:space="0" w:color="auto"/>
              <w:right w:val="single" w:sz="12" w:space="0" w:color="auto"/>
            </w:tcBorders>
            <w:shd w:val="clear" w:color="auto" w:fill="auto"/>
            <w:noWrap/>
            <w:hideMark/>
          </w:tcPr>
          <w:p w:rsidR="00DA229B" w:rsidRPr="00AF37FA" w:rsidRDefault="00DA229B" w:rsidP="00555B05">
            <w:pPr>
              <w:ind w:left="43"/>
              <w:rPr>
                <w:rFonts w:asciiTheme="minorHAnsi" w:hAnsiTheme="minorHAnsi"/>
                <w:color w:val="000000"/>
                <w:sz w:val="18"/>
                <w:szCs w:val="18"/>
              </w:rPr>
            </w:pPr>
          </w:p>
        </w:tc>
      </w:tr>
      <w:tr w:rsidR="00DA229B" w:rsidRPr="008F51F7" w:rsidTr="00053DF6">
        <w:trPr>
          <w:gridBefore w:val="1"/>
          <w:gridAfter w:val="1"/>
          <w:wBefore w:w="210" w:type="dxa"/>
          <w:wAfter w:w="52" w:type="dxa"/>
          <w:trHeight w:val="85"/>
          <w:jc w:val="center"/>
        </w:trPr>
        <w:tc>
          <w:tcPr>
            <w:tcW w:w="2156" w:type="dxa"/>
            <w:vMerge/>
            <w:tcBorders>
              <w:left w:val="single" w:sz="12" w:space="0" w:color="auto"/>
              <w:right w:val="single" w:sz="4" w:space="0" w:color="auto"/>
            </w:tcBorders>
            <w:shd w:val="clear" w:color="auto" w:fill="auto"/>
            <w:noWrap/>
            <w:hideMark/>
          </w:tcPr>
          <w:p w:rsidR="00DA229B" w:rsidRPr="00AF37FA" w:rsidRDefault="00DA229B" w:rsidP="00555B05">
            <w:pPr>
              <w:rPr>
                <w:rFonts w:asciiTheme="minorHAnsi" w:hAnsiTheme="minorHAnsi"/>
                <w:b/>
                <w:bCs/>
                <w:color w:val="000000"/>
                <w:sz w:val="18"/>
                <w:szCs w:val="18"/>
              </w:rPr>
            </w:pPr>
          </w:p>
        </w:tc>
        <w:tc>
          <w:tcPr>
            <w:tcW w:w="821" w:type="dxa"/>
            <w:tcBorders>
              <w:top w:val="single" w:sz="4" w:space="0" w:color="auto"/>
              <w:left w:val="single" w:sz="4" w:space="0" w:color="auto"/>
              <w:bottom w:val="single" w:sz="4" w:space="0" w:color="auto"/>
            </w:tcBorders>
            <w:shd w:val="clear" w:color="auto" w:fill="auto"/>
            <w:noWrap/>
            <w:hideMark/>
          </w:tcPr>
          <w:p w:rsidR="00DA229B" w:rsidRPr="00AF37FA" w:rsidRDefault="00DA229B" w:rsidP="00555B05">
            <w:pPr>
              <w:rPr>
                <w:rFonts w:asciiTheme="minorHAnsi" w:hAnsiTheme="minorHAnsi"/>
                <w:b/>
                <w:bCs/>
                <w:color w:val="000000"/>
                <w:sz w:val="18"/>
                <w:szCs w:val="18"/>
              </w:rPr>
            </w:pPr>
            <w:r w:rsidRPr="00AF37FA">
              <w:rPr>
                <w:rFonts w:asciiTheme="minorHAnsi" w:hAnsiTheme="minorHAnsi"/>
                <w:b/>
                <w:bCs/>
                <w:color w:val="000000"/>
                <w:sz w:val="18"/>
                <w:szCs w:val="18"/>
              </w:rPr>
              <w:t>b</w:t>
            </w:r>
          </w:p>
        </w:tc>
        <w:tc>
          <w:tcPr>
            <w:tcW w:w="3702" w:type="dxa"/>
            <w:gridSpan w:val="3"/>
            <w:tcBorders>
              <w:top w:val="single" w:sz="4" w:space="0" w:color="auto"/>
              <w:bottom w:val="single" w:sz="4" w:space="0" w:color="auto"/>
              <w:right w:val="single" w:sz="4" w:space="0" w:color="auto"/>
            </w:tcBorders>
            <w:shd w:val="clear" w:color="auto" w:fill="auto"/>
            <w:noWrap/>
            <w:hideMark/>
          </w:tcPr>
          <w:p w:rsidR="00DA229B" w:rsidRPr="00AF37FA" w:rsidRDefault="00DA229B" w:rsidP="00555B05">
            <w:pPr>
              <w:rPr>
                <w:rFonts w:asciiTheme="minorHAnsi" w:hAnsiTheme="minorHAnsi"/>
                <w:color w:val="000000"/>
                <w:sz w:val="18"/>
                <w:szCs w:val="18"/>
              </w:rPr>
            </w:pPr>
            <w:r w:rsidRPr="00AF37FA">
              <w:rPr>
                <w:rFonts w:asciiTheme="minorHAnsi" w:hAnsiTheme="minorHAnsi"/>
                <w:color w:val="000000"/>
                <w:sz w:val="18"/>
                <w:szCs w:val="18"/>
              </w:rPr>
              <w:t>Housse rétractable sur palette</w:t>
            </w:r>
          </w:p>
        </w:tc>
        <w:tc>
          <w:tcPr>
            <w:tcW w:w="4258" w:type="dxa"/>
            <w:tcBorders>
              <w:left w:val="single" w:sz="4" w:space="0" w:color="auto"/>
              <w:right w:val="single" w:sz="12" w:space="0" w:color="auto"/>
            </w:tcBorders>
            <w:shd w:val="clear" w:color="auto" w:fill="auto"/>
            <w:noWrap/>
            <w:hideMark/>
          </w:tcPr>
          <w:p w:rsidR="00DA229B" w:rsidRPr="00AF37FA" w:rsidRDefault="00DA229B" w:rsidP="00555B05">
            <w:pPr>
              <w:ind w:left="43"/>
              <w:rPr>
                <w:rFonts w:asciiTheme="minorHAnsi" w:hAnsiTheme="minorHAnsi"/>
                <w:color w:val="000000"/>
                <w:sz w:val="18"/>
                <w:szCs w:val="18"/>
              </w:rPr>
            </w:pPr>
          </w:p>
        </w:tc>
      </w:tr>
      <w:tr w:rsidR="00DA229B" w:rsidRPr="008F51F7" w:rsidTr="00053DF6">
        <w:trPr>
          <w:gridBefore w:val="1"/>
          <w:gridAfter w:val="1"/>
          <w:wBefore w:w="210" w:type="dxa"/>
          <w:wAfter w:w="52" w:type="dxa"/>
          <w:trHeight w:val="85"/>
          <w:jc w:val="center"/>
        </w:trPr>
        <w:tc>
          <w:tcPr>
            <w:tcW w:w="2156" w:type="dxa"/>
            <w:vMerge w:val="restart"/>
            <w:tcBorders>
              <w:top w:val="nil"/>
              <w:left w:val="single" w:sz="12" w:space="0" w:color="auto"/>
              <w:right w:val="single" w:sz="4" w:space="0" w:color="auto"/>
            </w:tcBorders>
            <w:shd w:val="clear" w:color="auto" w:fill="auto"/>
            <w:hideMark/>
          </w:tcPr>
          <w:p w:rsidR="00DA229B" w:rsidRPr="00AF37FA" w:rsidRDefault="00DA229B" w:rsidP="00555B05">
            <w:pPr>
              <w:rPr>
                <w:rFonts w:asciiTheme="minorHAnsi" w:hAnsiTheme="minorHAnsi"/>
                <w:color w:val="000000"/>
                <w:sz w:val="18"/>
                <w:szCs w:val="18"/>
              </w:rPr>
            </w:pPr>
            <w:r w:rsidRPr="00AF37FA">
              <w:rPr>
                <w:rFonts w:asciiTheme="minorHAnsi" w:hAnsiTheme="minorHAnsi"/>
                <w:color w:val="000000"/>
                <w:sz w:val="18"/>
                <w:szCs w:val="18"/>
              </w:rPr>
              <w:t>Profilés - Tubulures - Regroupement de colis</w:t>
            </w:r>
          </w:p>
        </w:tc>
        <w:tc>
          <w:tcPr>
            <w:tcW w:w="821" w:type="dxa"/>
            <w:tcBorders>
              <w:top w:val="single" w:sz="4" w:space="0" w:color="auto"/>
              <w:left w:val="single" w:sz="4" w:space="0" w:color="auto"/>
              <w:bottom w:val="single" w:sz="4" w:space="0" w:color="auto"/>
            </w:tcBorders>
            <w:shd w:val="clear" w:color="auto" w:fill="auto"/>
            <w:noWrap/>
            <w:hideMark/>
          </w:tcPr>
          <w:p w:rsidR="00DA229B" w:rsidRPr="00AF37FA" w:rsidRDefault="00672A2B" w:rsidP="00555B05">
            <w:pPr>
              <w:rPr>
                <w:rFonts w:asciiTheme="minorHAnsi" w:hAnsiTheme="minorHAnsi"/>
                <w:b/>
                <w:bCs/>
                <w:color w:val="000000"/>
                <w:sz w:val="18"/>
                <w:szCs w:val="18"/>
              </w:rPr>
            </w:pPr>
            <w:r>
              <w:rPr>
                <w:rFonts w:asciiTheme="minorHAnsi" w:hAnsiTheme="minorHAnsi"/>
                <w:b/>
                <w:bCs/>
                <w:color w:val="000000"/>
                <w:sz w:val="18"/>
                <w:szCs w:val="18"/>
              </w:rPr>
              <w:t>(</w:t>
            </w:r>
            <w:r w:rsidR="00DA229B" w:rsidRPr="00AF37FA">
              <w:rPr>
                <w:rFonts w:asciiTheme="minorHAnsi" w:hAnsiTheme="minorHAnsi"/>
                <w:b/>
                <w:bCs/>
                <w:color w:val="000000"/>
                <w:sz w:val="18"/>
                <w:szCs w:val="18"/>
              </w:rPr>
              <w:t>ba18</w:t>
            </w:r>
            <w:r>
              <w:rPr>
                <w:rFonts w:asciiTheme="minorHAnsi" w:hAnsiTheme="minorHAnsi"/>
                <w:b/>
                <w:bCs/>
                <w:color w:val="000000"/>
                <w:sz w:val="18"/>
                <w:szCs w:val="18"/>
              </w:rPr>
              <w:t>)</w:t>
            </w:r>
          </w:p>
        </w:tc>
        <w:tc>
          <w:tcPr>
            <w:tcW w:w="3702" w:type="dxa"/>
            <w:gridSpan w:val="3"/>
            <w:tcBorders>
              <w:top w:val="single" w:sz="4" w:space="0" w:color="auto"/>
              <w:bottom w:val="single" w:sz="4" w:space="0" w:color="auto"/>
              <w:right w:val="single" w:sz="4" w:space="0" w:color="auto"/>
            </w:tcBorders>
            <w:shd w:val="clear" w:color="auto" w:fill="auto"/>
            <w:noWrap/>
            <w:hideMark/>
          </w:tcPr>
          <w:p w:rsidR="00DA229B" w:rsidRPr="00AF37FA" w:rsidRDefault="00672A2B" w:rsidP="00555B05">
            <w:pPr>
              <w:rPr>
                <w:rFonts w:asciiTheme="minorHAnsi" w:hAnsiTheme="minorHAnsi"/>
                <w:color w:val="000000"/>
                <w:sz w:val="18"/>
                <w:szCs w:val="18"/>
              </w:rPr>
            </w:pPr>
            <w:r>
              <w:rPr>
                <w:rFonts w:asciiTheme="minorHAnsi" w:hAnsiTheme="minorHAnsi"/>
                <w:sz w:val="18"/>
                <w:szCs w:val="18"/>
              </w:rPr>
              <w:t>F</w:t>
            </w:r>
            <w:r w:rsidR="00DA229B" w:rsidRPr="00AF37FA">
              <w:rPr>
                <w:rFonts w:asciiTheme="minorHAnsi" w:hAnsiTheme="minorHAnsi"/>
                <w:sz w:val="18"/>
                <w:szCs w:val="18"/>
              </w:rPr>
              <w:t>ilm imperméable imprégné d'inhibiteurs de corrosion en phase vapeur</w:t>
            </w:r>
          </w:p>
        </w:tc>
        <w:tc>
          <w:tcPr>
            <w:tcW w:w="4258" w:type="dxa"/>
            <w:tcBorders>
              <w:top w:val="nil"/>
              <w:left w:val="single" w:sz="4" w:space="0" w:color="auto"/>
              <w:right w:val="single" w:sz="12" w:space="0" w:color="auto"/>
            </w:tcBorders>
            <w:shd w:val="clear" w:color="auto" w:fill="auto"/>
            <w:noWrap/>
            <w:hideMark/>
          </w:tcPr>
          <w:p w:rsidR="00DA229B" w:rsidRPr="00AF37FA" w:rsidRDefault="00DA229B" w:rsidP="00555B05">
            <w:pPr>
              <w:ind w:left="43"/>
              <w:rPr>
                <w:rFonts w:asciiTheme="minorHAnsi" w:hAnsiTheme="minorHAnsi"/>
                <w:color w:val="000000"/>
                <w:sz w:val="18"/>
                <w:szCs w:val="18"/>
              </w:rPr>
            </w:pPr>
          </w:p>
        </w:tc>
      </w:tr>
      <w:tr w:rsidR="00DA229B" w:rsidRPr="008F51F7" w:rsidTr="00053DF6">
        <w:trPr>
          <w:gridBefore w:val="1"/>
          <w:gridAfter w:val="1"/>
          <w:wBefore w:w="210" w:type="dxa"/>
          <w:wAfter w:w="52" w:type="dxa"/>
          <w:trHeight w:val="85"/>
          <w:jc w:val="center"/>
        </w:trPr>
        <w:tc>
          <w:tcPr>
            <w:tcW w:w="2156" w:type="dxa"/>
            <w:vMerge/>
            <w:tcBorders>
              <w:left w:val="single" w:sz="12" w:space="0" w:color="auto"/>
              <w:bottom w:val="single" w:sz="12" w:space="0" w:color="auto"/>
              <w:right w:val="single" w:sz="4" w:space="0" w:color="auto"/>
            </w:tcBorders>
            <w:vAlign w:val="center"/>
            <w:hideMark/>
          </w:tcPr>
          <w:p w:rsidR="00DA229B" w:rsidRPr="00AF37FA" w:rsidRDefault="00DA229B" w:rsidP="00555B05">
            <w:pPr>
              <w:rPr>
                <w:rFonts w:asciiTheme="minorHAnsi" w:hAnsiTheme="minorHAnsi"/>
                <w:color w:val="000000"/>
                <w:sz w:val="18"/>
                <w:szCs w:val="18"/>
              </w:rPr>
            </w:pPr>
          </w:p>
        </w:tc>
        <w:tc>
          <w:tcPr>
            <w:tcW w:w="821" w:type="dxa"/>
            <w:tcBorders>
              <w:left w:val="single" w:sz="4" w:space="0" w:color="auto"/>
              <w:bottom w:val="single" w:sz="12" w:space="0" w:color="auto"/>
            </w:tcBorders>
            <w:shd w:val="clear" w:color="auto" w:fill="auto"/>
            <w:noWrap/>
            <w:vAlign w:val="bottom"/>
            <w:hideMark/>
          </w:tcPr>
          <w:p w:rsidR="00DA229B" w:rsidRPr="00AF37FA" w:rsidRDefault="00DA229B" w:rsidP="00555B05">
            <w:pPr>
              <w:rPr>
                <w:rFonts w:asciiTheme="minorHAnsi" w:hAnsiTheme="minorHAnsi"/>
                <w:b/>
                <w:bCs/>
                <w:color w:val="000000"/>
                <w:sz w:val="18"/>
                <w:szCs w:val="18"/>
              </w:rPr>
            </w:pPr>
            <w:r w:rsidRPr="00AF37FA">
              <w:rPr>
                <w:rFonts w:asciiTheme="minorHAnsi" w:hAnsiTheme="minorHAnsi"/>
                <w:b/>
                <w:bCs/>
                <w:color w:val="000000"/>
                <w:sz w:val="18"/>
                <w:szCs w:val="18"/>
              </w:rPr>
              <w:t>d</w:t>
            </w:r>
          </w:p>
        </w:tc>
        <w:tc>
          <w:tcPr>
            <w:tcW w:w="3702" w:type="dxa"/>
            <w:gridSpan w:val="3"/>
            <w:tcBorders>
              <w:bottom w:val="single" w:sz="12" w:space="0" w:color="auto"/>
              <w:right w:val="single" w:sz="4" w:space="0" w:color="auto"/>
            </w:tcBorders>
            <w:shd w:val="clear" w:color="auto" w:fill="auto"/>
            <w:noWrap/>
            <w:hideMark/>
          </w:tcPr>
          <w:p w:rsidR="00DA229B" w:rsidRPr="00AF37FA" w:rsidRDefault="00DA229B" w:rsidP="00555B05">
            <w:pPr>
              <w:rPr>
                <w:rFonts w:asciiTheme="minorHAnsi" w:hAnsiTheme="minorHAnsi"/>
                <w:color w:val="000000"/>
                <w:sz w:val="18"/>
                <w:szCs w:val="18"/>
              </w:rPr>
            </w:pPr>
            <w:r w:rsidRPr="00AF37FA">
              <w:rPr>
                <w:rFonts w:asciiTheme="minorHAnsi" w:hAnsiTheme="minorHAnsi"/>
                <w:color w:val="000000"/>
                <w:sz w:val="18"/>
                <w:szCs w:val="18"/>
              </w:rPr>
              <w:t>Palette avec amortissement</w:t>
            </w:r>
          </w:p>
        </w:tc>
        <w:tc>
          <w:tcPr>
            <w:tcW w:w="4258" w:type="dxa"/>
            <w:tcBorders>
              <w:left w:val="single" w:sz="4" w:space="0" w:color="auto"/>
              <w:bottom w:val="single" w:sz="12" w:space="0" w:color="auto"/>
              <w:right w:val="single" w:sz="12" w:space="0" w:color="auto"/>
            </w:tcBorders>
            <w:shd w:val="clear" w:color="auto" w:fill="auto"/>
            <w:noWrap/>
            <w:hideMark/>
          </w:tcPr>
          <w:p w:rsidR="00DA229B" w:rsidRPr="00AF37FA" w:rsidRDefault="00DA229B" w:rsidP="00555B05">
            <w:pPr>
              <w:ind w:left="43"/>
              <w:rPr>
                <w:rFonts w:asciiTheme="minorHAnsi" w:hAnsiTheme="minorHAnsi"/>
                <w:color w:val="000000"/>
                <w:sz w:val="18"/>
                <w:szCs w:val="18"/>
              </w:rPr>
            </w:pPr>
          </w:p>
        </w:tc>
      </w:tr>
      <w:tr w:rsidR="00DA229B" w:rsidRPr="008F51F7" w:rsidTr="00053DF6">
        <w:trPr>
          <w:gridBefore w:val="1"/>
          <w:gridAfter w:val="1"/>
          <w:wBefore w:w="210" w:type="dxa"/>
          <w:wAfter w:w="52" w:type="dxa"/>
          <w:trHeight w:hRule="exact" w:val="113"/>
          <w:jc w:val="center"/>
        </w:trPr>
        <w:tc>
          <w:tcPr>
            <w:tcW w:w="2156" w:type="dxa"/>
            <w:tcBorders>
              <w:top w:val="single" w:sz="12" w:space="0" w:color="auto"/>
              <w:bottom w:val="single" w:sz="12" w:space="0" w:color="auto"/>
            </w:tcBorders>
            <w:shd w:val="clear" w:color="auto" w:fill="auto"/>
            <w:noWrap/>
            <w:vAlign w:val="bottom"/>
          </w:tcPr>
          <w:p w:rsidR="00DA229B" w:rsidRPr="00AF37FA" w:rsidRDefault="00DA229B" w:rsidP="00555B05">
            <w:pPr>
              <w:rPr>
                <w:rFonts w:asciiTheme="minorHAnsi" w:hAnsiTheme="minorHAnsi"/>
                <w:color w:val="000000"/>
                <w:sz w:val="18"/>
                <w:szCs w:val="18"/>
              </w:rPr>
            </w:pPr>
          </w:p>
        </w:tc>
        <w:tc>
          <w:tcPr>
            <w:tcW w:w="821" w:type="dxa"/>
            <w:tcBorders>
              <w:top w:val="single" w:sz="12" w:space="0" w:color="auto"/>
              <w:bottom w:val="single" w:sz="12" w:space="0" w:color="auto"/>
            </w:tcBorders>
            <w:shd w:val="clear" w:color="auto" w:fill="auto"/>
            <w:noWrap/>
          </w:tcPr>
          <w:p w:rsidR="00DA229B" w:rsidRPr="00AF37FA" w:rsidRDefault="00DA229B" w:rsidP="00555B05">
            <w:pPr>
              <w:rPr>
                <w:rFonts w:asciiTheme="minorHAnsi" w:hAnsiTheme="minorHAnsi"/>
                <w:b/>
                <w:bCs/>
                <w:color w:val="000000"/>
                <w:sz w:val="18"/>
                <w:szCs w:val="18"/>
              </w:rPr>
            </w:pPr>
          </w:p>
        </w:tc>
        <w:tc>
          <w:tcPr>
            <w:tcW w:w="3702" w:type="dxa"/>
            <w:gridSpan w:val="3"/>
            <w:tcBorders>
              <w:top w:val="single" w:sz="12" w:space="0" w:color="auto"/>
              <w:bottom w:val="single" w:sz="12" w:space="0" w:color="auto"/>
            </w:tcBorders>
            <w:shd w:val="clear" w:color="auto" w:fill="auto"/>
            <w:noWrap/>
            <w:vAlign w:val="bottom"/>
          </w:tcPr>
          <w:p w:rsidR="00DA229B" w:rsidRPr="00AF37FA" w:rsidRDefault="00DA229B" w:rsidP="00555B05">
            <w:pPr>
              <w:rPr>
                <w:rFonts w:asciiTheme="minorHAnsi" w:hAnsiTheme="minorHAnsi"/>
                <w:color w:val="000000"/>
                <w:sz w:val="18"/>
                <w:szCs w:val="18"/>
              </w:rPr>
            </w:pPr>
          </w:p>
        </w:tc>
        <w:tc>
          <w:tcPr>
            <w:tcW w:w="4258" w:type="dxa"/>
            <w:tcBorders>
              <w:top w:val="single" w:sz="12" w:space="0" w:color="auto"/>
              <w:bottom w:val="single" w:sz="12" w:space="0" w:color="auto"/>
            </w:tcBorders>
            <w:shd w:val="clear" w:color="auto" w:fill="auto"/>
            <w:noWrap/>
          </w:tcPr>
          <w:p w:rsidR="00DA229B" w:rsidRPr="00AF37FA" w:rsidRDefault="00DA229B" w:rsidP="00555B05">
            <w:pPr>
              <w:ind w:left="43"/>
              <w:rPr>
                <w:rFonts w:asciiTheme="minorHAnsi" w:hAnsiTheme="minorHAnsi"/>
                <w:color w:val="000000"/>
                <w:sz w:val="18"/>
                <w:szCs w:val="18"/>
              </w:rPr>
            </w:pPr>
          </w:p>
        </w:tc>
      </w:tr>
      <w:tr w:rsidR="00DA229B" w:rsidRPr="008F51F7" w:rsidTr="00053DF6">
        <w:trPr>
          <w:gridBefore w:val="1"/>
          <w:gridAfter w:val="1"/>
          <w:wBefore w:w="210" w:type="dxa"/>
          <w:wAfter w:w="52" w:type="dxa"/>
          <w:trHeight w:val="85"/>
          <w:jc w:val="center"/>
        </w:trPr>
        <w:tc>
          <w:tcPr>
            <w:tcW w:w="2156" w:type="dxa"/>
            <w:vMerge w:val="restart"/>
            <w:tcBorders>
              <w:top w:val="single" w:sz="12" w:space="0" w:color="auto"/>
              <w:left w:val="single" w:sz="12" w:space="0" w:color="auto"/>
              <w:right w:val="single" w:sz="4" w:space="0" w:color="auto"/>
            </w:tcBorders>
            <w:shd w:val="clear" w:color="auto" w:fill="auto"/>
            <w:noWrap/>
          </w:tcPr>
          <w:p w:rsidR="00DA229B" w:rsidRPr="00AF37FA" w:rsidRDefault="00DA229B" w:rsidP="00555B05">
            <w:pPr>
              <w:rPr>
                <w:rFonts w:asciiTheme="minorHAnsi" w:hAnsiTheme="minorHAnsi"/>
                <w:b/>
                <w:bCs/>
                <w:color w:val="000000"/>
                <w:sz w:val="18"/>
                <w:szCs w:val="18"/>
              </w:rPr>
            </w:pPr>
            <w:r w:rsidRPr="00AF37FA">
              <w:rPr>
                <w:rFonts w:asciiTheme="minorHAnsi" w:hAnsiTheme="minorHAnsi"/>
                <w:b/>
                <w:bCs/>
                <w:color w:val="000000"/>
                <w:sz w:val="18"/>
                <w:szCs w:val="18"/>
              </w:rPr>
              <w:t>3 - Caisses claire voie</w:t>
            </w:r>
          </w:p>
          <w:p w:rsidR="00DA229B" w:rsidRPr="00AF37FA" w:rsidRDefault="00DA229B" w:rsidP="00555B05">
            <w:pPr>
              <w:rPr>
                <w:rFonts w:asciiTheme="minorHAnsi" w:hAnsiTheme="minorHAnsi"/>
                <w:b/>
                <w:bCs/>
                <w:color w:val="000000"/>
                <w:sz w:val="18"/>
                <w:szCs w:val="18"/>
              </w:rPr>
            </w:pPr>
            <w:r w:rsidRPr="00AF37FA">
              <w:rPr>
                <w:rFonts w:asciiTheme="minorHAnsi" w:hAnsiTheme="minorHAnsi"/>
                <w:color w:val="000000"/>
                <w:sz w:val="18"/>
                <w:szCs w:val="18"/>
              </w:rPr>
              <w:t>Tôlerie - réservoir fragile - pièces plastiques</w:t>
            </w:r>
          </w:p>
        </w:tc>
        <w:tc>
          <w:tcPr>
            <w:tcW w:w="821" w:type="dxa"/>
            <w:tcBorders>
              <w:top w:val="single" w:sz="12" w:space="0" w:color="auto"/>
              <w:left w:val="single" w:sz="4" w:space="0" w:color="auto"/>
              <w:bottom w:val="single" w:sz="4" w:space="0" w:color="auto"/>
              <w:right w:val="nil"/>
            </w:tcBorders>
            <w:shd w:val="clear" w:color="auto" w:fill="auto"/>
            <w:noWrap/>
            <w:hideMark/>
          </w:tcPr>
          <w:p w:rsidR="00DA229B" w:rsidRPr="00AF37FA" w:rsidRDefault="00DA229B" w:rsidP="00555B05">
            <w:pPr>
              <w:rPr>
                <w:rFonts w:asciiTheme="minorHAnsi" w:hAnsiTheme="minorHAnsi"/>
                <w:color w:val="000000"/>
                <w:sz w:val="18"/>
                <w:szCs w:val="18"/>
              </w:rPr>
            </w:pPr>
            <w:r w:rsidRPr="00AF37FA">
              <w:rPr>
                <w:rFonts w:asciiTheme="minorHAnsi" w:hAnsiTheme="minorHAnsi"/>
                <w:b/>
                <w:bCs/>
                <w:color w:val="000000"/>
                <w:sz w:val="18"/>
                <w:szCs w:val="18"/>
              </w:rPr>
              <w:t>a</w:t>
            </w:r>
          </w:p>
        </w:tc>
        <w:tc>
          <w:tcPr>
            <w:tcW w:w="3702" w:type="dxa"/>
            <w:gridSpan w:val="3"/>
            <w:tcBorders>
              <w:top w:val="single" w:sz="12" w:space="0" w:color="auto"/>
              <w:left w:val="nil"/>
              <w:bottom w:val="single" w:sz="4" w:space="0" w:color="auto"/>
              <w:right w:val="single" w:sz="4" w:space="0" w:color="auto"/>
            </w:tcBorders>
            <w:shd w:val="clear" w:color="auto" w:fill="auto"/>
            <w:noWrap/>
            <w:hideMark/>
          </w:tcPr>
          <w:p w:rsidR="00DA229B" w:rsidRPr="00AF37FA" w:rsidRDefault="00DA229B" w:rsidP="00555B05">
            <w:pPr>
              <w:rPr>
                <w:rFonts w:asciiTheme="minorHAnsi" w:hAnsiTheme="minorHAnsi"/>
                <w:color w:val="000000"/>
                <w:sz w:val="18"/>
                <w:szCs w:val="18"/>
              </w:rPr>
            </w:pPr>
            <w:r w:rsidRPr="00AF37FA">
              <w:rPr>
                <w:rFonts w:asciiTheme="minorHAnsi" w:hAnsiTheme="minorHAnsi"/>
                <w:color w:val="000000"/>
                <w:sz w:val="18"/>
                <w:szCs w:val="18"/>
              </w:rPr>
              <w:t>Protection de contact si nécessaire</w:t>
            </w:r>
          </w:p>
        </w:tc>
        <w:tc>
          <w:tcPr>
            <w:tcW w:w="4258" w:type="dxa"/>
            <w:tcBorders>
              <w:top w:val="single" w:sz="12" w:space="0" w:color="auto"/>
              <w:left w:val="single" w:sz="4" w:space="0" w:color="auto"/>
              <w:bottom w:val="single" w:sz="4" w:space="0" w:color="auto"/>
              <w:right w:val="single" w:sz="12" w:space="0" w:color="auto"/>
            </w:tcBorders>
            <w:shd w:val="clear" w:color="auto" w:fill="auto"/>
            <w:noWrap/>
            <w:hideMark/>
          </w:tcPr>
          <w:p w:rsidR="00DA229B" w:rsidRPr="00AF37FA" w:rsidRDefault="00DA229B" w:rsidP="00555B05">
            <w:pPr>
              <w:ind w:left="43"/>
              <w:rPr>
                <w:rFonts w:asciiTheme="minorHAnsi" w:hAnsiTheme="minorHAnsi"/>
                <w:color w:val="000000"/>
                <w:sz w:val="18"/>
                <w:szCs w:val="18"/>
              </w:rPr>
            </w:pPr>
            <w:r w:rsidRPr="00AF37FA">
              <w:rPr>
                <w:rFonts w:asciiTheme="minorHAnsi" w:hAnsiTheme="minorHAnsi"/>
                <w:color w:val="000000"/>
                <w:sz w:val="18"/>
                <w:szCs w:val="18"/>
              </w:rPr>
              <w:t>Matériel peu fragile mis en caisse pour stockage et manutention</w:t>
            </w:r>
          </w:p>
        </w:tc>
      </w:tr>
      <w:tr w:rsidR="00DA229B" w:rsidRPr="008F51F7" w:rsidTr="00053DF6">
        <w:trPr>
          <w:gridBefore w:val="1"/>
          <w:gridAfter w:val="1"/>
          <w:wBefore w:w="210" w:type="dxa"/>
          <w:wAfter w:w="52" w:type="dxa"/>
          <w:trHeight w:val="85"/>
          <w:jc w:val="center"/>
        </w:trPr>
        <w:tc>
          <w:tcPr>
            <w:tcW w:w="2156" w:type="dxa"/>
            <w:vMerge/>
            <w:tcBorders>
              <w:left w:val="single" w:sz="12" w:space="0" w:color="auto"/>
              <w:right w:val="single" w:sz="4" w:space="0" w:color="auto"/>
            </w:tcBorders>
            <w:shd w:val="clear" w:color="auto" w:fill="auto"/>
            <w:hideMark/>
          </w:tcPr>
          <w:p w:rsidR="00DA229B" w:rsidRPr="00AF37FA" w:rsidRDefault="00DA229B" w:rsidP="00555B05">
            <w:pPr>
              <w:rPr>
                <w:rFonts w:asciiTheme="minorHAnsi" w:hAnsiTheme="minorHAnsi"/>
                <w:bCs/>
                <w:color w:val="000000"/>
                <w:sz w:val="18"/>
                <w:szCs w:val="18"/>
              </w:rPr>
            </w:pPr>
          </w:p>
        </w:tc>
        <w:tc>
          <w:tcPr>
            <w:tcW w:w="821" w:type="dxa"/>
            <w:tcBorders>
              <w:top w:val="single" w:sz="4" w:space="0" w:color="auto"/>
              <w:left w:val="single" w:sz="4" w:space="0" w:color="auto"/>
              <w:bottom w:val="single" w:sz="4" w:space="0" w:color="auto"/>
            </w:tcBorders>
            <w:shd w:val="clear" w:color="auto" w:fill="auto"/>
            <w:noWrap/>
            <w:hideMark/>
          </w:tcPr>
          <w:p w:rsidR="00DA229B" w:rsidRPr="00AF37FA" w:rsidRDefault="00DA229B" w:rsidP="00555B05">
            <w:pPr>
              <w:rPr>
                <w:rFonts w:asciiTheme="minorHAnsi" w:hAnsiTheme="minorHAnsi"/>
                <w:b/>
                <w:bCs/>
                <w:color w:val="000000"/>
                <w:sz w:val="18"/>
                <w:szCs w:val="18"/>
              </w:rPr>
            </w:pPr>
            <w:r w:rsidRPr="00AF37FA">
              <w:rPr>
                <w:rFonts w:asciiTheme="minorHAnsi" w:hAnsiTheme="minorHAnsi"/>
                <w:b/>
                <w:bCs/>
                <w:color w:val="000000"/>
                <w:sz w:val="18"/>
                <w:szCs w:val="18"/>
              </w:rPr>
              <w:t>b</w:t>
            </w:r>
          </w:p>
        </w:tc>
        <w:tc>
          <w:tcPr>
            <w:tcW w:w="3702" w:type="dxa"/>
            <w:gridSpan w:val="3"/>
            <w:tcBorders>
              <w:top w:val="single" w:sz="4" w:space="0" w:color="auto"/>
              <w:bottom w:val="single" w:sz="4" w:space="0" w:color="auto"/>
              <w:right w:val="single" w:sz="4" w:space="0" w:color="auto"/>
            </w:tcBorders>
            <w:shd w:val="clear" w:color="auto" w:fill="auto"/>
            <w:noWrap/>
            <w:hideMark/>
          </w:tcPr>
          <w:p w:rsidR="00DA229B" w:rsidRPr="00AF37FA" w:rsidRDefault="00DA229B" w:rsidP="00555B05">
            <w:pPr>
              <w:rPr>
                <w:rFonts w:asciiTheme="minorHAnsi" w:hAnsiTheme="minorHAnsi"/>
                <w:color w:val="000000"/>
                <w:sz w:val="18"/>
                <w:szCs w:val="18"/>
              </w:rPr>
            </w:pPr>
            <w:r w:rsidRPr="00AF37FA">
              <w:rPr>
                <w:rFonts w:asciiTheme="minorHAnsi" w:hAnsiTheme="minorHAnsi"/>
                <w:color w:val="000000"/>
                <w:sz w:val="18"/>
                <w:szCs w:val="18"/>
              </w:rPr>
              <w:t>Housse imperméable</w:t>
            </w:r>
          </w:p>
        </w:tc>
        <w:tc>
          <w:tcPr>
            <w:tcW w:w="4258" w:type="dxa"/>
            <w:tcBorders>
              <w:top w:val="single" w:sz="4" w:space="0" w:color="auto"/>
              <w:left w:val="single" w:sz="4" w:space="0" w:color="auto"/>
              <w:bottom w:val="single" w:sz="4" w:space="0" w:color="auto"/>
              <w:right w:val="single" w:sz="12" w:space="0" w:color="auto"/>
            </w:tcBorders>
            <w:shd w:val="clear" w:color="auto" w:fill="auto"/>
          </w:tcPr>
          <w:p w:rsidR="00DA229B" w:rsidRPr="00AF37FA" w:rsidRDefault="00DA229B" w:rsidP="00555B05">
            <w:pPr>
              <w:ind w:left="43"/>
              <w:rPr>
                <w:rFonts w:asciiTheme="minorHAnsi" w:hAnsiTheme="minorHAnsi"/>
                <w:color w:val="000000"/>
                <w:sz w:val="18"/>
                <w:szCs w:val="18"/>
              </w:rPr>
            </w:pPr>
            <w:r w:rsidRPr="00AF37FA">
              <w:rPr>
                <w:rFonts w:asciiTheme="minorHAnsi" w:hAnsiTheme="minorHAnsi"/>
                <w:color w:val="000000"/>
                <w:sz w:val="18"/>
                <w:szCs w:val="18"/>
              </w:rPr>
              <w:t>Ventilée</w:t>
            </w:r>
          </w:p>
        </w:tc>
      </w:tr>
      <w:tr w:rsidR="00DA229B" w:rsidRPr="008F51F7" w:rsidTr="00053DF6">
        <w:trPr>
          <w:gridBefore w:val="1"/>
          <w:gridAfter w:val="1"/>
          <w:wBefore w:w="210" w:type="dxa"/>
          <w:wAfter w:w="52" w:type="dxa"/>
          <w:trHeight w:val="85"/>
          <w:jc w:val="center"/>
        </w:trPr>
        <w:tc>
          <w:tcPr>
            <w:tcW w:w="2156" w:type="dxa"/>
            <w:vMerge/>
            <w:tcBorders>
              <w:left w:val="single" w:sz="12" w:space="0" w:color="auto"/>
              <w:right w:val="single" w:sz="4" w:space="0" w:color="auto"/>
            </w:tcBorders>
            <w:shd w:val="clear" w:color="auto" w:fill="auto"/>
            <w:hideMark/>
          </w:tcPr>
          <w:p w:rsidR="00DA229B" w:rsidRPr="00AF37FA" w:rsidRDefault="00DA229B" w:rsidP="00555B05">
            <w:pPr>
              <w:rPr>
                <w:rFonts w:asciiTheme="minorHAnsi" w:hAnsiTheme="minorHAnsi"/>
                <w:color w:val="000000"/>
                <w:sz w:val="18"/>
                <w:szCs w:val="18"/>
              </w:rPr>
            </w:pPr>
          </w:p>
        </w:tc>
        <w:tc>
          <w:tcPr>
            <w:tcW w:w="821" w:type="dxa"/>
            <w:tcBorders>
              <w:top w:val="single" w:sz="4" w:space="0" w:color="auto"/>
              <w:left w:val="single" w:sz="4" w:space="0" w:color="auto"/>
              <w:bottom w:val="single" w:sz="4" w:space="0" w:color="auto"/>
              <w:right w:val="nil"/>
            </w:tcBorders>
            <w:shd w:val="clear" w:color="auto" w:fill="auto"/>
            <w:noWrap/>
            <w:hideMark/>
          </w:tcPr>
          <w:p w:rsidR="00DA229B" w:rsidRPr="00AF37FA" w:rsidRDefault="00672A2B" w:rsidP="00555B05">
            <w:pPr>
              <w:rPr>
                <w:rFonts w:asciiTheme="minorHAnsi" w:hAnsiTheme="minorHAnsi"/>
                <w:b/>
                <w:bCs/>
                <w:color w:val="000000"/>
                <w:sz w:val="18"/>
                <w:szCs w:val="18"/>
              </w:rPr>
            </w:pPr>
            <w:r>
              <w:rPr>
                <w:rFonts w:asciiTheme="minorHAnsi" w:hAnsiTheme="minorHAnsi"/>
                <w:b/>
                <w:bCs/>
                <w:color w:val="000000"/>
                <w:sz w:val="18"/>
                <w:szCs w:val="18"/>
              </w:rPr>
              <w:t>(</w:t>
            </w:r>
            <w:r w:rsidR="00DA229B" w:rsidRPr="00AF37FA">
              <w:rPr>
                <w:rFonts w:asciiTheme="minorHAnsi" w:hAnsiTheme="minorHAnsi"/>
                <w:b/>
                <w:bCs/>
                <w:color w:val="000000"/>
                <w:sz w:val="18"/>
                <w:szCs w:val="18"/>
              </w:rPr>
              <w:t>ba18</w:t>
            </w:r>
            <w:r>
              <w:rPr>
                <w:rFonts w:asciiTheme="minorHAnsi" w:hAnsiTheme="minorHAnsi"/>
                <w:b/>
                <w:bCs/>
                <w:color w:val="000000"/>
                <w:sz w:val="18"/>
                <w:szCs w:val="18"/>
              </w:rPr>
              <w:t>)</w:t>
            </w:r>
          </w:p>
        </w:tc>
        <w:tc>
          <w:tcPr>
            <w:tcW w:w="3702" w:type="dxa"/>
            <w:gridSpan w:val="3"/>
            <w:tcBorders>
              <w:top w:val="single" w:sz="4" w:space="0" w:color="auto"/>
              <w:left w:val="nil"/>
              <w:bottom w:val="single" w:sz="4" w:space="0" w:color="auto"/>
              <w:right w:val="nil"/>
            </w:tcBorders>
            <w:shd w:val="clear" w:color="auto" w:fill="auto"/>
            <w:noWrap/>
            <w:hideMark/>
          </w:tcPr>
          <w:p w:rsidR="00DA229B" w:rsidRPr="00AF37FA" w:rsidRDefault="00DA229B" w:rsidP="00555B05">
            <w:pPr>
              <w:rPr>
                <w:rFonts w:asciiTheme="minorHAnsi" w:hAnsiTheme="minorHAnsi"/>
                <w:color w:val="000000"/>
                <w:sz w:val="18"/>
                <w:szCs w:val="18"/>
              </w:rPr>
            </w:pPr>
            <w:r w:rsidRPr="00AF37FA">
              <w:rPr>
                <w:rFonts w:asciiTheme="minorHAnsi" w:hAnsiTheme="minorHAnsi"/>
                <w:sz w:val="18"/>
                <w:szCs w:val="18"/>
              </w:rPr>
              <w:t>Film imperméable imprégné d'inhibiteurs de corrosion en phase vapeur</w:t>
            </w:r>
          </w:p>
        </w:tc>
        <w:tc>
          <w:tcPr>
            <w:tcW w:w="4258" w:type="dxa"/>
            <w:tcBorders>
              <w:top w:val="single" w:sz="4" w:space="0" w:color="auto"/>
              <w:left w:val="single" w:sz="4" w:space="0" w:color="auto"/>
              <w:bottom w:val="single" w:sz="4" w:space="0" w:color="auto"/>
              <w:right w:val="single" w:sz="12" w:space="0" w:color="auto"/>
            </w:tcBorders>
            <w:shd w:val="clear" w:color="auto" w:fill="auto"/>
            <w:hideMark/>
          </w:tcPr>
          <w:p w:rsidR="00DA229B" w:rsidRPr="00AF37FA" w:rsidRDefault="00DA229B" w:rsidP="00555B05">
            <w:pPr>
              <w:ind w:left="43"/>
              <w:rPr>
                <w:rFonts w:asciiTheme="minorHAnsi" w:hAnsiTheme="minorHAnsi"/>
                <w:color w:val="000000"/>
                <w:sz w:val="18"/>
                <w:szCs w:val="18"/>
              </w:rPr>
            </w:pPr>
          </w:p>
        </w:tc>
      </w:tr>
      <w:tr w:rsidR="00DA229B" w:rsidRPr="008F51F7" w:rsidTr="00053DF6">
        <w:trPr>
          <w:gridBefore w:val="1"/>
          <w:gridAfter w:val="1"/>
          <w:wBefore w:w="210" w:type="dxa"/>
          <w:wAfter w:w="52" w:type="dxa"/>
          <w:trHeight w:val="85"/>
          <w:jc w:val="center"/>
        </w:trPr>
        <w:tc>
          <w:tcPr>
            <w:tcW w:w="2156" w:type="dxa"/>
            <w:vMerge/>
            <w:tcBorders>
              <w:left w:val="single" w:sz="12" w:space="0" w:color="auto"/>
              <w:bottom w:val="single" w:sz="12" w:space="0" w:color="auto"/>
              <w:right w:val="single" w:sz="4" w:space="0" w:color="auto"/>
            </w:tcBorders>
            <w:shd w:val="clear" w:color="auto" w:fill="auto"/>
            <w:hideMark/>
          </w:tcPr>
          <w:p w:rsidR="00DA229B" w:rsidRPr="00AF37FA" w:rsidRDefault="00DA229B" w:rsidP="00555B05">
            <w:pPr>
              <w:rPr>
                <w:rFonts w:asciiTheme="minorHAnsi" w:hAnsiTheme="minorHAnsi"/>
                <w:color w:val="000000"/>
                <w:sz w:val="18"/>
                <w:szCs w:val="18"/>
              </w:rPr>
            </w:pPr>
          </w:p>
        </w:tc>
        <w:tc>
          <w:tcPr>
            <w:tcW w:w="821" w:type="dxa"/>
            <w:tcBorders>
              <w:top w:val="single" w:sz="4" w:space="0" w:color="auto"/>
              <w:left w:val="single" w:sz="4" w:space="0" w:color="auto"/>
            </w:tcBorders>
            <w:shd w:val="clear" w:color="auto" w:fill="auto"/>
            <w:noWrap/>
            <w:hideMark/>
          </w:tcPr>
          <w:p w:rsidR="00DA229B" w:rsidRPr="00AF37FA" w:rsidRDefault="00DA229B" w:rsidP="00555B05">
            <w:pPr>
              <w:rPr>
                <w:rFonts w:asciiTheme="minorHAnsi" w:hAnsiTheme="minorHAnsi"/>
                <w:b/>
                <w:bCs/>
                <w:color w:val="000000"/>
                <w:sz w:val="18"/>
                <w:szCs w:val="18"/>
              </w:rPr>
            </w:pPr>
            <w:r w:rsidRPr="00AF37FA">
              <w:rPr>
                <w:rFonts w:asciiTheme="minorHAnsi" w:hAnsiTheme="minorHAnsi"/>
                <w:b/>
                <w:bCs/>
                <w:color w:val="000000"/>
                <w:sz w:val="18"/>
                <w:szCs w:val="18"/>
              </w:rPr>
              <w:t>d</w:t>
            </w:r>
          </w:p>
        </w:tc>
        <w:tc>
          <w:tcPr>
            <w:tcW w:w="3702" w:type="dxa"/>
            <w:gridSpan w:val="3"/>
            <w:tcBorders>
              <w:top w:val="single" w:sz="4" w:space="0" w:color="auto"/>
              <w:right w:val="single" w:sz="4" w:space="0" w:color="auto"/>
            </w:tcBorders>
            <w:shd w:val="clear" w:color="auto" w:fill="auto"/>
            <w:noWrap/>
            <w:hideMark/>
          </w:tcPr>
          <w:p w:rsidR="00DA229B" w:rsidRPr="00AF37FA" w:rsidRDefault="00DA229B" w:rsidP="00555B05">
            <w:pPr>
              <w:rPr>
                <w:rFonts w:asciiTheme="minorHAnsi" w:hAnsiTheme="minorHAnsi"/>
                <w:color w:val="000000"/>
                <w:sz w:val="18"/>
                <w:szCs w:val="18"/>
              </w:rPr>
            </w:pPr>
            <w:r w:rsidRPr="00AF37FA">
              <w:rPr>
                <w:rFonts w:asciiTheme="minorHAnsi" w:hAnsiTheme="minorHAnsi"/>
                <w:color w:val="000000"/>
                <w:sz w:val="18"/>
                <w:szCs w:val="18"/>
              </w:rPr>
              <w:t>Suspension antichoc antivibratoire</w:t>
            </w:r>
          </w:p>
        </w:tc>
        <w:tc>
          <w:tcPr>
            <w:tcW w:w="4258" w:type="dxa"/>
            <w:tcBorders>
              <w:top w:val="single" w:sz="4" w:space="0" w:color="auto"/>
              <w:left w:val="single" w:sz="4" w:space="0" w:color="auto"/>
              <w:right w:val="single" w:sz="12" w:space="0" w:color="auto"/>
            </w:tcBorders>
            <w:shd w:val="clear" w:color="auto" w:fill="auto"/>
            <w:noWrap/>
            <w:hideMark/>
          </w:tcPr>
          <w:p w:rsidR="00DA229B" w:rsidRPr="00AF37FA" w:rsidRDefault="00DA229B" w:rsidP="00555B05">
            <w:pPr>
              <w:ind w:left="43"/>
              <w:rPr>
                <w:rFonts w:asciiTheme="minorHAnsi" w:hAnsiTheme="minorHAnsi"/>
                <w:color w:val="000000"/>
                <w:sz w:val="18"/>
                <w:szCs w:val="18"/>
              </w:rPr>
            </w:pPr>
            <w:r w:rsidRPr="00AF37FA">
              <w:rPr>
                <w:rFonts w:asciiTheme="minorHAnsi" w:hAnsiTheme="minorHAnsi"/>
                <w:color w:val="000000"/>
                <w:sz w:val="18"/>
                <w:szCs w:val="18"/>
              </w:rPr>
              <w:t>Calculée</w:t>
            </w:r>
          </w:p>
        </w:tc>
      </w:tr>
      <w:tr w:rsidR="00DA229B" w:rsidRPr="008F51F7" w:rsidTr="00053DF6">
        <w:trPr>
          <w:gridBefore w:val="1"/>
          <w:gridAfter w:val="1"/>
          <w:wBefore w:w="210" w:type="dxa"/>
          <w:wAfter w:w="52" w:type="dxa"/>
          <w:trHeight w:hRule="exact" w:val="113"/>
          <w:jc w:val="center"/>
        </w:trPr>
        <w:tc>
          <w:tcPr>
            <w:tcW w:w="2156" w:type="dxa"/>
            <w:tcBorders>
              <w:top w:val="single" w:sz="12" w:space="0" w:color="auto"/>
              <w:bottom w:val="single" w:sz="12" w:space="0" w:color="auto"/>
              <w:right w:val="nil"/>
            </w:tcBorders>
            <w:shd w:val="clear" w:color="auto" w:fill="auto"/>
            <w:noWrap/>
            <w:vAlign w:val="bottom"/>
          </w:tcPr>
          <w:p w:rsidR="00DA229B" w:rsidRPr="00AF37FA" w:rsidRDefault="00DA229B" w:rsidP="00555B05">
            <w:pPr>
              <w:rPr>
                <w:rFonts w:asciiTheme="minorHAnsi" w:hAnsiTheme="minorHAnsi"/>
                <w:color w:val="000000"/>
                <w:sz w:val="18"/>
                <w:szCs w:val="18"/>
              </w:rPr>
            </w:pPr>
          </w:p>
        </w:tc>
        <w:tc>
          <w:tcPr>
            <w:tcW w:w="821" w:type="dxa"/>
            <w:tcBorders>
              <w:top w:val="single" w:sz="12" w:space="0" w:color="auto"/>
              <w:left w:val="nil"/>
              <w:bottom w:val="single" w:sz="12" w:space="0" w:color="auto"/>
              <w:right w:val="nil"/>
            </w:tcBorders>
            <w:shd w:val="clear" w:color="auto" w:fill="auto"/>
            <w:noWrap/>
          </w:tcPr>
          <w:p w:rsidR="00DA229B" w:rsidRPr="00AF37FA" w:rsidRDefault="00DA229B" w:rsidP="00555B05">
            <w:pPr>
              <w:rPr>
                <w:rFonts w:asciiTheme="minorHAnsi" w:hAnsiTheme="minorHAnsi"/>
                <w:b/>
                <w:bCs/>
                <w:color w:val="000000"/>
                <w:sz w:val="18"/>
                <w:szCs w:val="18"/>
              </w:rPr>
            </w:pPr>
          </w:p>
        </w:tc>
        <w:tc>
          <w:tcPr>
            <w:tcW w:w="3702" w:type="dxa"/>
            <w:gridSpan w:val="3"/>
            <w:tcBorders>
              <w:top w:val="single" w:sz="12" w:space="0" w:color="auto"/>
              <w:left w:val="nil"/>
              <w:bottom w:val="single" w:sz="12" w:space="0" w:color="auto"/>
              <w:right w:val="nil"/>
            </w:tcBorders>
            <w:shd w:val="clear" w:color="auto" w:fill="auto"/>
            <w:noWrap/>
            <w:vAlign w:val="bottom"/>
          </w:tcPr>
          <w:p w:rsidR="00DA229B" w:rsidRPr="00AF37FA" w:rsidRDefault="00DA229B" w:rsidP="00555B05">
            <w:pPr>
              <w:rPr>
                <w:rFonts w:asciiTheme="minorHAnsi" w:hAnsiTheme="minorHAnsi"/>
                <w:color w:val="000000"/>
                <w:sz w:val="18"/>
                <w:szCs w:val="18"/>
              </w:rPr>
            </w:pPr>
          </w:p>
        </w:tc>
        <w:tc>
          <w:tcPr>
            <w:tcW w:w="4258" w:type="dxa"/>
            <w:tcBorders>
              <w:top w:val="single" w:sz="12" w:space="0" w:color="auto"/>
              <w:left w:val="nil"/>
              <w:bottom w:val="single" w:sz="12" w:space="0" w:color="auto"/>
              <w:right w:val="nil"/>
            </w:tcBorders>
            <w:shd w:val="clear" w:color="auto" w:fill="auto"/>
            <w:noWrap/>
            <w:vAlign w:val="bottom"/>
          </w:tcPr>
          <w:p w:rsidR="00DA229B" w:rsidRPr="00AF37FA" w:rsidRDefault="00DA229B" w:rsidP="00555B05">
            <w:pPr>
              <w:ind w:left="43"/>
              <w:rPr>
                <w:rFonts w:asciiTheme="minorHAnsi" w:hAnsiTheme="minorHAnsi"/>
                <w:color w:val="000000"/>
                <w:sz w:val="18"/>
                <w:szCs w:val="18"/>
              </w:rPr>
            </w:pPr>
          </w:p>
        </w:tc>
      </w:tr>
      <w:tr w:rsidR="00392098" w:rsidRPr="008F51F7" w:rsidTr="00053DF6">
        <w:trPr>
          <w:gridBefore w:val="1"/>
          <w:gridAfter w:val="1"/>
          <w:wBefore w:w="210" w:type="dxa"/>
          <w:wAfter w:w="52" w:type="dxa"/>
          <w:trHeight w:val="202"/>
          <w:jc w:val="center"/>
        </w:trPr>
        <w:tc>
          <w:tcPr>
            <w:tcW w:w="2156" w:type="dxa"/>
            <w:tcBorders>
              <w:top w:val="single" w:sz="12" w:space="0" w:color="auto"/>
              <w:left w:val="single" w:sz="12" w:space="0" w:color="auto"/>
              <w:right w:val="single" w:sz="4" w:space="0" w:color="auto"/>
            </w:tcBorders>
            <w:shd w:val="clear" w:color="auto" w:fill="auto"/>
            <w:noWrap/>
            <w:hideMark/>
          </w:tcPr>
          <w:p w:rsidR="00392098" w:rsidRPr="00AF37FA" w:rsidRDefault="00392098" w:rsidP="00392098">
            <w:pPr>
              <w:rPr>
                <w:rFonts w:asciiTheme="minorHAnsi" w:hAnsiTheme="minorHAnsi"/>
                <w:b/>
                <w:color w:val="000000"/>
                <w:sz w:val="18"/>
                <w:szCs w:val="18"/>
              </w:rPr>
            </w:pPr>
            <w:r w:rsidRPr="00AF37FA">
              <w:rPr>
                <w:rFonts w:asciiTheme="minorHAnsi" w:hAnsiTheme="minorHAnsi"/>
                <w:b/>
                <w:bCs/>
                <w:color w:val="000000"/>
                <w:sz w:val="18"/>
                <w:szCs w:val="18"/>
              </w:rPr>
              <w:t>4 - Caisses en bois</w:t>
            </w:r>
          </w:p>
        </w:tc>
        <w:tc>
          <w:tcPr>
            <w:tcW w:w="821" w:type="dxa"/>
            <w:tcBorders>
              <w:top w:val="single" w:sz="12" w:space="0" w:color="auto"/>
              <w:left w:val="single" w:sz="4" w:space="0" w:color="auto"/>
              <w:right w:val="nil"/>
            </w:tcBorders>
            <w:shd w:val="clear" w:color="auto" w:fill="auto"/>
            <w:noWrap/>
            <w:hideMark/>
          </w:tcPr>
          <w:p w:rsidR="00392098" w:rsidRPr="00AF37FA" w:rsidRDefault="00392098" w:rsidP="00555B05">
            <w:pPr>
              <w:rPr>
                <w:rFonts w:asciiTheme="minorHAnsi" w:hAnsiTheme="minorHAnsi"/>
                <w:color w:val="000000"/>
                <w:sz w:val="18"/>
                <w:szCs w:val="18"/>
              </w:rPr>
            </w:pPr>
            <w:r w:rsidRPr="00AF37FA">
              <w:rPr>
                <w:rFonts w:asciiTheme="minorHAnsi" w:hAnsiTheme="minorHAnsi"/>
                <w:b/>
                <w:bCs/>
                <w:color w:val="000000"/>
                <w:sz w:val="18"/>
                <w:szCs w:val="18"/>
              </w:rPr>
              <w:t>a</w:t>
            </w:r>
          </w:p>
        </w:tc>
        <w:tc>
          <w:tcPr>
            <w:tcW w:w="3702" w:type="dxa"/>
            <w:gridSpan w:val="3"/>
            <w:tcBorders>
              <w:top w:val="single" w:sz="12" w:space="0" w:color="auto"/>
              <w:left w:val="nil"/>
              <w:right w:val="single" w:sz="4" w:space="0" w:color="auto"/>
            </w:tcBorders>
            <w:shd w:val="clear" w:color="auto" w:fill="auto"/>
            <w:noWrap/>
            <w:hideMark/>
          </w:tcPr>
          <w:p w:rsidR="00392098" w:rsidRPr="00AF37FA" w:rsidRDefault="00392098" w:rsidP="00555B05">
            <w:pPr>
              <w:rPr>
                <w:rFonts w:asciiTheme="minorHAnsi" w:hAnsiTheme="minorHAnsi"/>
                <w:color w:val="000000"/>
                <w:sz w:val="18"/>
                <w:szCs w:val="18"/>
              </w:rPr>
            </w:pPr>
            <w:r w:rsidRPr="00AF37FA">
              <w:rPr>
                <w:rFonts w:asciiTheme="minorHAnsi" w:hAnsiTheme="minorHAnsi"/>
                <w:color w:val="000000"/>
                <w:sz w:val="18"/>
                <w:szCs w:val="18"/>
              </w:rPr>
              <w:t>Pro</w:t>
            </w:r>
            <w:r w:rsidR="006A0A17">
              <w:rPr>
                <w:rFonts w:asciiTheme="minorHAnsi" w:hAnsiTheme="minorHAnsi"/>
                <w:color w:val="000000"/>
                <w:sz w:val="18"/>
                <w:szCs w:val="18"/>
              </w:rPr>
              <w:t>tection de contact</w:t>
            </w:r>
          </w:p>
        </w:tc>
        <w:tc>
          <w:tcPr>
            <w:tcW w:w="4258" w:type="dxa"/>
            <w:tcBorders>
              <w:top w:val="single" w:sz="12" w:space="0" w:color="auto"/>
              <w:left w:val="single" w:sz="4" w:space="0" w:color="auto"/>
              <w:right w:val="single" w:sz="12" w:space="0" w:color="auto"/>
            </w:tcBorders>
            <w:shd w:val="clear" w:color="auto" w:fill="auto"/>
            <w:noWrap/>
            <w:hideMark/>
          </w:tcPr>
          <w:p w:rsidR="00392098" w:rsidRPr="00AF37FA" w:rsidRDefault="00392098" w:rsidP="00555B05">
            <w:pPr>
              <w:ind w:left="43"/>
              <w:rPr>
                <w:rFonts w:asciiTheme="minorHAnsi" w:hAnsiTheme="minorHAnsi"/>
                <w:color w:val="000000"/>
                <w:sz w:val="18"/>
                <w:szCs w:val="18"/>
              </w:rPr>
            </w:pPr>
            <w:r w:rsidRPr="00AF37FA">
              <w:rPr>
                <w:rFonts w:asciiTheme="minorHAnsi" w:hAnsiTheme="minorHAnsi"/>
                <w:color w:val="000000"/>
                <w:sz w:val="18"/>
                <w:szCs w:val="18"/>
              </w:rPr>
              <w:t>Si nécessaire</w:t>
            </w:r>
          </w:p>
        </w:tc>
      </w:tr>
      <w:tr w:rsidR="00392098" w:rsidRPr="008F51F7" w:rsidTr="00053DF6">
        <w:trPr>
          <w:gridBefore w:val="1"/>
          <w:gridAfter w:val="1"/>
          <w:wBefore w:w="210" w:type="dxa"/>
          <w:wAfter w:w="52" w:type="dxa"/>
          <w:trHeight w:val="85"/>
          <w:jc w:val="center"/>
        </w:trPr>
        <w:tc>
          <w:tcPr>
            <w:tcW w:w="2156" w:type="dxa"/>
            <w:tcBorders>
              <w:left w:val="single" w:sz="12" w:space="0" w:color="auto"/>
              <w:right w:val="single" w:sz="4" w:space="0" w:color="auto"/>
            </w:tcBorders>
            <w:shd w:val="clear" w:color="auto" w:fill="auto"/>
            <w:noWrap/>
            <w:hideMark/>
          </w:tcPr>
          <w:p w:rsidR="00392098" w:rsidRPr="00AF37FA" w:rsidRDefault="00392098" w:rsidP="00555B05">
            <w:pPr>
              <w:rPr>
                <w:rFonts w:asciiTheme="minorHAnsi" w:hAnsiTheme="minorHAnsi"/>
                <w:bCs/>
                <w:color w:val="000000"/>
                <w:sz w:val="18"/>
                <w:szCs w:val="18"/>
              </w:rPr>
            </w:pPr>
            <w:r w:rsidRPr="00AF37FA">
              <w:rPr>
                <w:rFonts w:asciiTheme="minorHAnsi" w:hAnsiTheme="minorHAnsi"/>
                <w:color w:val="000000"/>
                <w:sz w:val="18"/>
                <w:szCs w:val="18"/>
              </w:rPr>
              <w:t>Tous matériels unitaires ou regroupement</w:t>
            </w:r>
          </w:p>
        </w:tc>
        <w:tc>
          <w:tcPr>
            <w:tcW w:w="821" w:type="dxa"/>
            <w:tcBorders>
              <w:top w:val="single" w:sz="4" w:space="0" w:color="auto"/>
              <w:left w:val="single" w:sz="4" w:space="0" w:color="auto"/>
              <w:bottom w:val="single" w:sz="4" w:space="0" w:color="auto"/>
            </w:tcBorders>
            <w:shd w:val="clear" w:color="auto" w:fill="auto"/>
            <w:noWrap/>
            <w:hideMark/>
          </w:tcPr>
          <w:p w:rsidR="00392098" w:rsidRPr="00AF37FA" w:rsidRDefault="00672A2B" w:rsidP="00555B05">
            <w:pPr>
              <w:rPr>
                <w:rFonts w:asciiTheme="minorHAnsi" w:hAnsiTheme="minorHAnsi"/>
                <w:b/>
                <w:bCs/>
                <w:color w:val="000000"/>
                <w:sz w:val="18"/>
                <w:szCs w:val="18"/>
              </w:rPr>
            </w:pPr>
            <w:r>
              <w:rPr>
                <w:rFonts w:asciiTheme="minorHAnsi" w:hAnsiTheme="minorHAnsi"/>
                <w:b/>
                <w:bCs/>
                <w:color w:val="000000"/>
                <w:sz w:val="18"/>
                <w:szCs w:val="18"/>
              </w:rPr>
              <w:t>(</w:t>
            </w:r>
            <w:r w:rsidR="00392098" w:rsidRPr="00AF37FA">
              <w:rPr>
                <w:rFonts w:asciiTheme="minorHAnsi" w:hAnsiTheme="minorHAnsi"/>
                <w:b/>
                <w:bCs/>
                <w:color w:val="000000"/>
                <w:sz w:val="18"/>
                <w:szCs w:val="18"/>
              </w:rPr>
              <w:t>ba18</w:t>
            </w:r>
            <w:r>
              <w:rPr>
                <w:rFonts w:asciiTheme="minorHAnsi" w:hAnsiTheme="minorHAnsi"/>
                <w:b/>
                <w:bCs/>
                <w:color w:val="000000"/>
                <w:sz w:val="18"/>
                <w:szCs w:val="18"/>
              </w:rPr>
              <w:t>)</w:t>
            </w:r>
          </w:p>
        </w:tc>
        <w:tc>
          <w:tcPr>
            <w:tcW w:w="3702" w:type="dxa"/>
            <w:gridSpan w:val="3"/>
            <w:tcBorders>
              <w:top w:val="single" w:sz="4" w:space="0" w:color="auto"/>
              <w:bottom w:val="single" w:sz="4" w:space="0" w:color="auto"/>
              <w:right w:val="single" w:sz="4" w:space="0" w:color="auto"/>
            </w:tcBorders>
            <w:shd w:val="clear" w:color="auto" w:fill="auto"/>
            <w:noWrap/>
            <w:hideMark/>
          </w:tcPr>
          <w:p w:rsidR="00392098" w:rsidRPr="00AF37FA" w:rsidRDefault="00672A2B" w:rsidP="00672A2B">
            <w:pPr>
              <w:rPr>
                <w:rFonts w:asciiTheme="minorHAnsi" w:hAnsiTheme="minorHAnsi"/>
                <w:color w:val="000000"/>
                <w:sz w:val="18"/>
                <w:szCs w:val="18"/>
              </w:rPr>
            </w:pPr>
            <w:r>
              <w:rPr>
                <w:rFonts w:asciiTheme="minorHAnsi" w:hAnsiTheme="minorHAnsi"/>
                <w:sz w:val="18"/>
                <w:szCs w:val="18"/>
              </w:rPr>
              <w:t>F</w:t>
            </w:r>
            <w:r w:rsidR="00392098" w:rsidRPr="00AF37FA">
              <w:rPr>
                <w:rFonts w:asciiTheme="minorHAnsi" w:hAnsiTheme="minorHAnsi"/>
                <w:sz w:val="18"/>
                <w:szCs w:val="18"/>
              </w:rPr>
              <w:t>ilm imperméable imprégné d'inhibiteurs de corrosion en phase vapeur</w:t>
            </w:r>
          </w:p>
        </w:tc>
        <w:tc>
          <w:tcPr>
            <w:tcW w:w="4258" w:type="dxa"/>
            <w:tcBorders>
              <w:top w:val="single" w:sz="4" w:space="0" w:color="auto"/>
              <w:left w:val="single" w:sz="4" w:space="0" w:color="auto"/>
              <w:bottom w:val="single" w:sz="4" w:space="0" w:color="auto"/>
              <w:right w:val="single" w:sz="12" w:space="0" w:color="auto"/>
            </w:tcBorders>
            <w:shd w:val="clear" w:color="auto" w:fill="auto"/>
            <w:noWrap/>
            <w:hideMark/>
          </w:tcPr>
          <w:p w:rsidR="00392098" w:rsidRPr="00AF37FA" w:rsidRDefault="00392098" w:rsidP="00555B05">
            <w:pPr>
              <w:ind w:left="43"/>
              <w:rPr>
                <w:rFonts w:asciiTheme="minorHAnsi" w:hAnsiTheme="minorHAnsi"/>
                <w:color w:val="000000"/>
                <w:sz w:val="18"/>
                <w:szCs w:val="18"/>
              </w:rPr>
            </w:pPr>
          </w:p>
        </w:tc>
      </w:tr>
      <w:tr w:rsidR="00392098" w:rsidRPr="008F51F7" w:rsidTr="00053DF6">
        <w:trPr>
          <w:gridBefore w:val="1"/>
          <w:gridAfter w:val="1"/>
          <w:wBefore w:w="210" w:type="dxa"/>
          <w:wAfter w:w="52" w:type="dxa"/>
          <w:trHeight w:val="85"/>
          <w:jc w:val="center"/>
        </w:trPr>
        <w:tc>
          <w:tcPr>
            <w:tcW w:w="2156" w:type="dxa"/>
            <w:tcBorders>
              <w:left w:val="single" w:sz="12" w:space="0" w:color="auto"/>
              <w:right w:val="single" w:sz="4" w:space="0" w:color="auto"/>
            </w:tcBorders>
            <w:shd w:val="clear" w:color="auto" w:fill="auto"/>
            <w:hideMark/>
          </w:tcPr>
          <w:p w:rsidR="00392098" w:rsidRPr="00AF37FA" w:rsidRDefault="00392098" w:rsidP="00555B05">
            <w:pPr>
              <w:rPr>
                <w:rFonts w:asciiTheme="minorHAnsi" w:hAnsiTheme="minorHAnsi"/>
                <w:color w:val="000000"/>
                <w:sz w:val="18"/>
                <w:szCs w:val="18"/>
              </w:rPr>
            </w:pPr>
          </w:p>
        </w:tc>
        <w:tc>
          <w:tcPr>
            <w:tcW w:w="821" w:type="dxa"/>
            <w:tcBorders>
              <w:top w:val="single" w:sz="4" w:space="0" w:color="auto"/>
              <w:left w:val="single" w:sz="4" w:space="0" w:color="auto"/>
              <w:bottom w:val="single" w:sz="4" w:space="0" w:color="auto"/>
            </w:tcBorders>
            <w:shd w:val="clear" w:color="auto" w:fill="auto"/>
            <w:noWrap/>
            <w:hideMark/>
          </w:tcPr>
          <w:p w:rsidR="00392098" w:rsidRPr="00AF37FA" w:rsidRDefault="00392098" w:rsidP="00555B05">
            <w:pPr>
              <w:rPr>
                <w:rFonts w:asciiTheme="minorHAnsi" w:hAnsiTheme="minorHAnsi"/>
                <w:b/>
                <w:bCs/>
                <w:color w:val="000000"/>
                <w:sz w:val="18"/>
                <w:szCs w:val="18"/>
              </w:rPr>
            </w:pPr>
            <w:r w:rsidRPr="00AF37FA">
              <w:rPr>
                <w:rFonts w:asciiTheme="minorHAnsi" w:hAnsiTheme="minorHAnsi"/>
                <w:b/>
                <w:bCs/>
                <w:color w:val="000000"/>
                <w:sz w:val="18"/>
                <w:szCs w:val="18"/>
              </w:rPr>
              <w:t>c</w:t>
            </w:r>
          </w:p>
        </w:tc>
        <w:tc>
          <w:tcPr>
            <w:tcW w:w="3702" w:type="dxa"/>
            <w:gridSpan w:val="3"/>
            <w:tcBorders>
              <w:top w:val="single" w:sz="4" w:space="0" w:color="auto"/>
              <w:bottom w:val="single" w:sz="4" w:space="0" w:color="auto"/>
              <w:right w:val="single" w:sz="4" w:space="0" w:color="auto"/>
            </w:tcBorders>
            <w:shd w:val="clear" w:color="auto" w:fill="auto"/>
            <w:hideMark/>
          </w:tcPr>
          <w:p w:rsidR="00392098" w:rsidRPr="00AF37FA" w:rsidRDefault="00392098" w:rsidP="00555B05">
            <w:pPr>
              <w:rPr>
                <w:rFonts w:asciiTheme="minorHAnsi" w:hAnsiTheme="minorHAnsi"/>
                <w:color w:val="000000"/>
                <w:sz w:val="18"/>
                <w:szCs w:val="18"/>
              </w:rPr>
            </w:pPr>
            <w:r w:rsidRPr="00AF37FA">
              <w:rPr>
                <w:rFonts w:asciiTheme="minorHAnsi" w:hAnsiTheme="minorHAnsi"/>
                <w:color w:val="000000"/>
                <w:sz w:val="18"/>
                <w:szCs w:val="18"/>
              </w:rPr>
              <w:t>Housse étanche déshydratée</w:t>
            </w:r>
          </w:p>
        </w:tc>
        <w:tc>
          <w:tcPr>
            <w:tcW w:w="4258" w:type="dxa"/>
            <w:tcBorders>
              <w:top w:val="single" w:sz="4" w:space="0" w:color="auto"/>
              <w:left w:val="single" w:sz="4" w:space="0" w:color="auto"/>
              <w:bottom w:val="single" w:sz="4" w:space="0" w:color="auto"/>
              <w:right w:val="single" w:sz="12" w:space="0" w:color="auto"/>
            </w:tcBorders>
            <w:shd w:val="clear" w:color="auto" w:fill="auto"/>
            <w:noWrap/>
            <w:hideMark/>
          </w:tcPr>
          <w:p w:rsidR="00392098" w:rsidRPr="00AF37FA" w:rsidRDefault="00053DF6" w:rsidP="00053DF6">
            <w:pPr>
              <w:rPr>
                <w:rFonts w:asciiTheme="minorHAnsi" w:hAnsiTheme="minorHAnsi"/>
                <w:color w:val="000000"/>
                <w:sz w:val="18"/>
                <w:szCs w:val="18"/>
              </w:rPr>
            </w:pPr>
            <w:r>
              <w:rPr>
                <w:rFonts w:asciiTheme="minorHAnsi" w:hAnsiTheme="minorHAnsi"/>
                <w:color w:val="000000"/>
                <w:sz w:val="18"/>
                <w:szCs w:val="18"/>
              </w:rPr>
              <w:t xml:space="preserve"> </w:t>
            </w:r>
            <w:r w:rsidR="00392098" w:rsidRPr="00AF37FA">
              <w:rPr>
                <w:rFonts w:asciiTheme="minorHAnsi" w:hAnsiTheme="minorHAnsi"/>
                <w:color w:val="000000"/>
                <w:sz w:val="18"/>
                <w:szCs w:val="18"/>
              </w:rPr>
              <w:t xml:space="preserve">Complexe </w:t>
            </w:r>
            <w:proofErr w:type="spellStart"/>
            <w:r w:rsidR="00392098" w:rsidRPr="00AF37FA">
              <w:rPr>
                <w:rFonts w:asciiTheme="minorHAnsi" w:hAnsiTheme="minorHAnsi"/>
                <w:color w:val="000000"/>
                <w:sz w:val="18"/>
                <w:szCs w:val="18"/>
              </w:rPr>
              <w:t>thermo-soudable</w:t>
            </w:r>
            <w:proofErr w:type="spellEnd"/>
            <w:r w:rsidR="00392098" w:rsidRPr="00AF37FA">
              <w:rPr>
                <w:rFonts w:asciiTheme="minorHAnsi" w:hAnsiTheme="minorHAnsi"/>
                <w:color w:val="000000"/>
                <w:sz w:val="18"/>
                <w:szCs w:val="18"/>
              </w:rPr>
              <w:t xml:space="preserve"> (-40°C +</w:t>
            </w:r>
            <w:r w:rsidR="004F4A08">
              <w:rPr>
                <w:rFonts w:asciiTheme="minorHAnsi" w:hAnsiTheme="minorHAnsi"/>
                <w:color w:val="000000"/>
                <w:sz w:val="18"/>
                <w:szCs w:val="18"/>
              </w:rPr>
              <w:t>63</w:t>
            </w:r>
            <w:r w:rsidR="00392098" w:rsidRPr="00AF37FA">
              <w:rPr>
                <w:rFonts w:asciiTheme="minorHAnsi" w:hAnsiTheme="minorHAnsi"/>
                <w:color w:val="000000"/>
                <w:sz w:val="18"/>
                <w:szCs w:val="18"/>
              </w:rPr>
              <w:t>°C)</w:t>
            </w:r>
          </w:p>
          <w:p w:rsidR="00392098" w:rsidRPr="00AF37FA" w:rsidRDefault="00053DF6" w:rsidP="00F74337">
            <w:pPr>
              <w:rPr>
                <w:rFonts w:asciiTheme="minorHAnsi" w:hAnsiTheme="minorHAnsi"/>
                <w:color w:val="000000"/>
                <w:sz w:val="18"/>
                <w:szCs w:val="18"/>
              </w:rPr>
            </w:pPr>
            <w:r>
              <w:rPr>
                <w:rFonts w:asciiTheme="minorHAnsi" w:hAnsiTheme="minorHAnsi"/>
                <w:color w:val="000000"/>
                <w:sz w:val="18"/>
                <w:szCs w:val="18"/>
              </w:rPr>
              <w:t xml:space="preserve"> </w:t>
            </w:r>
            <w:r w:rsidR="00392098" w:rsidRPr="00AF37FA">
              <w:rPr>
                <w:rFonts w:asciiTheme="minorHAnsi" w:hAnsiTheme="minorHAnsi"/>
                <w:color w:val="000000"/>
                <w:sz w:val="18"/>
                <w:szCs w:val="18"/>
              </w:rPr>
              <w:t>Déshydratant calculé 3 ans</w:t>
            </w:r>
            <w:r w:rsidR="00F74337">
              <w:rPr>
                <w:rFonts w:asciiTheme="minorHAnsi" w:hAnsiTheme="minorHAnsi"/>
                <w:color w:val="000000"/>
                <w:sz w:val="18"/>
                <w:szCs w:val="18"/>
              </w:rPr>
              <w:t xml:space="preserve"> </w:t>
            </w:r>
            <w:r w:rsidR="00F74337">
              <w:rPr>
                <w:rFonts w:asciiTheme="minorHAnsi" w:hAnsiTheme="minorHAnsi" w:cstheme="minorHAnsi"/>
                <w:color w:val="000000"/>
                <w:sz w:val="18"/>
                <w:szCs w:val="18"/>
              </w:rPr>
              <w:t>s</w:t>
            </w:r>
            <w:r w:rsidR="00F74337" w:rsidRPr="00F74337">
              <w:rPr>
                <w:rFonts w:asciiTheme="minorHAnsi" w:hAnsiTheme="minorHAnsi" w:cstheme="minorHAnsi"/>
                <w:color w:val="000000"/>
                <w:sz w:val="18"/>
                <w:szCs w:val="18"/>
              </w:rPr>
              <w:t>elon formule SEILA</w:t>
            </w:r>
          </w:p>
        </w:tc>
      </w:tr>
      <w:tr w:rsidR="00392098" w:rsidRPr="008F51F7" w:rsidTr="00053DF6">
        <w:trPr>
          <w:gridBefore w:val="1"/>
          <w:gridAfter w:val="1"/>
          <w:wBefore w:w="210" w:type="dxa"/>
          <w:wAfter w:w="52" w:type="dxa"/>
          <w:trHeight w:val="208"/>
          <w:jc w:val="center"/>
        </w:trPr>
        <w:tc>
          <w:tcPr>
            <w:tcW w:w="2156" w:type="dxa"/>
            <w:tcBorders>
              <w:left w:val="single" w:sz="12" w:space="0" w:color="auto"/>
              <w:right w:val="single" w:sz="4" w:space="0" w:color="auto"/>
            </w:tcBorders>
            <w:shd w:val="clear" w:color="auto" w:fill="auto"/>
            <w:hideMark/>
          </w:tcPr>
          <w:p w:rsidR="00392098" w:rsidRPr="00AF37FA" w:rsidRDefault="00392098" w:rsidP="00555B05">
            <w:pPr>
              <w:rPr>
                <w:rFonts w:asciiTheme="minorHAnsi" w:hAnsiTheme="minorHAnsi"/>
                <w:color w:val="000000"/>
                <w:sz w:val="18"/>
                <w:szCs w:val="18"/>
              </w:rPr>
            </w:pPr>
          </w:p>
        </w:tc>
        <w:tc>
          <w:tcPr>
            <w:tcW w:w="821" w:type="dxa"/>
            <w:tcBorders>
              <w:top w:val="single" w:sz="4" w:space="0" w:color="auto"/>
              <w:left w:val="single" w:sz="4" w:space="0" w:color="auto"/>
            </w:tcBorders>
            <w:noWrap/>
            <w:hideMark/>
          </w:tcPr>
          <w:p w:rsidR="00392098" w:rsidRPr="00AF37FA" w:rsidRDefault="00392098" w:rsidP="00555B05">
            <w:pPr>
              <w:rPr>
                <w:rFonts w:asciiTheme="minorHAnsi" w:hAnsiTheme="minorHAnsi"/>
                <w:b/>
                <w:bCs/>
                <w:color w:val="000000"/>
                <w:sz w:val="18"/>
                <w:szCs w:val="18"/>
              </w:rPr>
            </w:pPr>
            <w:r w:rsidRPr="00AF37FA">
              <w:rPr>
                <w:rFonts w:asciiTheme="minorHAnsi" w:hAnsiTheme="minorHAnsi"/>
                <w:b/>
                <w:bCs/>
                <w:color w:val="000000"/>
                <w:sz w:val="18"/>
                <w:szCs w:val="18"/>
              </w:rPr>
              <w:t>ci</w:t>
            </w:r>
          </w:p>
        </w:tc>
        <w:tc>
          <w:tcPr>
            <w:tcW w:w="3702" w:type="dxa"/>
            <w:gridSpan w:val="3"/>
            <w:tcBorders>
              <w:top w:val="single" w:sz="4" w:space="0" w:color="auto"/>
              <w:right w:val="single" w:sz="4" w:space="0" w:color="auto"/>
            </w:tcBorders>
            <w:shd w:val="clear" w:color="auto" w:fill="auto"/>
            <w:hideMark/>
          </w:tcPr>
          <w:p w:rsidR="00392098" w:rsidRPr="00AF37FA" w:rsidRDefault="00392098" w:rsidP="00555B05">
            <w:pPr>
              <w:rPr>
                <w:rFonts w:asciiTheme="minorHAnsi" w:hAnsiTheme="minorHAnsi"/>
                <w:color w:val="000000"/>
                <w:sz w:val="18"/>
                <w:szCs w:val="18"/>
              </w:rPr>
            </w:pPr>
            <w:r w:rsidRPr="00AF37FA">
              <w:rPr>
                <w:rFonts w:asciiTheme="minorHAnsi" w:hAnsiTheme="minorHAnsi"/>
                <w:color w:val="000000"/>
                <w:sz w:val="18"/>
                <w:szCs w:val="18"/>
              </w:rPr>
              <w:t xml:space="preserve">Housse étanche déshydratée + </w:t>
            </w:r>
            <w:proofErr w:type="spellStart"/>
            <w:r w:rsidRPr="00AF37FA">
              <w:rPr>
                <w:rFonts w:asciiTheme="minorHAnsi" w:hAnsiTheme="minorHAnsi"/>
                <w:color w:val="000000"/>
                <w:sz w:val="18"/>
                <w:szCs w:val="18"/>
              </w:rPr>
              <w:t>Inertage</w:t>
            </w:r>
            <w:proofErr w:type="spellEnd"/>
          </w:p>
        </w:tc>
        <w:tc>
          <w:tcPr>
            <w:tcW w:w="4258" w:type="dxa"/>
            <w:tcBorders>
              <w:top w:val="single" w:sz="4" w:space="0" w:color="auto"/>
              <w:left w:val="single" w:sz="4" w:space="0" w:color="auto"/>
              <w:right w:val="single" w:sz="12" w:space="0" w:color="auto"/>
            </w:tcBorders>
            <w:shd w:val="clear" w:color="auto" w:fill="auto"/>
            <w:noWrap/>
          </w:tcPr>
          <w:p w:rsidR="00392098" w:rsidRPr="00AF37FA" w:rsidRDefault="00392098" w:rsidP="00555B05">
            <w:pPr>
              <w:ind w:left="43"/>
              <w:rPr>
                <w:rFonts w:asciiTheme="minorHAnsi" w:hAnsiTheme="minorHAnsi"/>
                <w:color w:val="000000"/>
                <w:sz w:val="18"/>
                <w:szCs w:val="18"/>
              </w:rPr>
            </w:pPr>
            <w:r w:rsidRPr="00AF37FA">
              <w:rPr>
                <w:rFonts w:asciiTheme="minorHAnsi" w:hAnsiTheme="minorHAnsi"/>
                <w:color w:val="000000"/>
                <w:sz w:val="18"/>
                <w:szCs w:val="18"/>
              </w:rPr>
              <w:t>Complexe spécial + gaz neutre</w:t>
            </w:r>
          </w:p>
        </w:tc>
      </w:tr>
      <w:tr w:rsidR="00392098" w:rsidRPr="008F51F7" w:rsidTr="00053DF6">
        <w:trPr>
          <w:gridBefore w:val="1"/>
          <w:gridAfter w:val="1"/>
          <w:wBefore w:w="210" w:type="dxa"/>
          <w:wAfter w:w="52" w:type="dxa"/>
          <w:trHeight w:val="85"/>
          <w:jc w:val="center"/>
        </w:trPr>
        <w:tc>
          <w:tcPr>
            <w:tcW w:w="2156" w:type="dxa"/>
            <w:tcBorders>
              <w:left w:val="single" w:sz="12" w:space="0" w:color="auto"/>
              <w:right w:val="single" w:sz="4" w:space="0" w:color="auto"/>
            </w:tcBorders>
            <w:shd w:val="clear" w:color="auto" w:fill="auto"/>
            <w:noWrap/>
            <w:hideMark/>
          </w:tcPr>
          <w:p w:rsidR="00392098" w:rsidRPr="00AF37FA" w:rsidRDefault="00392098" w:rsidP="00555B05">
            <w:pPr>
              <w:rPr>
                <w:rFonts w:asciiTheme="minorHAnsi" w:hAnsiTheme="minorHAnsi"/>
                <w:color w:val="000000"/>
                <w:sz w:val="18"/>
                <w:szCs w:val="18"/>
              </w:rPr>
            </w:pPr>
          </w:p>
        </w:tc>
        <w:tc>
          <w:tcPr>
            <w:tcW w:w="821" w:type="dxa"/>
            <w:tcBorders>
              <w:top w:val="single" w:sz="4" w:space="0" w:color="auto"/>
              <w:left w:val="single" w:sz="4" w:space="0" w:color="auto"/>
              <w:bottom w:val="single" w:sz="4" w:space="0" w:color="auto"/>
            </w:tcBorders>
            <w:shd w:val="clear" w:color="auto" w:fill="auto"/>
            <w:noWrap/>
            <w:hideMark/>
          </w:tcPr>
          <w:p w:rsidR="00392098" w:rsidRPr="00AF37FA" w:rsidRDefault="00392098" w:rsidP="00555B05">
            <w:pPr>
              <w:rPr>
                <w:rFonts w:asciiTheme="minorHAnsi" w:hAnsiTheme="minorHAnsi"/>
                <w:b/>
                <w:bCs/>
                <w:color w:val="000000"/>
                <w:sz w:val="18"/>
                <w:szCs w:val="18"/>
              </w:rPr>
            </w:pPr>
            <w:r w:rsidRPr="00AF37FA">
              <w:rPr>
                <w:rFonts w:asciiTheme="minorHAnsi" w:hAnsiTheme="minorHAnsi"/>
                <w:b/>
                <w:bCs/>
                <w:color w:val="000000"/>
                <w:sz w:val="18"/>
                <w:szCs w:val="18"/>
              </w:rPr>
              <w:t>i</w:t>
            </w:r>
          </w:p>
        </w:tc>
        <w:tc>
          <w:tcPr>
            <w:tcW w:w="3702" w:type="dxa"/>
            <w:gridSpan w:val="3"/>
            <w:tcBorders>
              <w:top w:val="single" w:sz="4" w:space="0" w:color="auto"/>
              <w:bottom w:val="single" w:sz="4" w:space="0" w:color="auto"/>
              <w:right w:val="single" w:sz="4" w:space="0" w:color="auto"/>
            </w:tcBorders>
            <w:shd w:val="clear" w:color="auto" w:fill="auto"/>
            <w:noWrap/>
            <w:hideMark/>
          </w:tcPr>
          <w:p w:rsidR="00392098" w:rsidRPr="00AF37FA" w:rsidRDefault="006A0A17" w:rsidP="00555B05">
            <w:pPr>
              <w:rPr>
                <w:rFonts w:asciiTheme="minorHAnsi" w:hAnsiTheme="minorHAnsi"/>
                <w:color w:val="000000"/>
                <w:sz w:val="18"/>
                <w:szCs w:val="18"/>
              </w:rPr>
            </w:pPr>
            <w:proofErr w:type="spellStart"/>
            <w:r>
              <w:rPr>
                <w:rFonts w:asciiTheme="minorHAnsi" w:hAnsiTheme="minorHAnsi"/>
                <w:color w:val="000000"/>
                <w:sz w:val="18"/>
                <w:szCs w:val="18"/>
              </w:rPr>
              <w:t>Inertage</w:t>
            </w:r>
            <w:proofErr w:type="spellEnd"/>
          </w:p>
        </w:tc>
        <w:tc>
          <w:tcPr>
            <w:tcW w:w="4258" w:type="dxa"/>
            <w:tcBorders>
              <w:top w:val="single" w:sz="4" w:space="0" w:color="auto"/>
              <w:left w:val="single" w:sz="4" w:space="0" w:color="auto"/>
              <w:bottom w:val="single" w:sz="4" w:space="0" w:color="auto"/>
              <w:right w:val="single" w:sz="12" w:space="0" w:color="auto"/>
            </w:tcBorders>
            <w:shd w:val="clear" w:color="auto" w:fill="auto"/>
            <w:noWrap/>
            <w:hideMark/>
          </w:tcPr>
          <w:p w:rsidR="00392098" w:rsidRPr="00AF37FA" w:rsidRDefault="00392098" w:rsidP="00555B05">
            <w:pPr>
              <w:ind w:left="43"/>
              <w:rPr>
                <w:rFonts w:asciiTheme="minorHAnsi" w:hAnsiTheme="minorHAnsi"/>
                <w:color w:val="000000"/>
                <w:sz w:val="18"/>
                <w:szCs w:val="18"/>
              </w:rPr>
            </w:pPr>
            <w:r w:rsidRPr="00AF37FA">
              <w:rPr>
                <w:rFonts w:asciiTheme="minorHAnsi" w:hAnsiTheme="minorHAnsi"/>
                <w:color w:val="000000"/>
                <w:sz w:val="18"/>
                <w:szCs w:val="18"/>
              </w:rPr>
              <w:t>Gaz neutre</w:t>
            </w:r>
          </w:p>
        </w:tc>
      </w:tr>
      <w:tr w:rsidR="00DA229B" w:rsidRPr="008F51F7" w:rsidTr="00053DF6">
        <w:trPr>
          <w:gridBefore w:val="1"/>
          <w:gridAfter w:val="1"/>
          <w:wBefore w:w="210" w:type="dxa"/>
          <w:wAfter w:w="52" w:type="dxa"/>
          <w:trHeight w:val="85"/>
          <w:jc w:val="center"/>
        </w:trPr>
        <w:tc>
          <w:tcPr>
            <w:tcW w:w="2156" w:type="dxa"/>
            <w:tcBorders>
              <w:left w:val="single" w:sz="12" w:space="0" w:color="auto"/>
              <w:bottom w:val="single" w:sz="12" w:space="0" w:color="auto"/>
              <w:right w:val="single" w:sz="4" w:space="0" w:color="auto"/>
            </w:tcBorders>
            <w:shd w:val="clear" w:color="auto" w:fill="auto"/>
            <w:noWrap/>
            <w:hideMark/>
          </w:tcPr>
          <w:p w:rsidR="00DA229B" w:rsidRPr="00AF37FA" w:rsidRDefault="00DA229B" w:rsidP="00555B05">
            <w:pPr>
              <w:rPr>
                <w:rFonts w:asciiTheme="minorHAnsi" w:hAnsiTheme="minorHAnsi"/>
                <w:color w:val="000000"/>
                <w:sz w:val="18"/>
                <w:szCs w:val="18"/>
              </w:rPr>
            </w:pPr>
          </w:p>
        </w:tc>
        <w:tc>
          <w:tcPr>
            <w:tcW w:w="821" w:type="dxa"/>
            <w:tcBorders>
              <w:top w:val="single" w:sz="4" w:space="0" w:color="auto"/>
              <w:left w:val="single" w:sz="4" w:space="0" w:color="auto"/>
              <w:bottom w:val="single" w:sz="12" w:space="0" w:color="auto"/>
            </w:tcBorders>
            <w:shd w:val="clear" w:color="auto" w:fill="auto"/>
            <w:noWrap/>
            <w:hideMark/>
          </w:tcPr>
          <w:p w:rsidR="00DA229B" w:rsidRPr="00AF37FA" w:rsidRDefault="00DA229B" w:rsidP="00555B05">
            <w:pPr>
              <w:rPr>
                <w:rFonts w:asciiTheme="minorHAnsi" w:hAnsiTheme="minorHAnsi"/>
                <w:b/>
                <w:bCs/>
                <w:color w:val="000000"/>
                <w:sz w:val="18"/>
                <w:szCs w:val="18"/>
              </w:rPr>
            </w:pPr>
            <w:r w:rsidRPr="00AF37FA">
              <w:rPr>
                <w:rFonts w:asciiTheme="minorHAnsi" w:hAnsiTheme="minorHAnsi"/>
                <w:b/>
                <w:bCs/>
                <w:color w:val="000000"/>
                <w:sz w:val="18"/>
                <w:szCs w:val="18"/>
              </w:rPr>
              <w:t>d</w:t>
            </w:r>
          </w:p>
        </w:tc>
        <w:tc>
          <w:tcPr>
            <w:tcW w:w="3702" w:type="dxa"/>
            <w:gridSpan w:val="3"/>
            <w:tcBorders>
              <w:top w:val="single" w:sz="4" w:space="0" w:color="auto"/>
              <w:bottom w:val="single" w:sz="12" w:space="0" w:color="auto"/>
              <w:right w:val="single" w:sz="4" w:space="0" w:color="auto"/>
            </w:tcBorders>
            <w:shd w:val="clear" w:color="auto" w:fill="auto"/>
            <w:noWrap/>
          </w:tcPr>
          <w:p w:rsidR="00DA229B" w:rsidRPr="00AF37FA" w:rsidRDefault="00DA229B" w:rsidP="00555B05">
            <w:pPr>
              <w:rPr>
                <w:rFonts w:asciiTheme="minorHAnsi" w:hAnsiTheme="minorHAnsi"/>
                <w:color w:val="000000"/>
                <w:sz w:val="18"/>
                <w:szCs w:val="18"/>
              </w:rPr>
            </w:pPr>
            <w:r w:rsidRPr="00AF37FA">
              <w:rPr>
                <w:rFonts w:asciiTheme="minorHAnsi" w:hAnsiTheme="minorHAnsi"/>
                <w:color w:val="000000"/>
                <w:sz w:val="18"/>
                <w:szCs w:val="18"/>
              </w:rPr>
              <w:t>Suspension antichoc antivibratoire</w:t>
            </w:r>
          </w:p>
        </w:tc>
        <w:tc>
          <w:tcPr>
            <w:tcW w:w="4258" w:type="dxa"/>
            <w:tcBorders>
              <w:top w:val="single" w:sz="4" w:space="0" w:color="auto"/>
              <w:left w:val="single" w:sz="4" w:space="0" w:color="auto"/>
              <w:bottom w:val="single" w:sz="12" w:space="0" w:color="auto"/>
              <w:right w:val="single" w:sz="12" w:space="0" w:color="auto"/>
            </w:tcBorders>
            <w:shd w:val="clear" w:color="auto" w:fill="auto"/>
            <w:noWrap/>
            <w:hideMark/>
          </w:tcPr>
          <w:p w:rsidR="00DA229B" w:rsidRPr="00AF37FA" w:rsidRDefault="00DA229B" w:rsidP="00555B05">
            <w:pPr>
              <w:ind w:left="43"/>
              <w:rPr>
                <w:rFonts w:asciiTheme="minorHAnsi" w:hAnsiTheme="minorHAnsi"/>
                <w:color w:val="000000"/>
                <w:sz w:val="18"/>
                <w:szCs w:val="18"/>
              </w:rPr>
            </w:pPr>
            <w:r w:rsidRPr="00AF37FA">
              <w:rPr>
                <w:rFonts w:asciiTheme="minorHAnsi" w:hAnsiTheme="minorHAnsi"/>
                <w:color w:val="000000"/>
                <w:sz w:val="18"/>
                <w:szCs w:val="18"/>
              </w:rPr>
              <w:t>Matériel fragile suspension calculée</w:t>
            </w:r>
          </w:p>
        </w:tc>
      </w:tr>
      <w:tr w:rsidR="00DA229B" w:rsidRPr="008F51F7" w:rsidTr="00053DF6">
        <w:trPr>
          <w:gridBefore w:val="1"/>
          <w:gridAfter w:val="1"/>
          <w:wBefore w:w="210" w:type="dxa"/>
          <w:wAfter w:w="52" w:type="dxa"/>
          <w:trHeight w:hRule="exact" w:val="113"/>
          <w:jc w:val="center"/>
        </w:trPr>
        <w:tc>
          <w:tcPr>
            <w:tcW w:w="2156" w:type="dxa"/>
            <w:tcBorders>
              <w:top w:val="single" w:sz="12" w:space="0" w:color="auto"/>
              <w:bottom w:val="single" w:sz="12" w:space="0" w:color="auto"/>
              <w:right w:val="nil"/>
            </w:tcBorders>
            <w:shd w:val="clear" w:color="auto" w:fill="auto"/>
            <w:noWrap/>
            <w:vAlign w:val="bottom"/>
          </w:tcPr>
          <w:p w:rsidR="00DA229B" w:rsidRPr="00AF37FA" w:rsidRDefault="00DA229B" w:rsidP="00555B05">
            <w:pPr>
              <w:rPr>
                <w:rFonts w:asciiTheme="minorHAnsi" w:hAnsiTheme="minorHAnsi"/>
                <w:color w:val="000000"/>
                <w:sz w:val="18"/>
                <w:szCs w:val="18"/>
              </w:rPr>
            </w:pPr>
          </w:p>
        </w:tc>
        <w:tc>
          <w:tcPr>
            <w:tcW w:w="821" w:type="dxa"/>
            <w:tcBorders>
              <w:top w:val="single" w:sz="12" w:space="0" w:color="auto"/>
              <w:left w:val="nil"/>
              <w:bottom w:val="single" w:sz="12" w:space="0" w:color="auto"/>
              <w:right w:val="nil"/>
            </w:tcBorders>
            <w:shd w:val="clear" w:color="auto" w:fill="auto"/>
            <w:noWrap/>
          </w:tcPr>
          <w:p w:rsidR="00DA229B" w:rsidRPr="00AF37FA" w:rsidRDefault="00DA229B" w:rsidP="00555B05">
            <w:pPr>
              <w:rPr>
                <w:rFonts w:asciiTheme="minorHAnsi" w:hAnsiTheme="minorHAnsi"/>
                <w:b/>
                <w:bCs/>
                <w:color w:val="000000"/>
                <w:sz w:val="18"/>
                <w:szCs w:val="18"/>
              </w:rPr>
            </w:pPr>
          </w:p>
        </w:tc>
        <w:tc>
          <w:tcPr>
            <w:tcW w:w="3702" w:type="dxa"/>
            <w:gridSpan w:val="3"/>
            <w:tcBorders>
              <w:top w:val="single" w:sz="12" w:space="0" w:color="auto"/>
              <w:left w:val="nil"/>
              <w:bottom w:val="single" w:sz="12" w:space="0" w:color="auto"/>
              <w:right w:val="nil"/>
            </w:tcBorders>
            <w:shd w:val="clear" w:color="auto" w:fill="auto"/>
            <w:noWrap/>
            <w:vAlign w:val="bottom"/>
          </w:tcPr>
          <w:p w:rsidR="00DA229B" w:rsidRPr="00AF37FA" w:rsidRDefault="00DA229B" w:rsidP="00555B05">
            <w:pPr>
              <w:rPr>
                <w:rFonts w:asciiTheme="minorHAnsi" w:hAnsiTheme="minorHAnsi"/>
                <w:color w:val="000000"/>
                <w:sz w:val="18"/>
                <w:szCs w:val="18"/>
              </w:rPr>
            </w:pPr>
          </w:p>
        </w:tc>
        <w:tc>
          <w:tcPr>
            <w:tcW w:w="4258" w:type="dxa"/>
            <w:tcBorders>
              <w:top w:val="single" w:sz="12" w:space="0" w:color="auto"/>
              <w:left w:val="nil"/>
              <w:bottom w:val="single" w:sz="12" w:space="0" w:color="auto"/>
              <w:right w:val="nil"/>
            </w:tcBorders>
            <w:shd w:val="clear" w:color="auto" w:fill="auto"/>
            <w:noWrap/>
            <w:vAlign w:val="bottom"/>
          </w:tcPr>
          <w:p w:rsidR="00DA229B" w:rsidRPr="00AF37FA" w:rsidRDefault="00DA229B" w:rsidP="00555B05">
            <w:pPr>
              <w:ind w:left="43"/>
              <w:rPr>
                <w:rFonts w:asciiTheme="minorHAnsi" w:hAnsiTheme="minorHAnsi"/>
                <w:color w:val="000000"/>
                <w:sz w:val="18"/>
                <w:szCs w:val="18"/>
              </w:rPr>
            </w:pPr>
          </w:p>
        </w:tc>
      </w:tr>
      <w:tr w:rsidR="00DA229B" w:rsidRPr="008F51F7" w:rsidTr="00053DF6">
        <w:trPr>
          <w:gridBefore w:val="1"/>
          <w:gridAfter w:val="1"/>
          <w:wBefore w:w="210" w:type="dxa"/>
          <w:wAfter w:w="52" w:type="dxa"/>
          <w:trHeight w:val="85"/>
          <w:jc w:val="center"/>
        </w:trPr>
        <w:tc>
          <w:tcPr>
            <w:tcW w:w="2156" w:type="dxa"/>
            <w:tcBorders>
              <w:top w:val="single" w:sz="12" w:space="0" w:color="auto"/>
              <w:left w:val="single" w:sz="12" w:space="0" w:color="auto"/>
              <w:bottom w:val="single" w:sz="12" w:space="0" w:color="auto"/>
              <w:right w:val="single" w:sz="4" w:space="0" w:color="auto"/>
            </w:tcBorders>
            <w:shd w:val="clear" w:color="auto" w:fill="auto"/>
            <w:noWrap/>
            <w:vAlign w:val="bottom"/>
          </w:tcPr>
          <w:p w:rsidR="00DA229B" w:rsidRPr="00D279C7" w:rsidRDefault="00220756" w:rsidP="00555B05">
            <w:pPr>
              <w:rPr>
                <w:rFonts w:asciiTheme="minorHAnsi" w:hAnsiTheme="minorHAnsi"/>
                <w:b/>
                <w:color w:val="000000"/>
                <w:sz w:val="18"/>
                <w:szCs w:val="18"/>
              </w:rPr>
            </w:pPr>
            <w:r w:rsidRPr="00D279C7">
              <w:rPr>
                <w:rFonts w:asciiTheme="minorHAnsi" w:hAnsiTheme="minorHAnsi"/>
                <w:b/>
                <w:color w:val="000000"/>
                <w:sz w:val="18"/>
                <w:szCs w:val="18"/>
              </w:rPr>
              <w:t>5-</w:t>
            </w:r>
            <w:r w:rsidR="00747792" w:rsidRPr="00D279C7">
              <w:rPr>
                <w:rFonts w:asciiTheme="minorHAnsi" w:hAnsiTheme="minorHAnsi"/>
                <w:b/>
                <w:color w:val="000000"/>
                <w:sz w:val="18"/>
                <w:szCs w:val="18"/>
              </w:rPr>
              <w:t xml:space="preserve"> Caisses en carton</w:t>
            </w:r>
          </w:p>
        </w:tc>
        <w:tc>
          <w:tcPr>
            <w:tcW w:w="8781" w:type="dxa"/>
            <w:gridSpan w:val="5"/>
            <w:tcBorders>
              <w:top w:val="single" w:sz="12" w:space="0" w:color="auto"/>
              <w:left w:val="single" w:sz="4" w:space="0" w:color="auto"/>
              <w:bottom w:val="single" w:sz="12" w:space="0" w:color="auto"/>
              <w:right w:val="single" w:sz="12" w:space="0" w:color="auto"/>
            </w:tcBorders>
            <w:shd w:val="clear" w:color="auto" w:fill="D9D9D9" w:themeFill="background1" w:themeFillShade="D9"/>
            <w:noWrap/>
          </w:tcPr>
          <w:p w:rsidR="00DA229B" w:rsidRPr="00AF37FA" w:rsidRDefault="00DA229B" w:rsidP="00555B05">
            <w:pPr>
              <w:ind w:left="43"/>
              <w:rPr>
                <w:rFonts w:asciiTheme="minorHAnsi" w:hAnsiTheme="minorHAnsi"/>
                <w:color w:val="000000"/>
                <w:sz w:val="18"/>
                <w:szCs w:val="18"/>
              </w:rPr>
            </w:pPr>
          </w:p>
        </w:tc>
      </w:tr>
      <w:tr w:rsidR="00DA229B" w:rsidRPr="008F51F7" w:rsidTr="00053DF6">
        <w:trPr>
          <w:gridBefore w:val="1"/>
          <w:gridAfter w:val="1"/>
          <w:wBefore w:w="210" w:type="dxa"/>
          <w:wAfter w:w="52" w:type="dxa"/>
          <w:trHeight w:hRule="exact" w:val="113"/>
          <w:jc w:val="center"/>
        </w:trPr>
        <w:tc>
          <w:tcPr>
            <w:tcW w:w="2156" w:type="dxa"/>
            <w:tcBorders>
              <w:top w:val="single" w:sz="12" w:space="0" w:color="auto"/>
              <w:bottom w:val="single" w:sz="12" w:space="0" w:color="auto"/>
              <w:right w:val="nil"/>
            </w:tcBorders>
            <w:shd w:val="clear" w:color="auto" w:fill="auto"/>
            <w:noWrap/>
            <w:vAlign w:val="bottom"/>
          </w:tcPr>
          <w:p w:rsidR="00DA229B" w:rsidRPr="00AF37FA" w:rsidRDefault="00DA229B" w:rsidP="00555B05">
            <w:pPr>
              <w:rPr>
                <w:rFonts w:asciiTheme="minorHAnsi" w:hAnsiTheme="minorHAnsi"/>
                <w:color w:val="000000"/>
                <w:sz w:val="18"/>
                <w:szCs w:val="18"/>
              </w:rPr>
            </w:pPr>
          </w:p>
        </w:tc>
        <w:tc>
          <w:tcPr>
            <w:tcW w:w="821" w:type="dxa"/>
            <w:tcBorders>
              <w:top w:val="single" w:sz="12" w:space="0" w:color="auto"/>
              <w:left w:val="nil"/>
              <w:bottom w:val="single" w:sz="12" w:space="0" w:color="auto"/>
              <w:right w:val="nil"/>
            </w:tcBorders>
            <w:shd w:val="clear" w:color="auto" w:fill="auto"/>
            <w:noWrap/>
          </w:tcPr>
          <w:p w:rsidR="00DA229B" w:rsidRPr="00AF37FA" w:rsidRDefault="00DA229B" w:rsidP="00555B05">
            <w:pPr>
              <w:rPr>
                <w:rFonts w:asciiTheme="minorHAnsi" w:hAnsiTheme="minorHAnsi"/>
                <w:b/>
                <w:bCs/>
                <w:color w:val="000000"/>
                <w:sz w:val="18"/>
                <w:szCs w:val="18"/>
              </w:rPr>
            </w:pPr>
          </w:p>
        </w:tc>
        <w:tc>
          <w:tcPr>
            <w:tcW w:w="3702" w:type="dxa"/>
            <w:gridSpan w:val="3"/>
            <w:tcBorders>
              <w:top w:val="single" w:sz="12" w:space="0" w:color="auto"/>
              <w:left w:val="nil"/>
              <w:bottom w:val="single" w:sz="12" w:space="0" w:color="auto"/>
              <w:right w:val="nil"/>
            </w:tcBorders>
            <w:shd w:val="clear" w:color="auto" w:fill="auto"/>
            <w:noWrap/>
            <w:vAlign w:val="bottom"/>
          </w:tcPr>
          <w:p w:rsidR="00DA229B" w:rsidRPr="00AF37FA" w:rsidRDefault="00DA229B" w:rsidP="00555B05">
            <w:pPr>
              <w:rPr>
                <w:rFonts w:asciiTheme="minorHAnsi" w:hAnsiTheme="minorHAnsi"/>
                <w:color w:val="000000"/>
                <w:sz w:val="18"/>
                <w:szCs w:val="18"/>
              </w:rPr>
            </w:pPr>
          </w:p>
        </w:tc>
        <w:tc>
          <w:tcPr>
            <w:tcW w:w="4258" w:type="dxa"/>
            <w:tcBorders>
              <w:top w:val="single" w:sz="12" w:space="0" w:color="auto"/>
              <w:left w:val="nil"/>
              <w:bottom w:val="single" w:sz="12" w:space="0" w:color="auto"/>
              <w:right w:val="nil"/>
            </w:tcBorders>
            <w:shd w:val="clear" w:color="auto" w:fill="auto"/>
            <w:noWrap/>
            <w:vAlign w:val="bottom"/>
          </w:tcPr>
          <w:p w:rsidR="00DA229B" w:rsidRPr="00AF37FA" w:rsidRDefault="00DA229B" w:rsidP="00555B05">
            <w:pPr>
              <w:ind w:left="43"/>
              <w:rPr>
                <w:rFonts w:asciiTheme="minorHAnsi" w:hAnsiTheme="minorHAnsi"/>
                <w:color w:val="000000"/>
                <w:sz w:val="18"/>
                <w:szCs w:val="18"/>
              </w:rPr>
            </w:pPr>
          </w:p>
        </w:tc>
      </w:tr>
      <w:tr w:rsidR="00DA229B" w:rsidRPr="008F51F7" w:rsidTr="00053DF6">
        <w:trPr>
          <w:gridBefore w:val="1"/>
          <w:gridAfter w:val="1"/>
          <w:wBefore w:w="210" w:type="dxa"/>
          <w:wAfter w:w="52" w:type="dxa"/>
          <w:trHeight w:val="153"/>
          <w:jc w:val="center"/>
        </w:trPr>
        <w:tc>
          <w:tcPr>
            <w:tcW w:w="2156" w:type="dxa"/>
            <w:vMerge w:val="restart"/>
            <w:tcBorders>
              <w:top w:val="single" w:sz="12" w:space="0" w:color="auto"/>
              <w:left w:val="single" w:sz="12" w:space="0" w:color="auto"/>
              <w:right w:val="single" w:sz="4" w:space="0" w:color="auto"/>
            </w:tcBorders>
            <w:shd w:val="clear" w:color="auto" w:fill="auto"/>
            <w:noWrap/>
            <w:hideMark/>
          </w:tcPr>
          <w:p w:rsidR="00DA229B" w:rsidRPr="00AF37FA" w:rsidRDefault="00DA229B" w:rsidP="00555B05">
            <w:pPr>
              <w:rPr>
                <w:rFonts w:asciiTheme="minorHAnsi" w:hAnsiTheme="minorHAnsi"/>
                <w:b/>
                <w:bCs/>
                <w:color w:val="000000"/>
                <w:sz w:val="18"/>
                <w:szCs w:val="18"/>
              </w:rPr>
            </w:pPr>
            <w:r w:rsidRPr="00AF37FA">
              <w:rPr>
                <w:rFonts w:asciiTheme="minorHAnsi" w:hAnsiTheme="minorHAnsi"/>
                <w:b/>
                <w:bCs/>
                <w:color w:val="000000"/>
                <w:sz w:val="18"/>
                <w:szCs w:val="18"/>
              </w:rPr>
              <w:t>6 - Contenants autre que bois ou carton</w:t>
            </w:r>
          </w:p>
          <w:p w:rsidR="00DA229B" w:rsidRPr="00AF37FA" w:rsidRDefault="00DA229B" w:rsidP="00555B05">
            <w:pPr>
              <w:rPr>
                <w:rFonts w:asciiTheme="minorHAnsi" w:hAnsiTheme="minorHAnsi"/>
                <w:b/>
                <w:bCs/>
                <w:color w:val="000000"/>
                <w:sz w:val="18"/>
                <w:szCs w:val="18"/>
              </w:rPr>
            </w:pPr>
            <w:r w:rsidRPr="00AF37FA">
              <w:rPr>
                <w:rFonts w:asciiTheme="minorHAnsi" w:hAnsiTheme="minorHAnsi"/>
                <w:color w:val="000000"/>
                <w:sz w:val="18"/>
                <w:szCs w:val="18"/>
              </w:rPr>
              <w:t>Conteneur plastique ou métal</w:t>
            </w:r>
          </w:p>
        </w:tc>
        <w:tc>
          <w:tcPr>
            <w:tcW w:w="821" w:type="dxa"/>
            <w:tcBorders>
              <w:top w:val="single" w:sz="12" w:space="0" w:color="auto"/>
              <w:left w:val="single" w:sz="4" w:space="0" w:color="auto"/>
              <w:bottom w:val="single" w:sz="4" w:space="0" w:color="auto"/>
              <w:right w:val="nil"/>
            </w:tcBorders>
            <w:shd w:val="clear" w:color="auto" w:fill="auto"/>
            <w:noWrap/>
            <w:hideMark/>
          </w:tcPr>
          <w:p w:rsidR="00DA229B" w:rsidRPr="00AF37FA" w:rsidRDefault="00DA229B" w:rsidP="00555B05">
            <w:pPr>
              <w:rPr>
                <w:rFonts w:asciiTheme="minorHAnsi" w:hAnsiTheme="minorHAnsi"/>
                <w:color w:val="000000"/>
                <w:sz w:val="18"/>
                <w:szCs w:val="18"/>
              </w:rPr>
            </w:pPr>
            <w:r w:rsidRPr="00AF37FA">
              <w:rPr>
                <w:rFonts w:asciiTheme="minorHAnsi" w:hAnsiTheme="minorHAnsi"/>
                <w:b/>
                <w:bCs/>
                <w:color w:val="000000"/>
                <w:sz w:val="18"/>
                <w:szCs w:val="18"/>
              </w:rPr>
              <w:t>a</w:t>
            </w:r>
          </w:p>
        </w:tc>
        <w:tc>
          <w:tcPr>
            <w:tcW w:w="3702" w:type="dxa"/>
            <w:gridSpan w:val="3"/>
            <w:tcBorders>
              <w:top w:val="single" w:sz="12" w:space="0" w:color="auto"/>
              <w:left w:val="nil"/>
              <w:right w:val="single" w:sz="4" w:space="0" w:color="auto"/>
            </w:tcBorders>
            <w:shd w:val="clear" w:color="auto" w:fill="auto"/>
            <w:noWrap/>
            <w:hideMark/>
          </w:tcPr>
          <w:p w:rsidR="00DA229B" w:rsidRPr="00AF37FA" w:rsidRDefault="00DA229B" w:rsidP="00555B05">
            <w:pPr>
              <w:rPr>
                <w:rFonts w:asciiTheme="minorHAnsi" w:hAnsiTheme="minorHAnsi"/>
                <w:color w:val="000000"/>
                <w:sz w:val="18"/>
                <w:szCs w:val="18"/>
              </w:rPr>
            </w:pPr>
            <w:r w:rsidRPr="00AF37FA">
              <w:rPr>
                <w:rFonts w:asciiTheme="minorHAnsi" w:hAnsiTheme="minorHAnsi"/>
                <w:color w:val="000000"/>
                <w:sz w:val="18"/>
                <w:szCs w:val="18"/>
              </w:rPr>
              <w:t>Pro</w:t>
            </w:r>
            <w:r w:rsidR="006A0A17">
              <w:rPr>
                <w:rFonts w:asciiTheme="minorHAnsi" w:hAnsiTheme="minorHAnsi"/>
                <w:color w:val="000000"/>
                <w:sz w:val="18"/>
                <w:szCs w:val="18"/>
              </w:rPr>
              <w:t>tection de contact</w:t>
            </w:r>
          </w:p>
        </w:tc>
        <w:tc>
          <w:tcPr>
            <w:tcW w:w="4258" w:type="dxa"/>
            <w:tcBorders>
              <w:top w:val="single" w:sz="12" w:space="0" w:color="auto"/>
              <w:left w:val="single" w:sz="4" w:space="0" w:color="auto"/>
              <w:right w:val="single" w:sz="12" w:space="0" w:color="auto"/>
            </w:tcBorders>
            <w:shd w:val="clear" w:color="auto" w:fill="auto"/>
            <w:noWrap/>
            <w:hideMark/>
          </w:tcPr>
          <w:p w:rsidR="00DA229B" w:rsidRPr="00AF37FA" w:rsidRDefault="00053DF6" w:rsidP="00555B05">
            <w:pPr>
              <w:rPr>
                <w:rFonts w:asciiTheme="minorHAnsi" w:hAnsiTheme="minorHAnsi"/>
                <w:color w:val="000000"/>
                <w:sz w:val="18"/>
                <w:szCs w:val="18"/>
              </w:rPr>
            </w:pPr>
            <w:r>
              <w:rPr>
                <w:rFonts w:asciiTheme="minorHAnsi" w:hAnsiTheme="minorHAnsi"/>
                <w:color w:val="000000"/>
                <w:sz w:val="18"/>
                <w:szCs w:val="18"/>
              </w:rPr>
              <w:t xml:space="preserve"> </w:t>
            </w:r>
            <w:r w:rsidR="00DA229B" w:rsidRPr="00AF37FA">
              <w:rPr>
                <w:rFonts w:asciiTheme="minorHAnsi" w:hAnsiTheme="minorHAnsi"/>
                <w:color w:val="000000"/>
                <w:sz w:val="18"/>
                <w:szCs w:val="18"/>
              </w:rPr>
              <w:t>Si nécessaire. VCI possible</w:t>
            </w:r>
          </w:p>
        </w:tc>
      </w:tr>
      <w:tr w:rsidR="00DA229B" w:rsidRPr="008F51F7" w:rsidTr="00053DF6">
        <w:trPr>
          <w:gridBefore w:val="1"/>
          <w:gridAfter w:val="1"/>
          <w:wBefore w:w="210" w:type="dxa"/>
          <w:wAfter w:w="52" w:type="dxa"/>
          <w:trHeight w:val="439"/>
          <w:jc w:val="center"/>
        </w:trPr>
        <w:tc>
          <w:tcPr>
            <w:tcW w:w="2156" w:type="dxa"/>
            <w:vMerge/>
            <w:tcBorders>
              <w:left w:val="single" w:sz="12" w:space="0" w:color="auto"/>
              <w:right w:val="single" w:sz="4" w:space="0" w:color="auto"/>
            </w:tcBorders>
            <w:shd w:val="clear" w:color="auto" w:fill="auto"/>
            <w:noWrap/>
            <w:hideMark/>
          </w:tcPr>
          <w:p w:rsidR="00DA229B" w:rsidRPr="00AF37FA" w:rsidRDefault="00DA229B" w:rsidP="00555B05">
            <w:pPr>
              <w:rPr>
                <w:rFonts w:asciiTheme="minorHAnsi" w:hAnsiTheme="minorHAnsi"/>
                <w:color w:val="000000"/>
                <w:sz w:val="18"/>
                <w:szCs w:val="18"/>
              </w:rPr>
            </w:pPr>
          </w:p>
        </w:tc>
        <w:tc>
          <w:tcPr>
            <w:tcW w:w="821" w:type="dxa"/>
            <w:tcBorders>
              <w:top w:val="single" w:sz="4" w:space="0" w:color="auto"/>
              <w:left w:val="single" w:sz="4" w:space="0" w:color="auto"/>
              <w:bottom w:val="single" w:sz="4" w:space="0" w:color="auto"/>
            </w:tcBorders>
            <w:shd w:val="clear" w:color="auto" w:fill="auto"/>
            <w:noWrap/>
            <w:hideMark/>
          </w:tcPr>
          <w:p w:rsidR="00DA229B" w:rsidRPr="00AF37FA" w:rsidRDefault="00DA229B" w:rsidP="00555B05">
            <w:pPr>
              <w:rPr>
                <w:rFonts w:asciiTheme="minorHAnsi" w:hAnsiTheme="minorHAnsi"/>
                <w:b/>
                <w:bCs/>
                <w:color w:val="000000"/>
                <w:sz w:val="18"/>
                <w:szCs w:val="18"/>
              </w:rPr>
            </w:pPr>
            <w:r w:rsidRPr="00AF37FA">
              <w:rPr>
                <w:rFonts w:asciiTheme="minorHAnsi" w:hAnsiTheme="minorHAnsi"/>
                <w:b/>
                <w:bCs/>
                <w:color w:val="000000"/>
                <w:sz w:val="18"/>
                <w:szCs w:val="18"/>
              </w:rPr>
              <w:t>c</w:t>
            </w:r>
          </w:p>
          <w:p w:rsidR="00DA229B" w:rsidRPr="00AF37FA" w:rsidRDefault="00DA229B" w:rsidP="00555B05">
            <w:pPr>
              <w:rPr>
                <w:rFonts w:asciiTheme="minorHAnsi" w:hAnsiTheme="minorHAnsi"/>
                <w:b/>
                <w:bCs/>
                <w:color w:val="000000"/>
                <w:sz w:val="18"/>
                <w:szCs w:val="18"/>
              </w:rPr>
            </w:pPr>
          </w:p>
        </w:tc>
        <w:tc>
          <w:tcPr>
            <w:tcW w:w="3702" w:type="dxa"/>
            <w:gridSpan w:val="3"/>
            <w:tcBorders>
              <w:top w:val="single" w:sz="4" w:space="0" w:color="auto"/>
              <w:bottom w:val="single" w:sz="4" w:space="0" w:color="auto"/>
              <w:right w:val="single" w:sz="4" w:space="0" w:color="auto"/>
            </w:tcBorders>
            <w:shd w:val="clear" w:color="auto" w:fill="auto"/>
            <w:hideMark/>
          </w:tcPr>
          <w:p w:rsidR="00DA229B" w:rsidRPr="00AF37FA" w:rsidRDefault="00DA229B" w:rsidP="00555B05">
            <w:pPr>
              <w:rPr>
                <w:rFonts w:asciiTheme="minorHAnsi" w:hAnsiTheme="minorHAnsi"/>
                <w:color w:val="000000"/>
                <w:sz w:val="18"/>
                <w:szCs w:val="18"/>
              </w:rPr>
            </w:pPr>
            <w:r w:rsidRPr="00AF37FA">
              <w:rPr>
                <w:rFonts w:asciiTheme="minorHAnsi" w:hAnsiTheme="minorHAnsi"/>
                <w:color w:val="000000"/>
                <w:sz w:val="18"/>
                <w:szCs w:val="18"/>
              </w:rPr>
              <w:t>Conteneur étanche déshydraté</w:t>
            </w:r>
          </w:p>
        </w:tc>
        <w:tc>
          <w:tcPr>
            <w:tcW w:w="4258" w:type="dxa"/>
            <w:tcBorders>
              <w:top w:val="single" w:sz="4" w:space="0" w:color="auto"/>
              <w:left w:val="single" w:sz="4" w:space="0" w:color="auto"/>
              <w:bottom w:val="single" w:sz="4" w:space="0" w:color="auto"/>
              <w:right w:val="single" w:sz="12" w:space="0" w:color="auto"/>
            </w:tcBorders>
            <w:shd w:val="clear" w:color="auto" w:fill="auto"/>
            <w:noWrap/>
            <w:hideMark/>
          </w:tcPr>
          <w:p w:rsidR="00DA229B" w:rsidRPr="00AF37FA" w:rsidRDefault="00DA229B" w:rsidP="00555B05">
            <w:pPr>
              <w:ind w:left="43"/>
              <w:rPr>
                <w:rFonts w:asciiTheme="minorHAnsi" w:hAnsiTheme="minorHAnsi"/>
                <w:color w:val="000000"/>
                <w:sz w:val="18"/>
                <w:szCs w:val="18"/>
              </w:rPr>
            </w:pPr>
            <w:r w:rsidRPr="00AF37FA">
              <w:rPr>
                <w:rFonts w:asciiTheme="minorHAnsi" w:hAnsiTheme="minorHAnsi"/>
                <w:color w:val="000000"/>
                <w:sz w:val="18"/>
                <w:szCs w:val="18"/>
              </w:rPr>
              <w:t xml:space="preserve">Complexe </w:t>
            </w:r>
            <w:proofErr w:type="spellStart"/>
            <w:r w:rsidRPr="00AF37FA">
              <w:rPr>
                <w:rFonts w:asciiTheme="minorHAnsi" w:hAnsiTheme="minorHAnsi"/>
                <w:color w:val="000000"/>
                <w:sz w:val="18"/>
                <w:szCs w:val="18"/>
              </w:rPr>
              <w:t>thermo-soudable</w:t>
            </w:r>
            <w:proofErr w:type="spellEnd"/>
            <w:r w:rsidR="004F4A08">
              <w:rPr>
                <w:rFonts w:asciiTheme="minorHAnsi" w:hAnsiTheme="minorHAnsi"/>
                <w:color w:val="000000"/>
                <w:sz w:val="18"/>
                <w:szCs w:val="18"/>
              </w:rPr>
              <w:t xml:space="preserve"> </w:t>
            </w:r>
            <w:r w:rsidR="004F4A08" w:rsidRPr="00AF37FA">
              <w:rPr>
                <w:rFonts w:asciiTheme="minorHAnsi" w:hAnsiTheme="minorHAnsi"/>
                <w:color w:val="000000"/>
                <w:sz w:val="18"/>
                <w:szCs w:val="18"/>
              </w:rPr>
              <w:t>(-40°C +</w:t>
            </w:r>
            <w:r w:rsidR="004F4A08">
              <w:rPr>
                <w:rFonts w:asciiTheme="minorHAnsi" w:hAnsiTheme="minorHAnsi"/>
                <w:color w:val="000000"/>
                <w:sz w:val="18"/>
                <w:szCs w:val="18"/>
              </w:rPr>
              <w:t>63</w:t>
            </w:r>
            <w:r w:rsidR="004F4A08" w:rsidRPr="00AF37FA">
              <w:rPr>
                <w:rFonts w:asciiTheme="minorHAnsi" w:hAnsiTheme="minorHAnsi"/>
                <w:color w:val="000000"/>
                <w:sz w:val="18"/>
                <w:szCs w:val="18"/>
              </w:rPr>
              <w:t>°C)</w:t>
            </w:r>
          </w:p>
          <w:p w:rsidR="00DA229B" w:rsidRPr="00AF37FA" w:rsidRDefault="00053DF6" w:rsidP="00F74337">
            <w:pPr>
              <w:rPr>
                <w:rFonts w:asciiTheme="minorHAnsi" w:hAnsiTheme="minorHAnsi"/>
                <w:color w:val="000000"/>
                <w:sz w:val="18"/>
                <w:szCs w:val="18"/>
              </w:rPr>
            </w:pPr>
            <w:r>
              <w:rPr>
                <w:rFonts w:asciiTheme="minorHAnsi" w:hAnsiTheme="minorHAnsi"/>
                <w:color w:val="000000"/>
                <w:sz w:val="18"/>
                <w:szCs w:val="18"/>
              </w:rPr>
              <w:t xml:space="preserve"> </w:t>
            </w:r>
            <w:r w:rsidR="00DA229B" w:rsidRPr="00AF37FA">
              <w:rPr>
                <w:rFonts w:asciiTheme="minorHAnsi" w:hAnsiTheme="minorHAnsi"/>
                <w:color w:val="000000"/>
                <w:sz w:val="18"/>
                <w:szCs w:val="18"/>
              </w:rPr>
              <w:t>Déshydratant calculé 3 ans</w:t>
            </w:r>
            <w:r w:rsidR="00F74337">
              <w:rPr>
                <w:rFonts w:asciiTheme="minorHAnsi" w:hAnsiTheme="minorHAnsi"/>
                <w:color w:val="000000"/>
                <w:sz w:val="18"/>
                <w:szCs w:val="18"/>
              </w:rPr>
              <w:t xml:space="preserve"> </w:t>
            </w:r>
            <w:r w:rsidR="00F74337">
              <w:rPr>
                <w:rFonts w:asciiTheme="minorHAnsi" w:hAnsiTheme="minorHAnsi" w:cstheme="minorHAnsi"/>
                <w:color w:val="000000"/>
                <w:sz w:val="18"/>
                <w:szCs w:val="18"/>
              </w:rPr>
              <w:t>s</w:t>
            </w:r>
            <w:r w:rsidR="00F74337" w:rsidRPr="00F74337">
              <w:rPr>
                <w:rFonts w:asciiTheme="minorHAnsi" w:hAnsiTheme="minorHAnsi" w:cstheme="minorHAnsi"/>
                <w:color w:val="000000"/>
                <w:sz w:val="18"/>
                <w:szCs w:val="18"/>
              </w:rPr>
              <w:t>elon formule SEILA</w:t>
            </w:r>
          </w:p>
        </w:tc>
      </w:tr>
      <w:tr w:rsidR="00DA229B" w:rsidRPr="008F51F7" w:rsidTr="00053DF6">
        <w:trPr>
          <w:gridBefore w:val="1"/>
          <w:gridAfter w:val="1"/>
          <w:wBefore w:w="210" w:type="dxa"/>
          <w:wAfter w:w="52" w:type="dxa"/>
          <w:trHeight w:val="85"/>
          <w:jc w:val="center"/>
        </w:trPr>
        <w:tc>
          <w:tcPr>
            <w:tcW w:w="2156" w:type="dxa"/>
            <w:vMerge/>
            <w:tcBorders>
              <w:left w:val="single" w:sz="12" w:space="0" w:color="auto"/>
              <w:right w:val="single" w:sz="4" w:space="0" w:color="auto"/>
            </w:tcBorders>
            <w:shd w:val="clear" w:color="auto" w:fill="auto"/>
            <w:noWrap/>
            <w:hideMark/>
          </w:tcPr>
          <w:p w:rsidR="00DA229B" w:rsidRPr="00AF37FA" w:rsidRDefault="00DA229B" w:rsidP="00555B05">
            <w:pPr>
              <w:rPr>
                <w:rFonts w:asciiTheme="minorHAnsi" w:hAnsiTheme="minorHAnsi"/>
                <w:color w:val="000000"/>
                <w:sz w:val="18"/>
                <w:szCs w:val="18"/>
              </w:rPr>
            </w:pPr>
          </w:p>
        </w:tc>
        <w:tc>
          <w:tcPr>
            <w:tcW w:w="821" w:type="dxa"/>
            <w:tcBorders>
              <w:top w:val="single" w:sz="4" w:space="0" w:color="auto"/>
              <w:left w:val="single" w:sz="4" w:space="0" w:color="auto"/>
              <w:bottom w:val="single" w:sz="4" w:space="0" w:color="auto"/>
            </w:tcBorders>
            <w:shd w:val="clear" w:color="auto" w:fill="auto"/>
            <w:noWrap/>
            <w:hideMark/>
          </w:tcPr>
          <w:p w:rsidR="00DA229B" w:rsidRPr="00AF37FA" w:rsidRDefault="00DA229B" w:rsidP="00555B05">
            <w:pPr>
              <w:rPr>
                <w:rFonts w:asciiTheme="minorHAnsi" w:hAnsiTheme="minorHAnsi"/>
                <w:b/>
                <w:bCs/>
                <w:color w:val="000000"/>
                <w:sz w:val="18"/>
                <w:szCs w:val="18"/>
              </w:rPr>
            </w:pPr>
            <w:r w:rsidRPr="00AF37FA">
              <w:rPr>
                <w:rFonts w:asciiTheme="minorHAnsi" w:hAnsiTheme="minorHAnsi"/>
                <w:b/>
                <w:bCs/>
                <w:color w:val="000000"/>
                <w:sz w:val="18"/>
                <w:szCs w:val="18"/>
              </w:rPr>
              <w:t>ci</w:t>
            </w:r>
          </w:p>
        </w:tc>
        <w:tc>
          <w:tcPr>
            <w:tcW w:w="3702" w:type="dxa"/>
            <w:gridSpan w:val="3"/>
            <w:tcBorders>
              <w:top w:val="single" w:sz="4" w:space="0" w:color="auto"/>
              <w:bottom w:val="single" w:sz="4" w:space="0" w:color="auto"/>
              <w:right w:val="single" w:sz="4" w:space="0" w:color="auto"/>
            </w:tcBorders>
            <w:shd w:val="clear" w:color="auto" w:fill="auto"/>
            <w:noWrap/>
            <w:hideMark/>
          </w:tcPr>
          <w:p w:rsidR="00DA229B" w:rsidRPr="00AF37FA" w:rsidRDefault="00DA229B" w:rsidP="00555B05">
            <w:pPr>
              <w:rPr>
                <w:rFonts w:asciiTheme="minorHAnsi" w:hAnsiTheme="minorHAnsi"/>
                <w:color w:val="000000"/>
                <w:sz w:val="18"/>
                <w:szCs w:val="18"/>
              </w:rPr>
            </w:pPr>
            <w:r w:rsidRPr="00AF37FA">
              <w:rPr>
                <w:rFonts w:asciiTheme="minorHAnsi" w:hAnsiTheme="minorHAnsi"/>
                <w:color w:val="000000"/>
                <w:sz w:val="18"/>
                <w:szCs w:val="18"/>
              </w:rPr>
              <w:t xml:space="preserve">Conteneur étanche déshydraté + housse étanche déshydratée + </w:t>
            </w:r>
            <w:proofErr w:type="spellStart"/>
            <w:r w:rsidRPr="00AF37FA">
              <w:rPr>
                <w:rFonts w:asciiTheme="minorHAnsi" w:hAnsiTheme="minorHAnsi"/>
                <w:color w:val="000000"/>
                <w:sz w:val="18"/>
                <w:szCs w:val="18"/>
              </w:rPr>
              <w:t>inertage</w:t>
            </w:r>
            <w:proofErr w:type="spellEnd"/>
          </w:p>
        </w:tc>
        <w:tc>
          <w:tcPr>
            <w:tcW w:w="4258" w:type="dxa"/>
            <w:tcBorders>
              <w:top w:val="single" w:sz="4" w:space="0" w:color="auto"/>
              <w:left w:val="single" w:sz="4" w:space="0" w:color="auto"/>
              <w:bottom w:val="single" w:sz="4" w:space="0" w:color="auto"/>
              <w:right w:val="single" w:sz="12" w:space="0" w:color="auto"/>
            </w:tcBorders>
            <w:shd w:val="clear" w:color="auto" w:fill="auto"/>
            <w:noWrap/>
            <w:hideMark/>
          </w:tcPr>
          <w:p w:rsidR="00DA229B" w:rsidRPr="00AF37FA" w:rsidRDefault="00DA229B" w:rsidP="00555B05">
            <w:pPr>
              <w:ind w:left="43"/>
              <w:rPr>
                <w:rFonts w:asciiTheme="minorHAnsi" w:hAnsiTheme="minorHAnsi"/>
                <w:color w:val="000000"/>
                <w:sz w:val="18"/>
                <w:szCs w:val="18"/>
              </w:rPr>
            </w:pPr>
            <w:r w:rsidRPr="00AF37FA">
              <w:rPr>
                <w:rFonts w:asciiTheme="minorHAnsi" w:hAnsiTheme="minorHAnsi"/>
                <w:color w:val="000000"/>
                <w:sz w:val="18"/>
                <w:szCs w:val="18"/>
              </w:rPr>
              <w:t>Déshydraté + gaz neutre</w:t>
            </w:r>
          </w:p>
        </w:tc>
      </w:tr>
      <w:tr w:rsidR="00DA229B" w:rsidRPr="008F51F7" w:rsidTr="00053DF6">
        <w:trPr>
          <w:gridBefore w:val="1"/>
          <w:gridAfter w:val="1"/>
          <w:wBefore w:w="210" w:type="dxa"/>
          <w:wAfter w:w="52" w:type="dxa"/>
          <w:trHeight w:val="85"/>
          <w:jc w:val="center"/>
        </w:trPr>
        <w:tc>
          <w:tcPr>
            <w:tcW w:w="2156" w:type="dxa"/>
            <w:vMerge/>
            <w:tcBorders>
              <w:left w:val="single" w:sz="12" w:space="0" w:color="auto"/>
              <w:right w:val="single" w:sz="4" w:space="0" w:color="auto"/>
            </w:tcBorders>
            <w:shd w:val="clear" w:color="auto" w:fill="auto"/>
            <w:noWrap/>
            <w:hideMark/>
          </w:tcPr>
          <w:p w:rsidR="00DA229B" w:rsidRPr="001D4CE0" w:rsidRDefault="00DA229B" w:rsidP="00555B05">
            <w:pPr>
              <w:rPr>
                <w:rFonts w:asciiTheme="minorHAnsi" w:hAnsiTheme="minorHAnsi"/>
                <w:b/>
                <w:color w:val="000000"/>
                <w:sz w:val="18"/>
                <w:szCs w:val="18"/>
              </w:rPr>
            </w:pPr>
          </w:p>
        </w:tc>
        <w:tc>
          <w:tcPr>
            <w:tcW w:w="821" w:type="dxa"/>
            <w:tcBorders>
              <w:top w:val="single" w:sz="4" w:space="0" w:color="auto"/>
              <w:left w:val="single" w:sz="4" w:space="0" w:color="auto"/>
              <w:bottom w:val="single" w:sz="4" w:space="0" w:color="auto"/>
            </w:tcBorders>
            <w:shd w:val="clear" w:color="auto" w:fill="auto"/>
            <w:noWrap/>
            <w:hideMark/>
          </w:tcPr>
          <w:p w:rsidR="00DA229B" w:rsidRPr="00AF37FA" w:rsidRDefault="00DA229B" w:rsidP="00555B05">
            <w:pPr>
              <w:rPr>
                <w:rFonts w:asciiTheme="minorHAnsi" w:hAnsiTheme="minorHAnsi"/>
                <w:b/>
                <w:bCs/>
                <w:color w:val="000000"/>
                <w:sz w:val="18"/>
                <w:szCs w:val="18"/>
              </w:rPr>
            </w:pPr>
            <w:r w:rsidRPr="00AF37FA">
              <w:rPr>
                <w:rFonts w:asciiTheme="minorHAnsi" w:hAnsiTheme="minorHAnsi"/>
                <w:b/>
                <w:bCs/>
                <w:color w:val="000000"/>
                <w:sz w:val="18"/>
                <w:szCs w:val="18"/>
              </w:rPr>
              <w:t>i</w:t>
            </w:r>
          </w:p>
        </w:tc>
        <w:tc>
          <w:tcPr>
            <w:tcW w:w="3702" w:type="dxa"/>
            <w:gridSpan w:val="3"/>
            <w:tcBorders>
              <w:top w:val="single" w:sz="4" w:space="0" w:color="auto"/>
              <w:bottom w:val="single" w:sz="4" w:space="0" w:color="auto"/>
              <w:right w:val="single" w:sz="4" w:space="0" w:color="auto"/>
            </w:tcBorders>
            <w:shd w:val="clear" w:color="auto" w:fill="auto"/>
            <w:noWrap/>
            <w:hideMark/>
          </w:tcPr>
          <w:p w:rsidR="00DA229B" w:rsidRPr="00AF37FA" w:rsidRDefault="00DA229B" w:rsidP="00555B05">
            <w:pPr>
              <w:rPr>
                <w:rFonts w:asciiTheme="minorHAnsi" w:hAnsiTheme="minorHAnsi"/>
                <w:color w:val="000000"/>
                <w:sz w:val="18"/>
                <w:szCs w:val="18"/>
              </w:rPr>
            </w:pPr>
            <w:r w:rsidRPr="00AF37FA">
              <w:rPr>
                <w:rFonts w:asciiTheme="minorHAnsi" w:hAnsiTheme="minorHAnsi"/>
                <w:color w:val="000000"/>
                <w:sz w:val="18"/>
                <w:szCs w:val="18"/>
              </w:rPr>
              <w:t xml:space="preserve">Conteneur étanche + </w:t>
            </w:r>
            <w:proofErr w:type="spellStart"/>
            <w:r w:rsidRPr="00AF37FA">
              <w:rPr>
                <w:rFonts w:asciiTheme="minorHAnsi" w:hAnsiTheme="minorHAnsi"/>
                <w:color w:val="000000"/>
                <w:sz w:val="18"/>
                <w:szCs w:val="18"/>
              </w:rPr>
              <w:t>inertage</w:t>
            </w:r>
            <w:proofErr w:type="spellEnd"/>
          </w:p>
        </w:tc>
        <w:tc>
          <w:tcPr>
            <w:tcW w:w="4258" w:type="dxa"/>
            <w:tcBorders>
              <w:top w:val="single" w:sz="4" w:space="0" w:color="auto"/>
              <w:left w:val="single" w:sz="4" w:space="0" w:color="auto"/>
              <w:bottom w:val="single" w:sz="4" w:space="0" w:color="auto"/>
              <w:right w:val="single" w:sz="12" w:space="0" w:color="auto"/>
            </w:tcBorders>
            <w:shd w:val="clear" w:color="auto" w:fill="auto"/>
            <w:noWrap/>
            <w:hideMark/>
          </w:tcPr>
          <w:p w:rsidR="00DA229B" w:rsidRPr="00AF37FA" w:rsidRDefault="00DA229B" w:rsidP="00555B05">
            <w:pPr>
              <w:ind w:left="43"/>
              <w:rPr>
                <w:rFonts w:asciiTheme="minorHAnsi" w:hAnsiTheme="minorHAnsi"/>
                <w:color w:val="000000"/>
                <w:sz w:val="18"/>
                <w:szCs w:val="18"/>
              </w:rPr>
            </w:pPr>
            <w:r w:rsidRPr="00AF37FA">
              <w:rPr>
                <w:rFonts w:asciiTheme="minorHAnsi" w:hAnsiTheme="minorHAnsi"/>
                <w:color w:val="000000"/>
                <w:sz w:val="18"/>
                <w:szCs w:val="18"/>
              </w:rPr>
              <w:t>Gaz neutre</w:t>
            </w:r>
          </w:p>
        </w:tc>
      </w:tr>
      <w:tr w:rsidR="00DA229B" w:rsidRPr="008F51F7" w:rsidTr="00053DF6">
        <w:trPr>
          <w:gridBefore w:val="1"/>
          <w:gridAfter w:val="1"/>
          <w:wBefore w:w="210" w:type="dxa"/>
          <w:wAfter w:w="52" w:type="dxa"/>
          <w:trHeight w:val="85"/>
          <w:jc w:val="center"/>
        </w:trPr>
        <w:tc>
          <w:tcPr>
            <w:tcW w:w="2156" w:type="dxa"/>
            <w:tcBorders>
              <w:left w:val="single" w:sz="12" w:space="0" w:color="auto"/>
              <w:bottom w:val="single" w:sz="12" w:space="0" w:color="auto"/>
              <w:right w:val="single" w:sz="4" w:space="0" w:color="auto"/>
            </w:tcBorders>
            <w:shd w:val="clear" w:color="auto" w:fill="auto"/>
            <w:noWrap/>
            <w:hideMark/>
          </w:tcPr>
          <w:p w:rsidR="00DA229B" w:rsidRPr="00AF37FA" w:rsidRDefault="00DA229B" w:rsidP="00555B05">
            <w:pPr>
              <w:rPr>
                <w:rFonts w:asciiTheme="minorHAnsi" w:hAnsiTheme="minorHAnsi"/>
                <w:color w:val="000000"/>
                <w:sz w:val="18"/>
                <w:szCs w:val="18"/>
              </w:rPr>
            </w:pPr>
          </w:p>
        </w:tc>
        <w:tc>
          <w:tcPr>
            <w:tcW w:w="821" w:type="dxa"/>
            <w:tcBorders>
              <w:top w:val="single" w:sz="4" w:space="0" w:color="auto"/>
              <w:left w:val="single" w:sz="4" w:space="0" w:color="auto"/>
              <w:bottom w:val="single" w:sz="12" w:space="0" w:color="auto"/>
            </w:tcBorders>
            <w:shd w:val="clear" w:color="auto" w:fill="auto"/>
            <w:noWrap/>
            <w:hideMark/>
          </w:tcPr>
          <w:p w:rsidR="00DA229B" w:rsidRPr="00AF37FA" w:rsidRDefault="00DA229B" w:rsidP="00555B05">
            <w:pPr>
              <w:rPr>
                <w:rFonts w:asciiTheme="minorHAnsi" w:hAnsiTheme="minorHAnsi"/>
                <w:b/>
                <w:bCs/>
                <w:color w:val="000000"/>
                <w:sz w:val="18"/>
                <w:szCs w:val="18"/>
              </w:rPr>
            </w:pPr>
            <w:r w:rsidRPr="00AF37FA">
              <w:rPr>
                <w:rFonts w:asciiTheme="minorHAnsi" w:hAnsiTheme="minorHAnsi"/>
                <w:b/>
                <w:bCs/>
                <w:color w:val="000000"/>
                <w:sz w:val="18"/>
                <w:szCs w:val="18"/>
              </w:rPr>
              <w:t>d</w:t>
            </w:r>
          </w:p>
        </w:tc>
        <w:tc>
          <w:tcPr>
            <w:tcW w:w="3702" w:type="dxa"/>
            <w:gridSpan w:val="3"/>
            <w:tcBorders>
              <w:top w:val="single" w:sz="4" w:space="0" w:color="auto"/>
              <w:bottom w:val="single" w:sz="12" w:space="0" w:color="auto"/>
              <w:right w:val="single" w:sz="4" w:space="0" w:color="auto"/>
            </w:tcBorders>
            <w:shd w:val="clear" w:color="auto" w:fill="auto"/>
            <w:noWrap/>
            <w:hideMark/>
          </w:tcPr>
          <w:p w:rsidR="00DA229B" w:rsidRPr="00AF37FA" w:rsidRDefault="00DA229B" w:rsidP="00555B05">
            <w:pPr>
              <w:rPr>
                <w:rFonts w:asciiTheme="minorHAnsi" w:hAnsiTheme="minorHAnsi"/>
                <w:color w:val="000000"/>
                <w:sz w:val="18"/>
                <w:szCs w:val="18"/>
              </w:rPr>
            </w:pPr>
            <w:r w:rsidRPr="00AF37FA">
              <w:rPr>
                <w:rFonts w:asciiTheme="minorHAnsi" w:hAnsiTheme="minorHAnsi"/>
                <w:color w:val="000000"/>
                <w:sz w:val="18"/>
                <w:szCs w:val="18"/>
              </w:rPr>
              <w:t>Suspension antichoc antivibratoire</w:t>
            </w:r>
          </w:p>
        </w:tc>
        <w:tc>
          <w:tcPr>
            <w:tcW w:w="4258" w:type="dxa"/>
            <w:tcBorders>
              <w:top w:val="single" w:sz="4" w:space="0" w:color="auto"/>
              <w:left w:val="single" w:sz="4" w:space="0" w:color="auto"/>
              <w:bottom w:val="single" w:sz="12" w:space="0" w:color="auto"/>
              <w:right w:val="single" w:sz="12" w:space="0" w:color="auto"/>
            </w:tcBorders>
            <w:shd w:val="clear" w:color="auto" w:fill="auto"/>
            <w:noWrap/>
            <w:hideMark/>
          </w:tcPr>
          <w:p w:rsidR="00DA229B" w:rsidRPr="00AF37FA" w:rsidRDefault="00DA229B" w:rsidP="00555B05">
            <w:pPr>
              <w:ind w:left="43"/>
              <w:rPr>
                <w:rFonts w:asciiTheme="minorHAnsi" w:hAnsiTheme="minorHAnsi"/>
                <w:color w:val="000000"/>
                <w:sz w:val="18"/>
                <w:szCs w:val="18"/>
              </w:rPr>
            </w:pPr>
            <w:r w:rsidRPr="00AF37FA">
              <w:rPr>
                <w:rFonts w:asciiTheme="minorHAnsi" w:hAnsiTheme="minorHAnsi"/>
                <w:color w:val="000000"/>
                <w:sz w:val="18"/>
                <w:szCs w:val="18"/>
              </w:rPr>
              <w:t>Matériel fragile suspension calculée</w:t>
            </w:r>
          </w:p>
        </w:tc>
      </w:tr>
      <w:tr w:rsidR="00DA229B" w:rsidRPr="008F51F7" w:rsidTr="00053DF6">
        <w:trPr>
          <w:gridBefore w:val="1"/>
          <w:gridAfter w:val="1"/>
          <w:wBefore w:w="210" w:type="dxa"/>
          <w:wAfter w:w="52" w:type="dxa"/>
          <w:trHeight w:hRule="exact" w:val="113"/>
          <w:jc w:val="center"/>
        </w:trPr>
        <w:tc>
          <w:tcPr>
            <w:tcW w:w="2156" w:type="dxa"/>
            <w:tcBorders>
              <w:top w:val="single" w:sz="12" w:space="0" w:color="auto"/>
              <w:bottom w:val="single" w:sz="12" w:space="0" w:color="auto"/>
            </w:tcBorders>
            <w:shd w:val="clear" w:color="auto" w:fill="auto"/>
            <w:noWrap/>
          </w:tcPr>
          <w:p w:rsidR="00DA229B" w:rsidRPr="00AF37FA" w:rsidRDefault="00DA229B" w:rsidP="00555B05">
            <w:pPr>
              <w:rPr>
                <w:rFonts w:asciiTheme="minorHAnsi" w:hAnsiTheme="minorHAnsi"/>
                <w:color w:val="000000"/>
                <w:sz w:val="18"/>
                <w:szCs w:val="18"/>
              </w:rPr>
            </w:pPr>
          </w:p>
        </w:tc>
        <w:tc>
          <w:tcPr>
            <w:tcW w:w="821" w:type="dxa"/>
            <w:tcBorders>
              <w:top w:val="single" w:sz="12" w:space="0" w:color="auto"/>
              <w:bottom w:val="single" w:sz="12" w:space="0" w:color="auto"/>
            </w:tcBorders>
            <w:shd w:val="clear" w:color="auto" w:fill="auto"/>
            <w:noWrap/>
          </w:tcPr>
          <w:p w:rsidR="00DA229B" w:rsidRPr="00AF37FA" w:rsidRDefault="00DA229B" w:rsidP="00555B05">
            <w:pPr>
              <w:rPr>
                <w:rFonts w:asciiTheme="minorHAnsi" w:hAnsiTheme="minorHAnsi"/>
                <w:b/>
                <w:bCs/>
                <w:color w:val="000000"/>
                <w:sz w:val="18"/>
                <w:szCs w:val="18"/>
              </w:rPr>
            </w:pPr>
          </w:p>
        </w:tc>
        <w:tc>
          <w:tcPr>
            <w:tcW w:w="3702" w:type="dxa"/>
            <w:gridSpan w:val="3"/>
            <w:tcBorders>
              <w:top w:val="single" w:sz="12" w:space="0" w:color="auto"/>
              <w:bottom w:val="single" w:sz="12" w:space="0" w:color="auto"/>
            </w:tcBorders>
            <w:shd w:val="clear" w:color="auto" w:fill="auto"/>
            <w:noWrap/>
          </w:tcPr>
          <w:p w:rsidR="00DA229B" w:rsidRPr="00AF37FA" w:rsidRDefault="00DA229B" w:rsidP="00555B05">
            <w:pPr>
              <w:rPr>
                <w:rFonts w:asciiTheme="minorHAnsi" w:hAnsiTheme="minorHAnsi"/>
                <w:color w:val="000000"/>
                <w:sz w:val="18"/>
                <w:szCs w:val="18"/>
              </w:rPr>
            </w:pPr>
          </w:p>
        </w:tc>
        <w:tc>
          <w:tcPr>
            <w:tcW w:w="4258" w:type="dxa"/>
            <w:tcBorders>
              <w:top w:val="single" w:sz="12" w:space="0" w:color="auto"/>
              <w:bottom w:val="single" w:sz="12" w:space="0" w:color="auto"/>
            </w:tcBorders>
            <w:shd w:val="clear" w:color="auto" w:fill="auto"/>
            <w:noWrap/>
          </w:tcPr>
          <w:p w:rsidR="00DA229B" w:rsidRPr="00AF37FA" w:rsidRDefault="00DA229B" w:rsidP="00555B05">
            <w:pPr>
              <w:ind w:left="43"/>
              <w:rPr>
                <w:rFonts w:asciiTheme="minorHAnsi" w:hAnsiTheme="minorHAnsi"/>
                <w:color w:val="000000"/>
                <w:sz w:val="18"/>
                <w:szCs w:val="18"/>
              </w:rPr>
            </w:pPr>
          </w:p>
        </w:tc>
      </w:tr>
      <w:tr w:rsidR="00DA229B" w:rsidRPr="008F51F7" w:rsidTr="00053DF6">
        <w:trPr>
          <w:gridBefore w:val="1"/>
          <w:gridAfter w:val="1"/>
          <w:wBefore w:w="210" w:type="dxa"/>
          <w:wAfter w:w="52" w:type="dxa"/>
          <w:trHeight w:val="85"/>
          <w:jc w:val="center"/>
        </w:trPr>
        <w:tc>
          <w:tcPr>
            <w:tcW w:w="2156" w:type="dxa"/>
            <w:tcBorders>
              <w:top w:val="single" w:sz="12" w:space="0" w:color="auto"/>
              <w:left w:val="single" w:sz="12" w:space="0" w:color="auto"/>
              <w:bottom w:val="single" w:sz="12" w:space="0" w:color="auto"/>
              <w:right w:val="single" w:sz="4" w:space="0" w:color="auto"/>
            </w:tcBorders>
            <w:shd w:val="clear" w:color="auto" w:fill="auto"/>
            <w:noWrap/>
          </w:tcPr>
          <w:p w:rsidR="00DA229B" w:rsidRPr="00D279C7" w:rsidRDefault="00747792" w:rsidP="00555B05">
            <w:pPr>
              <w:rPr>
                <w:rFonts w:asciiTheme="minorHAnsi" w:hAnsiTheme="minorHAnsi"/>
                <w:b/>
                <w:color w:val="000000"/>
                <w:sz w:val="18"/>
                <w:szCs w:val="18"/>
              </w:rPr>
            </w:pPr>
            <w:r w:rsidRPr="00D279C7">
              <w:rPr>
                <w:rFonts w:asciiTheme="minorHAnsi" w:hAnsiTheme="minorHAnsi"/>
                <w:b/>
                <w:color w:val="000000"/>
                <w:sz w:val="18"/>
                <w:szCs w:val="18"/>
              </w:rPr>
              <w:t>7- Tourets</w:t>
            </w:r>
          </w:p>
        </w:tc>
        <w:tc>
          <w:tcPr>
            <w:tcW w:w="8781" w:type="dxa"/>
            <w:gridSpan w:val="5"/>
            <w:tcBorders>
              <w:top w:val="single" w:sz="12" w:space="0" w:color="auto"/>
              <w:left w:val="single" w:sz="4" w:space="0" w:color="auto"/>
              <w:bottom w:val="single" w:sz="12" w:space="0" w:color="auto"/>
              <w:right w:val="single" w:sz="12" w:space="0" w:color="auto"/>
            </w:tcBorders>
            <w:shd w:val="clear" w:color="auto" w:fill="D9D9D9" w:themeFill="background1" w:themeFillShade="D9"/>
            <w:noWrap/>
          </w:tcPr>
          <w:p w:rsidR="00DA229B" w:rsidRPr="00AF37FA" w:rsidRDefault="00DA229B" w:rsidP="00555B05">
            <w:pPr>
              <w:ind w:left="43"/>
              <w:rPr>
                <w:rFonts w:asciiTheme="minorHAnsi" w:hAnsiTheme="minorHAnsi"/>
                <w:color w:val="000000"/>
                <w:sz w:val="18"/>
                <w:szCs w:val="18"/>
              </w:rPr>
            </w:pPr>
          </w:p>
        </w:tc>
      </w:tr>
      <w:tr w:rsidR="00DA229B" w:rsidRPr="008F51F7" w:rsidTr="00053DF6">
        <w:trPr>
          <w:gridBefore w:val="1"/>
          <w:gridAfter w:val="1"/>
          <w:wBefore w:w="210" w:type="dxa"/>
          <w:wAfter w:w="52" w:type="dxa"/>
          <w:trHeight w:hRule="exact" w:val="113"/>
          <w:jc w:val="center"/>
        </w:trPr>
        <w:tc>
          <w:tcPr>
            <w:tcW w:w="2156" w:type="dxa"/>
            <w:tcBorders>
              <w:top w:val="single" w:sz="12" w:space="0" w:color="auto"/>
              <w:bottom w:val="single" w:sz="12" w:space="0" w:color="auto"/>
            </w:tcBorders>
            <w:shd w:val="clear" w:color="auto" w:fill="auto"/>
            <w:noWrap/>
            <w:hideMark/>
          </w:tcPr>
          <w:p w:rsidR="00DA229B" w:rsidRPr="00AF37FA" w:rsidRDefault="00DA229B" w:rsidP="00555B05">
            <w:pPr>
              <w:rPr>
                <w:rFonts w:asciiTheme="minorHAnsi" w:hAnsiTheme="minorHAnsi"/>
                <w:color w:val="000000"/>
                <w:sz w:val="18"/>
                <w:szCs w:val="18"/>
              </w:rPr>
            </w:pPr>
          </w:p>
        </w:tc>
        <w:tc>
          <w:tcPr>
            <w:tcW w:w="821" w:type="dxa"/>
            <w:tcBorders>
              <w:top w:val="single" w:sz="12" w:space="0" w:color="auto"/>
              <w:bottom w:val="single" w:sz="12" w:space="0" w:color="auto"/>
            </w:tcBorders>
            <w:shd w:val="clear" w:color="auto" w:fill="auto"/>
            <w:noWrap/>
            <w:hideMark/>
          </w:tcPr>
          <w:p w:rsidR="00DA229B" w:rsidRPr="00AF37FA" w:rsidRDefault="00DA229B" w:rsidP="00555B05">
            <w:pPr>
              <w:rPr>
                <w:rFonts w:asciiTheme="minorHAnsi" w:hAnsiTheme="minorHAnsi"/>
                <w:b/>
                <w:bCs/>
                <w:color w:val="000000"/>
                <w:sz w:val="18"/>
                <w:szCs w:val="18"/>
              </w:rPr>
            </w:pPr>
          </w:p>
        </w:tc>
        <w:tc>
          <w:tcPr>
            <w:tcW w:w="3702" w:type="dxa"/>
            <w:gridSpan w:val="3"/>
            <w:tcBorders>
              <w:top w:val="single" w:sz="12" w:space="0" w:color="auto"/>
              <w:bottom w:val="single" w:sz="12" w:space="0" w:color="auto"/>
            </w:tcBorders>
            <w:shd w:val="clear" w:color="auto" w:fill="auto"/>
            <w:noWrap/>
            <w:hideMark/>
          </w:tcPr>
          <w:p w:rsidR="00DA229B" w:rsidRPr="00AF37FA" w:rsidRDefault="00DA229B" w:rsidP="00555B05">
            <w:pPr>
              <w:rPr>
                <w:rFonts w:asciiTheme="minorHAnsi" w:hAnsiTheme="minorHAnsi"/>
                <w:color w:val="000000"/>
                <w:sz w:val="18"/>
                <w:szCs w:val="18"/>
              </w:rPr>
            </w:pPr>
          </w:p>
        </w:tc>
        <w:tc>
          <w:tcPr>
            <w:tcW w:w="4258" w:type="dxa"/>
            <w:tcBorders>
              <w:top w:val="single" w:sz="12" w:space="0" w:color="auto"/>
              <w:bottom w:val="single" w:sz="12" w:space="0" w:color="auto"/>
            </w:tcBorders>
            <w:shd w:val="clear" w:color="auto" w:fill="auto"/>
            <w:noWrap/>
            <w:hideMark/>
          </w:tcPr>
          <w:p w:rsidR="00DA229B" w:rsidRPr="00AF37FA" w:rsidRDefault="00DA229B" w:rsidP="00555B05">
            <w:pPr>
              <w:ind w:left="43"/>
              <w:rPr>
                <w:rFonts w:asciiTheme="minorHAnsi" w:hAnsiTheme="minorHAnsi"/>
                <w:color w:val="000000"/>
                <w:sz w:val="18"/>
                <w:szCs w:val="18"/>
              </w:rPr>
            </w:pPr>
          </w:p>
        </w:tc>
      </w:tr>
      <w:tr w:rsidR="00DA229B" w:rsidRPr="008F51F7" w:rsidTr="00053DF6">
        <w:trPr>
          <w:gridBefore w:val="1"/>
          <w:gridAfter w:val="1"/>
          <w:wBefore w:w="210" w:type="dxa"/>
          <w:wAfter w:w="52" w:type="dxa"/>
          <w:trHeight w:val="85"/>
          <w:jc w:val="center"/>
        </w:trPr>
        <w:tc>
          <w:tcPr>
            <w:tcW w:w="2156" w:type="dxa"/>
            <w:tcBorders>
              <w:top w:val="single" w:sz="12" w:space="0" w:color="auto"/>
              <w:left w:val="single" w:sz="12" w:space="0" w:color="auto"/>
              <w:bottom w:val="single" w:sz="12" w:space="0" w:color="auto"/>
              <w:right w:val="single" w:sz="4" w:space="0" w:color="auto"/>
            </w:tcBorders>
            <w:shd w:val="clear" w:color="auto" w:fill="auto"/>
            <w:noWrap/>
            <w:hideMark/>
          </w:tcPr>
          <w:p w:rsidR="00DA229B" w:rsidRPr="00AF37FA" w:rsidRDefault="00DA229B" w:rsidP="00555B05">
            <w:pPr>
              <w:rPr>
                <w:rFonts w:asciiTheme="minorHAnsi" w:hAnsiTheme="minorHAnsi"/>
                <w:b/>
                <w:bCs/>
                <w:color w:val="000000"/>
                <w:sz w:val="18"/>
                <w:szCs w:val="18"/>
              </w:rPr>
            </w:pPr>
            <w:r w:rsidRPr="00AF37FA">
              <w:rPr>
                <w:rFonts w:asciiTheme="minorHAnsi" w:hAnsiTheme="minorHAnsi"/>
                <w:b/>
                <w:bCs/>
                <w:color w:val="000000"/>
                <w:sz w:val="18"/>
                <w:szCs w:val="18"/>
              </w:rPr>
              <w:t>8 - Conteneur</w:t>
            </w:r>
          </w:p>
        </w:tc>
        <w:tc>
          <w:tcPr>
            <w:tcW w:w="821" w:type="dxa"/>
            <w:tcBorders>
              <w:top w:val="single" w:sz="12" w:space="0" w:color="auto"/>
              <w:left w:val="single" w:sz="4" w:space="0" w:color="auto"/>
              <w:bottom w:val="single" w:sz="12" w:space="0" w:color="auto"/>
            </w:tcBorders>
            <w:shd w:val="clear" w:color="auto" w:fill="auto"/>
            <w:noWrap/>
            <w:hideMark/>
          </w:tcPr>
          <w:p w:rsidR="00DA229B" w:rsidRPr="00AF37FA" w:rsidRDefault="00DA229B" w:rsidP="00555B05">
            <w:pPr>
              <w:rPr>
                <w:rFonts w:asciiTheme="minorHAnsi" w:hAnsiTheme="minorHAnsi"/>
                <w:b/>
                <w:bCs/>
                <w:color w:val="000000"/>
                <w:sz w:val="18"/>
                <w:szCs w:val="18"/>
              </w:rPr>
            </w:pPr>
          </w:p>
        </w:tc>
        <w:tc>
          <w:tcPr>
            <w:tcW w:w="3702" w:type="dxa"/>
            <w:gridSpan w:val="3"/>
            <w:tcBorders>
              <w:top w:val="single" w:sz="12" w:space="0" w:color="auto"/>
              <w:bottom w:val="single" w:sz="12" w:space="0" w:color="auto"/>
              <w:right w:val="single" w:sz="4" w:space="0" w:color="auto"/>
            </w:tcBorders>
            <w:shd w:val="clear" w:color="auto" w:fill="auto"/>
            <w:noWrap/>
            <w:hideMark/>
          </w:tcPr>
          <w:p w:rsidR="00DA229B" w:rsidRPr="00AF37FA" w:rsidRDefault="00DA229B" w:rsidP="00555B05">
            <w:pPr>
              <w:rPr>
                <w:rFonts w:asciiTheme="minorHAnsi" w:hAnsiTheme="minorHAnsi"/>
                <w:bCs/>
                <w:color w:val="000000"/>
                <w:sz w:val="18"/>
                <w:szCs w:val="18"/>
              </w:rPr>
            </w:pPr>
            <w:r w:rsidRPr="00AF37FA">
              <w:rPr>
                <w:rFonts w:asciiTheme="minorHAnsi" w:hAnsiTheme="minorHAnsi"/>
                <w:bCs/>
                <w:color w:val="000000"/>
                <w:sz w:val="18"/>
                <w:szCs w:val="18"/>
              </w:rPr>
              <w:t>Toutes protections complémentaires possibles</w:t>
            </w:r>
          </w:p>
        </w:tc>
        <w:tc>
          <w:tcPr>
            <w:tcW w:w="4258" w:type="dxa"/>
            <w:tcBorders>
              <w:top w:val="single" w:sz="12" w:space="0" w:color="auto"/>
              <w:left w:val="single" w:sz="4" w:space="0" w:color="auto"/>
              <w:bottom w:val="single" w:sz="12" w:space="0" w:color="auto"/>
              <w:right w:val="single" w:sz="12" w:space="0" w:color="auto"/>
            </w:tcBorders>
            <w:shd w:val="clear" w:color="auto" w:fill="auto"/>
            <w:noWrap/>
            <w:hideMark/>
          </w:tcPr>
          <w:p w:rsidR="00DA229B" w:rsidRPr="00AF37FA" w:rsidRDefault="00DA229B" w:rsidP="00555B05">
            <w:pPr>
              <w:ind w:left="43"/>
              <w:rPr>
                <w:rFonts w:asciiTheme="minorHAnsi" w:hAnsiTheme="minorHAnsi"/>
                <w:bCs/>
                <w:color w:val="000000"/>
                <w:sz w:val="18"/>
                <w:szCs w:val="18"/>
              </w:rPr>
            </w:pPr>
            <w:r w:rsidRPr="00AF37FA">
              <w:rPr>
                <w:rFonts w:asciiTheme="minorHAnsi" w:hAnsiTheme="minorHAnsi"/>
                <w:bCs/>
                <w:color w:val="000000"/>
                <w:sz w:val="18"/>
                <w:szCs w:val="18"/>
              </w:rPr>
              <w:t>Regroupement de matériel protégé et emballé</w:t>
            </w:r>
          </w:p>
        </w:tc>
      </w:tr>
      <w:tr w:rsidR="00DA229B" w:rsidRPr="008F51F7" w:rsidTr="00053DF6">
        <w:trPr>
          <w:gridBefore w:val="1"/>
          <w:gridAfter w:val="1"/>
          <w:wBefore w:w="210" w:type="dxa"/>
          <w:wAfter w:w="52" w:type="dxa"/>
          <w:trHeight w:hRule="exact" w:val="113"/>
          <w:jc w:val="center"/>
        </w:trPr>
        <w:tc>
          <w:tcPr>
            <w:tcW w:w="2156" w:type="dxa"/>
            <w:tcBorders>
              <w:top w:val="single" w:sz="12" w:space="0" w:color="auto"/>
              <w:bottom w:val="single" w:sz="12" w:space="0" w:color="auto"/>
            </w:tcBorders>
            <w:shd w:val="clear" w:color="auto" w:fill="auto"/>
            <w:noWrap/>
          </w:tcPr>
          <w:p w:rsidR="00DA229B" w:rsidRPr="00AF37FA" w:rsidRDefault="00DA229B" w:rsidP="00555B05">
            <w:pPr>
              <w:rPr>
                <w:rFonts w:asciiTheme="minorHAnsi" w:hAnsiTheme="minorHAnsi"/>
                <w:b/>
                <w:bCs/>
                <w:color w:val="000000"/>
                <w:sz w:val="18"/>
                <w:szCs w:val="18"/>
              </w:rPr>
            </w:pPr>
          </w:p>
        </w:tc>
        <w:tc>
          <w:tcPr>
            <w:tcW w:w="821" w:type="dxa"/>
            <w:tcBorders>
              <w:top w:val="single" w:sz="12" w:space="0" w:color="auto"/>
              <w:bottom w:val="single" w:sz="12" w:space="0" w:color="auto"/>
            </w:tcBorders>
            <w:shd w:val="clear" w:color="auto" w:fill="auto"/>
            <w:noWrap/>
          </w:tcPr>
          <w:p w:rsidR="00DA229B" w:rsidRPr="00AF37FA" w:rsidRDefault="00DA229B" w:rsidP="00555B05">
            <w:pPr>
              <w:rPr>
                <w:rFonts w:asciiTheme="minorHAnsi" w:hAnsiTheme="minorHAnsi"/>
                <w:b/>
                <w:bCs/>
                <w:color w:val="000000"/>
                <w:sz w:val="18"/>
                <w:szCs w:val="18"/>
              </w:rPr>
            </w:pPr>
          </w:p>
        </w:tc>
        <w:tc>
          <w:tcPr>
            <w:tcW w:w="3702" w:type="dxa"/>
            <w:gridSpan w:val="3"/>
            <w:tcBorders>
              <w:top w:val="single" w:sz="12" w:space="0" w:color="auto"/>
              <w:bottom w:val="single" w:sz="12" w:space="0" w:color="auto"/>
            </w:tcBorders>
            <w:shd w:val="clear" w:color="auto" w:fill="auto"/>
            <w:noWrap/>
          </w:tcPr>
          <w:p w:rsidR="00DA229B" w:rsidRPr="00AF37FA" w:rsidRDefault="00DA229B" w:rsidP="00555B05">
            <w:pPr>
              <w:rPr>
                <w:rFonts w:asciiTheme="minorHAnsi" w:hAnsiTheme="minorHAnsi"/>
                <w:bCs/>
                <w:color w:val="000000"/>
                <w:sz w:val="18"/>
                <w:szCs w:val="18"/>
              </w:rPr>
            </w:pPr>
          </w:p>
        </w:tc>
        <w:tc>
          <w:tcPr>
            <w:tcW w:w="4258" w:type="dxa"/>
            <w:tcBorders>
              <w:top w:val="single" w:sz="12" w:space="0" w:color="auto"/>
              <w:bottom w:val="single" w:sz="12" w:space="0" w:color="auto"/>
            </w:tcBorders>
            <w:shd w:val="clear" w:color="auto" w:fill="auto"/>
            <w:noWrap/>
          </w:tcPr>
          <w:p w:rsidR="00DA229B" w:rsidRPr="00AF37FA" w:rsidRDefault="00DA229B" w:rsidP="00555B05">
            <w:pPr>
              <w:ind w:left="43"/>
              <w:rPr>
                <w:rFonts w:asciiTheme="minorHAnsi" w:hAnsiTheme="minorHAnsi"/>
                <w:bCs/>
                <w:color w:val="000000"/>
                <w:sz w:val="18"/>
                <w:szCs w:val="18"/>
              </w:rPr>
            </w:pPr>
          </w:p>
        </w:tc>
      </w:tr>
      <w:tr w:rsidR="00DA229B" w:rsidRPr="008F51F7" w:rsidTr="00053DF6">
        <w:trPr>
          <w:gridBefore w:val="1"/>
          <w:gridAfter w:val="1"/>
          <w:wBefore w:w="210" w:type="dxa"/>
          <w:wAfter w:w="52" w:type="dxa"/>
          <w:trHeight w:val="85"/>
          <w:jc w:val="center"/>
        </w:trPr>
        <w:tc>
          <w:tcPr>
            <w:tcW w:w="2156" w:type="dxa"/>
            <w:tcBorders>
              <w:top w:val="single" w:sz="12" w:space="0" w:color="auto"/>
              <w:left w:val="single" w:sz="12" w:space="0" w:color="auto"/>
              <w:bottom w:val="single" w:sz="12" w:space="0" w:color="auto"/>
              <w:right w:val="single" w:sz="4" w:space="0" w:color="auto"/>
            </w:tcBorders>
            <w:shd w:val="clear" w:color="auto" w:fill="auto"/>
            <w:noWrap/>
          </w:tcPr>
          <w:p w:rsidR="00DA229B" w:rsidRPr="00AF37FA" w:rsidRDefault="00747792" w:rsidP="00747792">
            <w:pPr>
              <w:rPr>
                <w:rFonts w:asciiTheme="minorHAnsi" w:hAnsiTheme="minorHAnsi"/>
                <w:b/>
                <w:bCs/>
                <w:color w:val="000000"/>
                <w:sz w:val="18"/>
                <w:szCs w:val="18"/>
              </w:rPr>
            </w:pPr>
            <w:r>
              <w:rPr>
                <w:rFonts w:asciiTheme="minorHAnsi" w:hAnsiTheme="minorHAnsi"/>
                <w:b/>
                <w:bCs/>
                <w:color w:val="000000"/>
                <w:sz w:val="18"/>
                <w:szCs w:val="18"/>
              </w:rPr>
              <w:t>9- Capotage</w:t>
            </w:r>
          </w:p>
        </w:tc>
        <w:tc>
          <w:tcPr>
            <w:tcW w:w="8781" w:type="dxa"/>
            <w:gridSpan w:val="5"/>
            <w:tcBorders>
              <w:top w:val="single" w:sz="12" w:space="0" w:color="auto"/>
              <w:left w:val="single" w:sz="4" w:space="0" w:color="auto"/>
              <w:bottom w:val="single" w:sz="12" w:space="0" w:color="auto"/>
              <w:right w:val="single" w:sz="12" w:space="0" w:color="auto"/>
            </w:tcBorders>
            <w:shd w:val="clear" w:color="auto" w:fill="D9D9D9" w:themeFill="background1" w:themeFillShade="D9"/>
            <w:noWrap/>
          </w:tcPr>
          <w:p w:rsidR="00DA229B" w:rsidRPr="00AF37FA" w:rsidRDefault="00DA229B" w:rsidP="00555B05">
            <w:pPr>
              <w:ind w:left="43"/>
              <w:rPr>
                <w:rFonts w:asciiTheme="minorHAnsi" w:hAnsiTheme="minorHAnsi"/>
                <w:bCs/>
                <w:color w:val="000000"/>
                <w:sz w:val="18"/>
                <w:szCs w:val="18"/>
              </w:rPr>
            </w:pPr>
          </w:p>
        </w:tc>
      </w:tr>
    </w:tbl>
    <w:p w:rsidR="00EF57E1" w:rsidRDefault="00EF57E1" w:rsidP="00555B05">
      <w:pPr>
        <w:rPr>
          <w:rFonts w:asciiTheme="minorHAnsi" w:hAnsiTheme="minorHAnsi"/>
          <w:sz w:val="18"/>
          <w:szCs w:val="18"/>
        </w:rPr>
      </w:pPr>
    </w:p>
    <w:p w:rsidR="009F2090" w:rsidRPr="0007686D" w:rsidRDefault="009F2090" w:rsidP="00555B05">
      <w:pPr>
        <w:rPr>
          <w:rFonts w:ascii="Times New Roman" w:hAnsi="Times New Roman"/>
          <w:color w:val="000000"/>
          <w:sz w:val="18"/>
          <w:szCs w:val="18"/>
        </w:rPr>
      </w:pPr>
      <w:r w:rsidRPr="0007686D">
        <w:rPr>
          <w:rFonts w:ascii="Times New Roman" w:hAnsi="Times New Roman"/>
          <w:sz w:val="18"/>
          <w:szCs w:val="18"/>
        </w:rPr>
        <w:t xml:space="preserve">NOTA : </w:t>
      </w:r>
      <w:r w:rsidRPr="0007686D">
        <w:rPr>
          <w:rFonts w:ascii="Times New Roman" w:hAnsi="Times New Roman"/>
          <w:sz w:val="18"/>
          <w:szCs w:val="18"/>
        </w:rPr>
        <w:tab/>
      </w:r>
      <w:r>
        <w:rPr>
          <w:rFonts w:asciiTheme="minorHAnsi" w:hAnsiTheme="minorHAnsi"/>
          <w:sz w:val="18"/>
          <w:szCs w:val="18"/>
        </w:rPr>
        <w:tab/>
      </w:r>
      <w:r w:rsidRPr="0007686D">
        <w:rPr>
          <w:rFonts w:ascii="Times New Roman" w:hAnsi="Times New Roman"/>
          <w:color w:val="000000"/>
          <w:sz w:val="18"/>
          <w:szCs w:val="18"/>
        </w:rPr>
        <w:t>La lecture de la codification s’effectue de l’extérieur de l’emballage vers</w:t>
      </w:r>
      <w:r w:rsidR="0007686D">
        <w:rPr>
          <w:rFonts w:ascii="Times New Roman" w:hAnsi="Times New Roman"/>
          <w:color w:val="000000"/>
          <w:sz w:val="18"/>
          <w:szCs w:val="18"/>
        </w:rPr>
        <w:t xml:space="preserve"> l’intérieur, jusqu’au matériel</w:t>
      </w:r>
    </w:p>
    <w:p w:rsidR="00D11848" w:rsidRPr="0007686D" w:rsidRDefault="009F2090" w:rsidP="005E6217">
      <w:pPr>
        <w:ind w:left="1416" w:hanging="1416"/>
        <w:jc w:val="both"/>
        <w:rPr>
          <w:rFonts w:ascii="Times New Roman" w:hAnsi="Times New Roman"/>
        </w:rPr>
      </w:pPr>
      <w:r w:rsidRPr="0007686D">
        <w:rPr>
          <w:rFonts w:ascii="Times New Roman" w:hAnsi="Times New Roman"/>
          <w:sz w:val="18"/>
          <w:szCs w:val="18"/>
        </w:rPr>
        <w:t>EXEMPLE :</w:t>
      </w:r>
      <w:r>
        <w:rPr>
          <w:rFonts w:asciiTheme="minorHAnsi" w:hAnsiTheme="minorHAnsi"/>
          <w:sz w:val="18"/>
          <w:szCs w:val="18"/>
        </w:rPr>
        <w:t xml:space="preserve"> </w:t>
      </w:r>
      <w:r>
        <w:rPr>
          <w:rFonts w:asciiTheme="minorHAnsi" w:hAnsiTheme="minorHAnsi"/>
          <w:sz w:val="18"/>
          <w:szCs w:val="18"/>
        </w:rPr>
        <w:tab/>
      </w:r>
      <w:r w:rsidRPr="0007686D">
        <w:rPr>
          <w:rFonts w:ascii="Times New Roman" w:hAnsi="Times New Roman"/>
          <w:sz w:val="18"/>
          <w:szCs w:val="18"/>
        </w:rPr>
        <w:t xml:space="preserve">Emballage d'un tiroir électronique. Enveloppement dans un film anti-abrasion, housse en complexe </w:t>
      </w:r>
      <w:proofErr w:type="spellStart"/>
      <w:r w:rsidRPr="0007686D">
        <w:rPr>
          <w:rFonts w:ascii="Times New Roman" w:hAnsi="Times New Roman"/>
          <w:sz w:val="18"/>
          <w:szCs w:val="18"/>
        </w:rPr>
        <w:t>thermo-soudable</w:t>
      </w:r>
      <w:proofErr w:type="spellEnd"/>
      <w:r w:rsidRPr="0007686D">
        <w:rPr>
          <w:rFonts w:ascii="Times New Roman" w:hAnsi="Times New Roman"/>
          <w:sz w:val="18"/>
          <w:szCs w:val="18"/>
        </w:rPr>
        <w:t xml:space="preserve"> (plage -40°C +63°C)  avec déshydratant calculé pour un stockage de 1 an tous climats, suspension antichoc par mousse de polyéthylène calculée pour un risque exceptionnel prévisible et mise en caisse individuelle = METHODE 4dc</w:t>
      </w:r>
    </w:p>
    <w:p w:rsidR="00D11848" w:rsidRDefault="00D11848" w:rsidP="00837037">
      <w:pPr>
        <w:jc w:val="center"/>
      </w:pPr>
    </w:p>
    <w:p w:rsidR="006A0A17" w:rsidRDefault="006A0A17" w:rsidP="006E3FA7">
      <w:pPr>
        <w:pStyle w:val="ANNEXN"/>
        <w:ind w:left="709"/>
      </w:pPr>
      <w:bookmarkStart w:id="109" w:name="_Toc421711765"/>
      <w:r w:rsidRPr="00747792">
        <w:lastRenderedPageBreak/>
        <w:t>Tableau C-</w:t>
      </w:r>
      <w:r>
        <w:t>5</w:t>
      </w:r>
      <w:r w:rsidR="00876D6B">
        <w:tab/>
      </w:r>
      <w:r w:rsidRPr="00747792">
        <w:t xml:space="preserve">Niveau </w:t>
      </w:r>
      <w:r w:rsidR="003B1FD9">
        <w:t xml:space="preserve">d’emballage </w:t>
      </w:r>
      <w:r w:rsidRPr="00747792">
        <w:t xml:space="preserve">OTAN </w:t>
      </w:r>
      <w:r w:rsidR="003B1FD9">
        <w:t xml:space="preserve">3 Méthode OTAN 3 </w:t>
      </w:r>
      <w:r w:rsidRPr="00747792">
        <w:t>/ Protections SEILA</w:t>
      </w:r>
      <w:bookmarkEnd w:id="109"/>
    </w:p>
    <w:p w:rsidR="006E3FA7" w:rsidRPr="006E3FA7" w:rsidRDefault="006E3FA7" w:rsidP="006E3FA7">
      <w:pPr>
        <w:rPr>
          <w:lang w:eastAsia="ja-JP"/>
        </w:rPr>
      </w:pPr>
    </w:p>
    <w:tbl>
      <w:tblPr>
        <w:tblW w:w="11328" w:type="dxa"/>
        <w:jc w:val="center"/>
        <w:tblInd w:w="-2" w:type="dxa"/>
        <w:tblCellMar>
          <w:left w:w="70" w:type="dxa"/>
          <w:right w:w="70" w:type="dxa"/>
        </w:tblCellMar>
        <w:tblLook w:val="04A0" w:firstRow="1" w:lastRow="0" w:firstColumn="1" w:lastColumn="0" w:noHBand="0" w:noVBand="1"/>
      </w:tblPr>
      <w:tblGrid>
        <w:gridCol w:w="210"/>
        <w:gridCol w:w="6"/>
        <w:gridCol w:w="216"/>
        <w:gridCol w:w="2373"/>
        <w:gridCol w:w="758"/>
        <w:gridCol w:w="92"/>
        <w:gridCol w:w="130"/>
        <w:gridCol w:w="278"/>
        <w:gridCol w:w="88"/>
        <w:gridCol w:w="606"/>
        <w:gridCol w:w="222"/>
        <w:gridCol w:w="64"/>
        <w:gridCol w:w="28"/>
        <w:gridCol w:w="2024"/>
        <w:gridCol w:w="55"/>
        <w:gridCol w:w="940"/>
        <w:gridCol w:w="1333"/>
        <w:gridCol w:w="1695"/>
        <w:gridCol w:w="41"/>
        <w:gridCol w:w="169"/>
      </w:tblGrid>
      <w:tr w:rsidR="00F17F99" w:rsidRPr="0072413B" w:rsidTr="001A188E">
        <w:trPr>
          <w:gridBefore w:val="1"/>
          <w:wBefore w:w="210" w:type="dxa"/>
          <w:trHeight w:val="263"/>
          <w:jc w:val="center"/>
        </w:trPr>
        <w:tc>
          <w:tcPr>
            <w:tcW w:w="7880" w:type="dxa"/>
            <w:gridSpan w:val="15"/>
            <w:tcBorders>
              <w:top w:val="nil"/>
              <w:left w:val="nil"/>
              <w:bottom w:val="nil"/>
              <w:right w:val="nil"/>
            </w:tcBorders>
            <w:shd w:val="clear" w:color="auto" w:fill="auto"/>
            <w:noWrap/>
            <w:vAlign w:val="center"/>
            <w:hideMark/>
          </w:tcPr>
          <w:p w:rsidR="00F17F99" w:rsidRPr="0072413B" w:rsidRDefault="00F17F99" w:rsidP="00A35BD3">
            <w:pPr>
              <w:ind w:left="-71"/>
              <w:rPr>
                <w:rFonts w:ascii="Calibri" w:hAnsi="Calibri"/>
                <w:color w:val="000000"/>
                <w:sz w:val="20"/>
                <w:szCs w:val="28"/>
              </w:rPr>
            </w:pPr>
            <w:r>
              <w:br w:type="page"/>
            </w:r>
            <w:r w:rsidRPr="00F434BC">
              <w:rPr>
                <w:rFonts w:ascii="Calibri" w:hAnsi="Calibri"/>
                <w:b/>
                <w:bCs/>
                <w:color w:val="000000"/>
                <w:sz w:val="24"/>
                <w:szCs w:val="24"/>
              </w:rPr>
              <w:t>NIVEAU OTAN 3 Méthode OTAN 3</w:t>
            </w:r>
          </w:p>
        </w:tc>
        <w:tc>
          <w:tcPr>
            <w:tcW w:w="3238" w:type="dxa"/>
            <w:gridSpan w:val="4"/>
            <w:tcBorders>
              <w:top w:val="nil"/>
              <w:left w:val="nil"/>
              <w:bottom w:val="nil"/>
              <w:right w:val="nil"/>
            </w:tcBorders>
            <w:shd w:val="clear" w:color="auto" w:fill="auto"/>
            <w:noWrap/>
            <w:hideMark/>
          </w:tcPr>
          <w:p w:rsidR="00F17F99" w:rsidRPr="0072413B" w:rsidRDefault="00F17F99" w:rsidP="00F17F99">
            <w:pPr>
              <w:rPr>
                <w:rFonts w:ascii="Calibri" w:hAnsi="Calibri"/>
                <w:color w:val="000000"/>
                <w:sz w:val="20"/>
                <w:szCs w:val="28"/>
              </w:rPr>
            </w:pPr>
          </w:p>
        </w:tc>
      </w:tr>
      <w:tr w:rsidR="00F17F99" w:rsidRPr="005D7B56" w:rsidTr="001A188E">
        <w:trPr>
          <w:gridAfter w:val="2"/>
          <w:wAfter w:w="210" w:type="dxa"/>
          <w:trHeight w:hRule="exact" w:val="397"/>
          <w:jc w:val="center"/>
        </w:trPr>
        <w:tc>
          <w:tcPr>
            <w:tcW w:w="11118" w:type="dxa"/>
            <w:gridSpan w:val="18"/>
            <w:tcBorders>
              <w:top w:val="nil"/>
              <w:left w:val="nil"/>
              <w:bottom w:val="nil"/>
              <w:right w:val="nil"/>
            </w:tcBorders>
            <w:shd w:val="clear" w:color="auto" w:fill="auto"/>
            <w:noWrap/>
            <w:hideMark/>
          </w:tcPr>
          <w:p w:rsidR="00F17F99" w:rsidRPr="005D7B56" w:rsidRDefault="00F54E56" w:rsidP="00F54E56">
            <w:pPr>
              <w:rPr>
                <w:rFonts w:ascii="Calibri" w:hAnsi="Calibri"/>
                <w:color w:val="000000"/>
                <w:sz w:val="18"/>
                <w:szCs w:val="18"/>
              </w:rPr>
            </w:pPr>
            <w:r w:rsidRPr="005D7B56">
              <w:rPr>
                <w:rFonts w:ascii="Calibri" w:hAnsi="Calibri"/>
                <w:color w:val="000000"/>
                <w:sz w:val="18"/>
                <w:szCs w:val="18"/>
              </w:rPr>
              <w:t xml:space="preserve">         </w:t>
            </w:r>
            <w:r w:rsidR="00F17F99" w:rsidRPr="005D7B56">
              <w:rPr>
                <w:rFonts w:ascii="Calibri" w:hAnsi="Calibri"/>
                <w:color w:val="000000"/>
                <w:sz w:val="18"/>
                <w:szCs w:val="18"/>
              </w:rPr>
              <w:t>Conditions climatiques et mécaniques courantes</w:t>
            </w:r>
          </w:p>
        </w:tc>
      </w:tr>
      <w:tr w:rsidR="00B769F7" w:rsidRPr="0072413B" w:rsidTr="001A188E">
        <w:trPr>
          <w:gridBefore w:val="2"/>
          <w:gridAfter w:val="1"/>
          <w:wBefore w:w="216" w:type="dxa"/>
          <w:wAfter w:w="169" w:type="dxa"/>
          <w:trHeight w:val="500"/>
          <w:jc w:val="center"/>
        </w:trPr>
        <w:tc>
          <w:tcPr>
            <w:tcW w:w="216" w:type="dxa"/>
            <w:tcBorders>
              <w:top w:val="nil"/>
              <w:left w:val="nil"/>
              <w:bottom w:val="nil"/>
              <w:right w:val="nil"/>
            </w:tcBorders>
            <w:shd w:val="clear" w:color="auto" w:fill="auto"/>
            <w:noWrap/>
            <w:hideMark/>
          </w:tcPr>
          <w:p w:rsidR="00EB4E6C" w:rsidRPr="0072413B" w:rsidRDefault="00EB4E6C" w:rsidP="000A69C5">
            <w:pPr>
              <w:rPr>
                <w:rFonts w:ascii="Calibri" w:hAnsi="Calibri"/>
                <w:color w:val="000000"/>
                <w:sz w:val="20"/>
                <w:szCs w:val="28"/>
              </w:rPr>
            </w:pPr>
          </w:p>
        </w:tc>
        <w:tc>
          <w:tcPr>
            <w:tcW w:w="3631" w:type="dxa"/>
            <w:gridSpan w:val="5"/>
            <w:tcBorders>
              <w:top w:val="nil"/>
              <w:left w:val="nil"/>
              <w:bottom w:val="nil"/>
              <w:right w:val="nil"/>
            </w:tcBorders>
            <w:shd w:val="clear" w:color="auto" w:fill="auto"/>
            <w:hideMark/>
          </w:tcPr>
          <w:p w:rsidR="00EB4E6C" w:rsidRPr="005D7B56" w:rsidRDefault="00EB4E6C" w:rsidP="000A69C5">
            <w:pPr>
              <w:rPr>
                <w:rFonts w:ascii="Calibri" w:hAnsi="Calibri"/>
                <w:color w:val="000000"/>
                <w:sz w:val="18"/>
                <w:szCs w:val="18"/>
              </w:rPr>
            </w:pPr>
            <w:r w:rsidRPr="005D7B56">
              <w:rPr>
                <w:rFonts w:ascii="Calibri" w:hAnsi="Calibri"/>
                <w:color w:val="000000"/>
                <w:sz w:val="18"/>
                <w:szCs w:val="18"/>
              </w:rPr>
              <w:t>Durée : 5 ans contrôle annuel (hors visite d'inspection de l'objet lui-même)</w:t>
            </w:r>
          </w:p>
        </w:tc>
        <w:tc>
          <w:tcPr>
            <w:tcW w:w="980" w:type="dxa"/>
            <w:gridSpan w:val="4"/>
            <w:tcBorders>
              <w:top w:val="nil"/>
              <w:left w:val="nil"/>
              <w:bottom w:val="nil"/>
              <w:right w:val="nil"/>
            </w:tcBorders>
            <w:shd w:val="clear" w:color="auto" w:fill="auto"/>
            <w:noWrap/>
            <w:hideMark/>
          </w:tcPr>
          <w:p w:rsidR="00EB4E6C" w:rsidRPr="005D7B56" w:rsidRDefault="00EB4E6C" w:rsidP="000A69C5">
            <w:pPr>
              <w:rPr>
                <w:rFonts w:ascii="Calibri" w:hAnsi="Calibri"/>
                <w:color w:val="000000"/>
                <w:sz w:val="18"/>
                <w:szCs w:val="18"/>
              </w:rPr>
            </w:pPr>
          </w:p>
        </w:tc>
        <w:tc>
          <w:tcPr>
            <w:tcW w:w="6116" w:type="dxa"/>
            <w:gridSpan w:val="7"/>
            <w:tcBorders>
              <w:top w:val="nil"/>
              <w:left w:val="nil"/>
              <w:bottom w:val="nil"/>
              <w:right w:val="nil"/>
            </w:tcBorders>
            <w:shd w:val="clear" w:color="auto" w:fill="auto"/>
            <w:hideMark/>
          </w:tcPr>
          <w:p w:rsidR="00EB4E6C" w:rsidRPr="005D7B56" w:rsidRDefault="00EB4E6C" w:rsidP="001A188E">
            <w:pPr>
              <w:ind w:left="-42"/>
              <w:rPr>
                <w:rFonts w:ascii="Calibri" w:hAnsi="Calibri"/>
                <w:color w:val="000000"/>
                <w:sz w:val="18"/>
                <w:szCs w:val="18"/>
              </w:rPr>
            </w:pPr>
            <w:r w:rsidRPr="005D7B56">
              <w:rPr>
                <w:rFonts w:ascii="Calibri" w:hAnsi="Calibri"/>
                <w:color w:val="000000"/>
                <w:sz w:val="18"/>
                <w:szCs w:val="18"/>
              </w:rPr>
              <w:t xml:space="preserve">Modes de transport induisant des contraintes de chocs et de vibrations réduites et en espace clos. </w:t>
            </w:r>
          </w:p>
        </w:tc>
      </w:tr>
      <w:tr w:rsidR="00EB4E6C" w:rsidRPr="0072413B" w:rsidTr="001A188E">
        <w:trPr>
          <w:gridBefore w:val="2"/>
          <w:gridAfter w:val="1"/>
          <w:wBefore w:w="216" w:type="dxa"/>
          <w:wAfter w:w="169" w:type="dxa"/>
          <w:trHeight w:val="221"/>
          <w:jc w:val="center"/>
        </w:trPr>
        <w:tc>
          <w:tcPr>
            <w:tcW w:w="216" w:type="dxa"/>
            <w:tcBorders>
              <w:top w:val="nil"/>
              <w:left w:val="nil"/>
              <w:bottom w:val="nil"/>
              <w:right w:val="nil"/>
            </w:tcBorders>
            <w:shd w:val="clear" w:color="auto" w:fill="auto"/>
            <w:noWrap/>
            <w:hideMark/>
          </w:tcPr>
          <w:p w:rsidR="00EB4E6C" w:rsidRPr="0072413B" w:rsidRDefault="00EB4E6C" w:rsidP="000A69C5">
            <w:pPr>
              <w:rPr>
                <w:rFonts w:ascii="Calibri" w:hAnsi="Calibri"/>
                <w:color w:val="000000"/>
                <w:sz w:val="20"/>
                <w:szCs w:val="28"/>
              </w:rPr>
            </w:pPr>
          </w:p>
        </w:tc>
        <w:tc>
          <w:tcPr>
            <w:tcW w:w="3353" w:type="dxa"/>
            <w:gridSpan w:val="4"/>
            <w:tcBorders>
              <w:top w:val="nil"/>
              <w:left w:val="nil"/>
              <w:bottom w:val="nil"/>
              <w:right w:val="nil"/>
            </w:tcBorders>
            <w:shd w:val="clear" w:color="auto" w:fill="auto"/>
            <w:noWrap/>
            <w:hideMark/>
          </w:tcPr>
          <w:p w:rsidR="00EB4E6C" w:rsidRPr="005D7B56" w:rsidRDefault="00EB4E6C" w:rsidP="000A69C5">
            <w:pPr>
              <w:rPr>
                <w:rFonts w:ascii="Calibri" w:hAnsi="Calibri"/>
                <w:color w:val="000000"/>
                <w:sz w:val="18"/>
                <w:szCs w:val="18"/>
              </w:rPr>
            </w:pPr>
            <w:r w:rsidRPr="005D7B56">
              <w:rPr>
                <w:rFonts w:ascii="Calibri" w:hAnsi="Calibri"/>
                <w:color w:val="000000"/>
                <w:sz w:val="18"/>
                <w:szCs w:val="18"/>
              </w:rPr>
              <w:t>Lieu : bâtiment aéré</w:t>
            </w:r>
          </w:p>
        </w:tc>
        <w:tc>
          <w:tcPr>
            <w:tcW w:w="1194" w:type="dxa"/>
            <w:gridSpan w:val="4"/>
            <w:tcBorders>
              <w:top w:val="nil"/>
              <w:left w:val="nil"/>
              <w:bottom w:val="nil"/>
              <w:right w:val="nil"/>
            </w:tcBorders>
            <w:shd w:val="clear" w:color="auto" w:fill="auto"/>
            <w:noWrap/>
            <w:hideMark/>
          </w:tcPr>
          <w:p w:rsidR="00EB4E6C" w:rsidRPr="005D7B56" w:rsidRDefault="00EB4E6C" w:rsidP="000A69C5">
            <w:pPr>
              <w:rPr>
                <w:rFonts w:ascii="Calibri" w:hAnsi="Calibri"/>
                <w:color w:val="000000"/>
                <w:sz w:val="18"/>
                <w:szCs w:val="18"/>
              </w:rPr>
            </w:pPr>
          </w:p>
        </w:tc>
        <w:tc>
          <w:tcPr>
            <w:tcW w:w="6180" w:type="dxa"/>
            <w:gridSpan w:val="8"/>
            <w:tcBorders>
              <w:top w:val="nil"/>
              <w:left w:val="nil"/>
              <w:bottom w:val="nil"/>
              <w:right w:val="nil"/>
            </w:tcBorders>
            <w:shd w:val="clear" w:color="auto" w:fill="auto"/>
          </w:tcPr>
          <w:p w:rsidR="00EB4E6C" w:rsidRPr="005D7B56" w:rsidRDefault="00EB4E6C" w:rsidP="000A69C5">
            <w:pPr>
              <w:rPr>
                <w:rFonts w:ascii="Calibri" w:hAnsi="Calibri"/>
                <w:color w:val="000000"/>
                <w:sz w:val="18"/>
                <w:szCs w:val="18"/>
              </w:rPr>
            </w:pPr>
            <w:r w:rsidRPr="005D7B56">
              <w:rPr>
                <w:rFonts w:ascii="Calibri" w:hAnsi="Calibri"/>
                <w:color w:val="000000"/>
                <w:sz w:val="18"/>
                <w:szCs w:val="18"/>
              </w:rPr>
              <w:t>Manipulations multiples avec engins de manutention</w:t>
            </w:r>
          </w:p>
        </w:tc>
      </w:tr>
      <w:tr w:rsidR="00EB4E6C" w:rsidRPr="0072413B" w:rsidTr="001A188E">
        <w:trPr>
          <w:gridBefore w:val="2"/>
          <w:gridAfter w:val="1"/>
          <w:wBefore w:w="216" w:type="dxa"/>
          <w:wAfter w:w="169" w:type="dxa"/>
          <w:trHeight w:val="221"/>
          <w:jc w:val="center"/>
        </w:trPr>
        <w:tc>
          <w:tcPr>
            <w:tcW w:w="216" w:type="dxa"/>
            <w:tcBorders>
              <w:top w:val="nil"/>
              <w:left w:val="nil"/>
              <w:bottom w:val="nil"/>
              <w:right w:val="nil"/>
            </w:tcBorders>
            <w:shd w:val="clear" w:color="auto" w:fill="auto"/>
            <w:noWrap/>
            <w:hideMark/>
          </w:tcPr>
          <w:p w:rsidR="00EB4E6C" w:rsidRPr="0072413B" w:rsidRDefault="00EB4E6C" w:rsidP="000A69C5">
            <w:pPr>
              <w:rPr>
                <w:rFonts w:ascii="Calibri" w:hAnsi="Calibri"/>
                <w:color w:val="000000"/>
                <w:sz w:val="20"/>
                <w:szCs w:val="28"/>
              </w:rPr>
            </w:pPr>
          </w:p>
        </w:tc>
        <w:tc>
          <w:tcPr>
            <w:tcW w:w="3719" w:type="dxa"/>
            <w:gridSpan w:val="6"/>
            <w:tcBorders>
              <w:top w:val="nil"/>
              <w:left w:val="nil"/>
              <w:bottom w:val="nil"/>
              <w:right w:val="nil"/>
            </w:tcBorders>
            <w:shd w:val="clear" w:color="auto" w:fill="auto"/>
            <w:noWrap/>
            <w:hideMark/>
          </w:tcPr>
          <w:p w:rsidR="00EB4E6C" w:rsidRPr="005D7B56" w:rsidRDefault="00EB4E6C" w:rsidP="003414E9">
            <w:pPr>
              <w:rPr>
                <w:rFonts w:ascii="Calibri" w:hAnsi="Calibri"/>
                <w:color w:val="000000"/>
                <w:sz w:val="18"/>
                <w:szCs w:val="18"/>
              </w:rPr>
            </w:pPr>
            <w:r w:rsidRPr="005D7B56">
              <w:rPr>
                <w:rFonts w:ascii="Calibri" w:hAnsi="Calibri"/>
                <w:color w:val="000000"/>
                <w:sz w:val="18"/>
                <w:szCs w:val="18"/>
                <w:lang w:val="en-US"/>
              </w:rPr>
              <w:t>Situations : A3 B1 B2 B3 M2 C0 C1</w:t>
            </w:r>
          </w:p>
        </w:tc>
        <w:tc>
          <w:tcPr>
            <w:tcW w:w="920" w:type="dxa"/>
            <w:gridSpan w:val="4"/>
            <w:tcBorders>
              <w:top w:val="nil"/>
              <w:left w:val="nil"/>
              <w:bottom w:val="nil"/>
              <w:right w:val="nil"/>
            </w:tcBorders>
            <w:shd w:val="clear" w:color="auto" w:fill="auto"/>
            <w:noWrap/>
            <w:hideMark/>
          </w:tcPr>
          <w:p w:rsidR="00EB4E6C" w:rsidRPr="005D7B56" w:rsidRDefault="00EB4E6C" w:rsidP="000A69C5">
            <w:pPr>
              <w:rPr>
                <w:rFonts w:ascii="Calibri" w:hAnsi="Calibri"/>
                <w:color w:val="000000"/>
                <w:sz w:val="18"/>
                <w:szCs w:val="18"/>
              </w:rPr>
            </w:pPr>
          </w:p>
        </w:tc>
        <w:tc>
          <w:tcPr>
            <w:tcW w:w="6088" w:type="dxa"/>
            <w:gridSpan w:val="6"/>
            <w:tcBorders>
              <w:top w:val="nil"/>
              <w:left w:val="nil"/>
              <w:bottom w:val="nil"/>
              <w:right w:val="nil"/>
            </w:tcBorders>
            <w:shd w:val="clear" w:color="auto" w:fill="auto"/>
            <w:hideMark/>
          </w:tcPr>
          <w:p w:rsidR="00EB4E6C" w:rsidRPr="005D7B56" w:rsidRDefault="00EB4E6C" w:rsidP="001A188E">
            <w:pPr>
              <w:ind w:left="-100"/>
              <w:rPr>
                <w:rFonts w:ascii="Calibri" w:hAnsi="Calibri"/>
                <w:color w:val="000000"/>
                <w:sz w:val="18"/>
                <w:szCs w:val="18"/>
              </w:rPr>
            </w:pPr>
            <w:r w:rsidRPr="005D7B56">
              <w:rPr>
                <w:rFonts w:ascii="Calibri" w:hAnsi="Calibri"/>
                <w:color w:val="000000"/>
                <w:sz w:val="18"/>
                <w:szCs w:val="18"/>
              </w:rPr>
              <w:t>Toutes situations</w:t>
            </w:r>
          </w:p>
        </w:tc>
      </w:tr>
      <w:tr w:rsidR="00EB4E6C" w:rsidRPr="0072413B" w:rsidTr="001A188E">
        <w:trPr>
          <w:gridAfter w:val="2"/>
          <w:wAfter w:w="210" w:type="dxa"/>
          <w:trHeight w:hRule="exact" w:val="113"/>
          <w:jc w:val="center"/>
        </w:trPr>
        <w:tc>
          <w:tcPr>
            <w:tcW w:w="210" w:type="dxa"/>
            <w:tcBorders>
              <w:top w:val="nil"/>
              <w:left w:val="nil"/>
              <w:bottom w:val="nil"/>
              <w:right w:val="nil"/>
            </w:tcBorders>
            <w:shd w:val="clear" w:color="auto" w:fill="auto"/>
            <w:noWrap/>
          </w:tcPr>
          <w:p w:rsidR="00EB4E6C" w:rsidRPr="0072413B" w:rsidRDefault="00EB4E6C" w:rsidP="00F17F99">
            <w:pPr>
              <w:rPr>
                <w:rFonts w:ascii="Calibri" w:hAnsi="Calibri"/>
                <w:color w:val="000000"/>
                <w:sz w:val="20"/>
                <w:szCs w:val="28"/>
              </w:rPr>
            </w:pPr>
          </w:p>
        </w:tc>
        <w:tc>
          <w:tcPr>
            <w:tcW w:w="3353" w:type="dxa"/>
            <w:gridSpan w:val="4"/>
            <w:tcBorders>
              <w:top w:val="nil"/>
              <w:left w:val="nil"/>
              <w:bottom w:val="nil"/>
              <w:right w:val="nil"/>
            </w:tcBorders>
            <w:shd w:val="clear" w:color="auto" w:fill="auto"/>
            <w:noWrap/>
          </w:tcPr>
          <w:p w:rsidR="00EB4E6C" w:rsidRPr="00A35BD3" w:rsidRDefault="00EB4E6C" w:rsidP="00F17F99">
            <w:pPr>
              <w:rPr>
                <w:rFonts w:ascii="Calibri" w:hAnsi="Calibri"/>
                <w:color w:val="000000"/>
                <w:sz w:val="16"/>
                <w:szCs w:val="16"/>
                <w:lang w:val="en-US"/>
              </w:rPr>
            </w:pPr>
          </w:p>
        </w:tc>
        <w:tc>
          <w:tcPr>
            <w:tcW w:w="1194" w:type="dxa"/>
            <w:gridSpan w:val="5"/>
            <w:tcBorders>
              <w:top w:val="nil"/>
              <w:left w:val="nil"/>
              <w:bottom w:val="nil"/>
              <w:right w:val="nil"/>
            </w:tcBorders>
            <w:shd w:val="clear" w:color="auto" w:fill="auto"/>
            <w:noWrap/>
          </w:tcPr>
          <w:p w:rsidR="00EB4E6C" w:rsidRPr="00A35BD3" w:rsidRDefault="00EB4E6C" w:rsidP="00F17F99">
            <w:pPr>
              <w:rPr>
                <w:rFonts w:ascii="Calibri" w:hAnsi="Calibri"/>
                <w:color w:val="000000"/>
                <w:sz w:val="16"/>
                <w:szCs w:val="16"/>
              </w:rPr>
            </w:pPr>
          </w:p>
        </w:tc>
        <w:tc>
          <w:tcPr>
            <w:tcW w:w="6361" w:type="dxa"/>
            <w:gridSpan w:val="8"/>
            <w:tcBorders>
              <w:top w:val="nil"/>
              <w:left w:val="nil"/>
              <w:bottom w:val="nil"/>
              <w:right w:val="nil"/>
            </w:tcBorders>
            <w:shd w:val="clear" w:color="auto" w:fill="auto"/>
          </w:tcPr>
          <w:p w:rsidR="00EB4E6C" w:rsidRPr="00A35BD3" w:rsidRDefault="00EB4E6C" w:rsidP="00F17F99">
            <w:pPr>
              <w:rPr>
                <w:rFonts w:ascii="Calibri" w:hAnsi="Calibri"/>
                <w:color w:val="000000"/>
                <w:sz w:val="16"/>
                <w:szCs w:val="16"/>
              </w:rPr>
            </w:pPr>
          </w:p>
        </w:tc>
      </w:tr>
      <w:tr w:rsidR="00F17F99" w:rsidRPr="00D477AA" w:rsidTr="001A188E">
        <w:trPr>
          <w:gridAfter w:val="2"/>
          <w:wAfter w:w="210" w:type="dxa"/>
          <w:trHeight w:hRule="exact" w:val="284"/>
          <w:jc w:val="center"/>
        </w:trPr>
        <w:tc>
          <w:tcPr>
            <w:tcW w:w="11118" w:type="dxa"/>
            <w:gridSpan w:val="18"/>
            <w:tcBorders>
              <w:top w:val="nil"/>
              <w:left w:val="nil"/>
              <w:bottom w:val="nil"/>
              <w:right w:val="nil"/>
            </w:tcBorders>
            <w:shd w:val="clear" w:color="auto" w:fill="auto"/>
            <w:noWrap/>
            <w:vAlign w:val="center"/>
            <w:hideMark/>
          </w:tcPr>
          <w:p w:rsidR="00EB4E6C" w:rsidRPr="00D477AA" w:rsidRDefault="00EB4E6C" w:rsidP="00A35BD3">
            <w:pPr>
              <w:pStyle w:val="Textebrut"/>
              <w:ind w:left="281" w:hanging="142"/>
              <w:rPr>
                <w:rFonts w:ascii="Calibri" w:eastAsia="Times New Roman" w:hAnsi="Calibri"/>
                <w:color w:val="000000"/>
                <w:sz w:val="18"/>
                <w:szCs w:val="18"/>
              </w:rPr>
            </w:pPr>
            <w:r>
              <w:rPr>
                <w:rFonts w:ascii="Calibri" w:eastAsia="Times New Roman" w:hAnsi="Calibri"/>
                <w:b/>
                <w:bCs/>
                <w:color w:val="000000"/>
                <w:sz w:val="18"/>
                <w:szCs w:val="18"/>
              </w:rPr>
              <w:t xml:space="preserve">  </w:t>
            </w:r>
            <w:r w:rsidRPr="00D477AA">
              <w:rPr>
                <w:rFonts w:ascii="Calibri" w:eastAsia="Times New Roman" w:hAnsi="Calibri"/>
                <w:b/>
                <w:bCs/>
                <w:color w:val="000000"/>
                <w:sz w:val="18"/>
                <w:szCs w:val="18"/>
              </w:rPr>
              <w:t xml:space="preserve">METHODES SEILA : </w:t>
            </w:r>
            <w:r w:rsidRPr="00D477AA">
              <w:rPr>
                <w:rFonts w:asciiTheme="minorHAnsi" w:hAnsiTheme="minorHAnsi"/>
                <w:sz w:val="18"/>
                <w:szCs w:val="18"/>
              </w:rPr>
              <w:t>Selon la fragilité du matériel, toutes les méthodes SEILA peuvent être envisagées pour répondre aux exigences OTAN.</w:t>
            </w:r>
          </w:p>
        </w:tc>
      </w:tr>
      <w:tr w:rsidR="00F17F99" w:rsidRPr="00F17F99" w:rsidTr="001A188E">
        <w:trPr>
          <w:gridAfter w:val="3"/>
          <w:wAfter w:w="1905" w:type="dxa"/>
          <w:trHeight w:val="268"/>
          <w:jc w:val="center"/>
        </w:trPr>
        <w:tc>
          <w:tcPr>
            <w:tcW w:w="210" w:type="dxa"/>
            <w:tcBorders>
              <w:top w:val="nil"/>
              <w:left w:val="nil"/>
              <w:bottom w:val="nil"/>
              <w:right w:val="nil"/>
            </w:tcBorders>
            <w:shd w:val="clear" w:color="auto" w:fill="auto"/>
            <w:noWrap/>
            <w:hideMark/>
          </w:tcPr>
          <w:p w:rsidR="00EB4E6C" w:rsidRPr="00D477AA" w:rsidRDefault="00EB4E6C" w:rsidP="00F17F99">
            <w:pPr>
              <w:rPr>
                <w:rFonts w:ascii="Calibri" w:hAnsi="Calibri"/>
                <w:color w:val="000000"/>
                <w:sz w:val="18"/>
                <w:szCs w:val="18"/>
                <w:u w:val="single"/>
              </w:rPr>
            </w:pPr>
          </w:p>
        </w:tc>
        <w:tc>
          <w:tcPr>
            <w:tcW w:w="2595" w:type="dxa"/>
            <w:gridSpan w:val="3"/>
            <w:tcBorders>
              <w:top w:val="nil"/>
              <w:left w:val="nil"/>
              <w:bottom w:val="single" w:sz="12" w:space="0" w:color="auto"/>
              <w:right w:val="nil"/>
            </w:tcBorders>
            <w:shd w:val="clear" w:color="auto" w:fill="auto"/>
            <w:noWrap/>
            <w:hideMark/>
          </w:tcPr>
          <w:p w:rsidR="00EB4E6C" w:rsidRPr="00F17F99" w:rsidRDefault="00EB4E6C" w:rsidP="00F17F99">
            <w:pPr>
              <w:rPr>
                <w:rFonts w:asciiTheme="minorHAnsi" w:hAnsiTheme="minorHAnsi"/>
                <w:color w:val="000000"/>
                <w:sz w:val="18"/>
                <w:szCs w:val="18"/>
                <w:u w:val="single"/>
              </w:rPr>
            </w:pPr>
            <w:r w:rsidRPr="00F17F99">
              <w:rPr>
                <w:rFonts w:asciiTheme="minorHAnsi" w:hAnsiTheme="minorHAnsi"/>
                <w:color w:val="000000"/>
                <w:sz w:val="18"/>
                <w:szCs w:val="18"/>
                <w:u w:val="single"/>
              </w:rPr>
              <w:t>CATEGORIES / SUPPORTS</w:t>
            </w:r>
          </w:p>
        </w:tc>
        <w:tc>
          <w:tcPr>
            <w:tcW w:w="850" w:type="dxa"/>
            <w:gridSpan w:val="2"/>
            <w:tcBorders>
              <w:top w:val="nil"/>
              <w:left w:val="nil"/>
              <w:bottom w:val="single" w:sz="12" w:space="0" w:color="auto"/>
              <w:right w:val="nil"/>
            </w:tcBorders>
            <w:shd w:val="clear" w:color="auto" w:fill="auto"/>
            <w:noWrap/>
            <w:hideMark/>
          </w:tcPr>
          <w:p w:rsidR="00EB4E6C" w:rsidRPr="00F17F99" w:rsidRDefault="00EB4E6C" w:rsidP="00F17F99">
            <w:pPr>
              <w:ind w:left="-706"/>
              <w:rPr>
                <w:rFonts w:asciiTheme="minorHAnsi" w:hAnsiTheme="minorHAnsi"/>
                <w:color w:val="000000"/>
                <w:sz w:val="18"/>
                <w:szCs w:val="18"/>
                <w:u w:val="single"/>
              </w:rPr>
            </w:pPr>
          </w:p>
        </w:tc>
        <w:tc>
          <w:tcPr>
            <w:tcW w:w="3495" w:type="dxa"/>
            <w:gridSpan w:val="9"/>
            <w:tcBorders>
              <w:top w:val="nil"/>
              <w:left w:val="nil"/>
              <w:bottom w:val="single" w:sz="12" w:space="0" w:color="auto"/>
              <w:right w:val="nil"/>
            </w:tcBorders>
            <w:shd w:val="clear" w:color="auto" w:fill="auto"/>
            <w:noWrap/>
            <w:hideMark/>
          </w:tcPr>
          <w:p w:rsidR="00EB4E6C" w:rsidRPr="00F17F99" w:rsidRDefault="00EB4E6C" w:rsidP="00F17F99">
            <w:pPr>
              <w:ind w:left="62"/>
              <w:rPr>
                <w:rFonts w:asciiTheme="minorHAnsi" w:hAnsiTheme="minorHAnsi"/>
                <w:color w:val="000000"/>
                <w:sz w:val="18"/>
                <w:szCs w:val="18"/>
                <w:u w:val="single"/>
              </w:rPr>
            </w:pPr>
            <w:r w:rsidRPr="00F17F99">
              <w:rPr>
                <w:rFonts w:asciiTheme="minorHAnsi" w:hAnsiTheme="minorHAnsi"/>
                <w:color w:val="000000"/>
                <w:sz w:val="18"/>
                <w:szCs w:val="18"/>
                <w:u w:val="single"/>
              </w:rPr>
              <w:t>PROTECTIONS UTILISABLES</w:t>
            </w:r>
          </w:p>
        </w:tc>
        <w:tc>
          <w:tcPr>
            <w:tcW w:w="2273" w:type="dxa"/>
            <w:gridSpan w:val="2"/>
            <w:tcBorders>
              <w:top w:val="nil"/>
              <w:left w:val="nil"/>
              <w:bottom w:val="single" w:sz="12" w:space="0" w:color="auto"/>
              <w:right w:val="nil"/>
            </w:tcBorders>
            <w:shd w:val="clear" w:color="auto" w:fill="auto"/>
            <w:noWrap/>
            <w:hideMark/>
          </w:tcPr>
          <w:p w:rsidR="00EB4E6C" w:rsidRPr="00F17F99" w:rsidRDefault="00EB4E6C" w:rsidP="00F17F99">
            <w:pPr>
              <w:rPr>
                <w:rFonts w:asciiTheme="minorHAnsi" w:hAnsiTheme="minorHAnsi"/>
                <w:color w:val="000000"/>
                <w:sz w:val="18"/>
                <w:szCs w:val="18"/>
                <w:u w:val="single"/>
              </w:rPr>
            </w:pPr>
            <w:r w:rsidRPr="00F17F99">
              <w:rPr>
                <w:rFonts w:asciiTheme="minorHAnsi" w:hAnsiTheme="minorHAnsi"/>
                <w:color w:val="000000"/>
                <w:sz w:val="18"/>
                <w:szCs w:val="18"/>
                <w:u w:val="single"/>
              </w:rPr>
              <w:t>OBSERVATIONS - EXEMPLES</w:t>
            </w:r>
          </w:p>
        </w:tc>
      </w:tr>
      <w:tr w:rsidR="00B769F7" w:rsidRPr="00D477AA" w:rsidTr="001A188E">
        <w:trPr>
          <w:gridAfter w:val="2"/>
          <w:wAfter w:w="210" w:type="dxa"/>
          <w:trHeight w:val="408"/>
          <w:jc w:val="center"/>
        </w:trPr>
        <w:tc>
          <w:tcPr>
            <w:tcW w:w="210" w:type="dxa"/>
            <w:tcBorders>
              <w:top w:val="nil"/>
              <w:left w:val="nil"/>
              <w:bottom w:val="nil"/>
              <w:right w:val="single" w:sz="12" w:space="0" w:color="auto"/>
            </w:tcBorders>
            <w:shd w:val="clear" w:color="auto" w:fill="auto"/>
            <w:noWrap/>
            <w:vAlign w:val="bottom"/>
            <w:hideMark/>
          </w:tcPr>
          <w:p w:rsidR="00EB4E6C" w:rsidRPr="0072413B" w:rsidRDefault="00EB4E6C" w:rsidP="00F17F99">
            <w:pPr>
              <w:rPr>
                <w:rFonts w:ascii="Calibri" w:hAnsi="Calibri"/>
                <w:color w:val="000000"/>
                <w:sz w:val="20"/>
                <w:szCs w:val="28"/>
              </w:rPr>
            </w:pPr>
          </w:p>
        </w:tc>
        <w:tc>
          <w:tcPr>
            <w:tcW w:w="2595" w:type="dxa"/>
            <w:gridSpan w:val="3"/>
            <w:tcBorders>
              <w:top w:val="single" w:sz="12" w:space="0" w:color="auto"/>
              <w:left w:val="single" w:sz="12" w:space="0" w:color="auto"/>
              <w:right w:val="single" w:sz="8" w:space="0" w:color="auto"/>
            </w:tcBorders>
            <w:shd w:val="clear" w:color="auto" w:fill="auto"/>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b/>
                <w:bCs/>
                <w:color w:val="000000"/>
                <w:sz w:val="18"/>
                <w:szCs w:val="18"/>
              </w:rPr>
              <w:t>1 - Berceaux</w:t>
            </w:r>
          </w:p>
        </w:tc>
        <w:tc>
          <w:tcPr>
            <w:tcW w:w="758" w:type="dxa"/>
            <w:tcBorders>
              <w:top w:val="single" w:sz="12" w:space="0" w:color="auto"/>
              <w:left w:val="single" w:sz="8" w:space="0" w:color="auto"/>
              <w:bottom w:val="single" w:sz="8" w:space="0" w:color="auto"/>
            </w:tcBorders>
            <w:shd w:val="clear" w:color="auto" w:fill="auto"/>
            <w:noWrap/>
            <w:hideMark/>
          </w:tcPr>
          <w:p w:rsidR="00EB4E6C" w:rsidRPr="00F17F99" w:rsidRDefault="00EB4E6C" w:rsidP="00F17F99">
            <w:pPr>
              <w:rPr>
                <w:rFonts w:asciiTheme="minorHAnsi" w:hAnsiTheme="minorHAnsi"/>
                <w:b/>
                <w:bCs/>
                <w:color w:val="000000"/>
                <w:sz w:val="18"/>
                <w:szCs w:val="18"/>
              </w:rPr>
            </w:pPr>
            <w:r w:rsidRPr="00F17F99">
              <w:rPr>
                <w:rFonts w:asciiTheme="minorHAnsi" w:hAnsiTheme="minorHAnsi"/>
                <w:b/>
                <w:bCs/>
                <w:color w:val="000000"/>
                <w:sz w:val="18"/>
                <w:szCs w:val="18"/>
              </w:rPr>
              <w:t>a</w:t>
            </w:r>
          </w:p>
        </w:tc>
        <w:tc>
          <w:tcPr>
            <w:tcW w:w="3532" w:type="dxa"/>
            <w:gridSpan w:val="9"/>
            <w:tcBorders>
              <w:top w:val="single" w:sz="12" w:space="0" w:color="auto"/>
              <w:bottom w:val="single" w:sz="8" w:space="0" w:color="auto"/>
              <w:right w:val="single" w:sz="8" w:space="0" w:color="auto"/>
            </w:tcBorders>
            <w:shd w:val="clear" w:color="auto" w:fill="auto"/>
            <w:hideMark/>
          </w:tcPr>
          <w:p w:rsidR="00EB4E6C" w:rsidRPr="00F17F99" w:rsidRDefault="00EB4E6C" w:rsidP="00F17F99">
            <w:pPr>
              <w:ind w:left="-119" w:firstLine="119"/>
              <w:rPr>
                <w:rFonts w:asciiTheme="minorHAnsi" w:hAnsiTheme="minorHAnsi"/>
                <w:color w:val="000000"/>
                <w:sz w:val="18"/>
                <w:szCs w:val="18"/>
              </w:rPr>
            </w:pPr>
            <w:r w:rsidRPr="00F17F99">
              <w:rPr>
                <w:rFonts w:asciiTheme="minorHAnsi" w:hAnsiTheme="minorHAnsi"/>
                <w:color w:val="000000"/>
                <w:sz w:val="18"/>
                <w:szCs w:val="18"/>
              </w:rPr>
              <w:t>Protection de contact si nécessaire</w:t>
            </w:r>
          </w:p>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Protection interne des systèmes clos</w:t>
            </w:r>
          </w:p>
        </w:tc>
        <w:tc>
          <w:tcPr>
            <w:tcW w:w="4023" w:type="dxa"/>
            <w:gridSpan w:val="4"/>
            <w:tcBorders>
              <w:top w:val="single" w:sz="12" w:space="0" w:color="auto"/>
              <w:left w:val="single" w:sz="8" w:space="0" w:color="auto"/>
              <w:bottom w:val="single" w:sz="8" w:space="0" w:color="auto"/>
              <w:right w:val="single" w:sz="12" w:space="0" w:color="auto"/>
            </w:tcBorders>
            <w:shd w:val="clear" w:color="auto" w:fill="auto"/>
            <w:noWrap/>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Utilisation possible du VCI, VPI</w:t>
            </w:r>
          </w:p>
        </w:tc>
      </w:tr>
      <w:tr w:rsidR="00B769F7" w:rsidRPr="00D477AA" w:rsidTr="001A188E">
        <w:trPr>
          <w:gridAfter w:val="2"/>
          <w:wAfter w:w="210" w:type="dxa"/>
          <w:trHeight w:val="248"/>
          <w:jc w:val="center"/>
        </w:trPr>
        <w:tc>
          <w:tcPr>
            <w:tcW w:w="210" w:type="dxa"/>
            <w:tcBorders>
              <w:top w:val="nil"/>
              <w:left w:val="nil"/>
              <w:bottom w:val="nil"/>
              <w:right w:val="single" w:sz="12" w:space="0" w:color="auto"/>
            </w:tcBorders>
            <w:shd w:val="clear" w:color="auto" w:fill="auto"/>
            <w:noWrap/>
            <w:vAlign w:val="bottom"/>
            <w:hideMark/>
          </w:tcPr>
          <w:p w:rsidR="00EB4E6C" w:rsidRPr="0072413B" w:rsidRDefault="00EB4E6C" w:rsidP="00F17F99">
            <w:pPr>
              <w:rPr>
                <w:rFonts w:ascii="Calibri" w:hAnsi="Calibri"/>
                <w:color w:val="000000"/>
                <w:sz w:val="20"/>
                <w:szCs w:val="28"/>
              </w:rPr>
            </w:pPr>
          </w:p>
        </w:tc>
        <w:tc>
          <w:tcPr>
            <w:tcW w:w="2595" w:type="dxa"/>
            <w:gridSpan w:val="3"/>
            <w:vMerge w:val="restart"/>
            <w:tcBorders>
              <w:top w:val="nil"/>
              <w:left w:val="single" w:sz="12" w:space="0" w:color="auto"/>
              <w:right w:val="single" w:sz="8" w:space="0" w:color="auto"/>
            </w:tcBorders>
            <w:shd w:val="clear" w:color="auto" w:fill="auto"/>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Matériel unitaire lourd encombrant de grandes dimensions</w:t>
            </w:r>
          </w:p>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 </w:t>
            </w:r>
          </w:p>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 </w:t>
            </w:r>
          </w:p>
        </w:tc>
        <w:tc>
          <w:tcPr>
            <w:tcW w:w="758" w:type="dxa"/>
            <w:tcBorders>
              <w:top w:val="single" w:sz="8" w:space="0" w:color="auto"/>
              <w:left w:val="single" w:sz="8" w:space="0" w:color="auto"/>
              <w:bottom w:val="single" w:sz="8" w:space="0" w:color="auto"/>
            </w:tcBorders>
            <w:shd w:val="clear" w:color="auto" w:fill="auto"/>
            <w:noWrap/>
            <w:hideMark/>
          </w:tcPr>
          <w:p w:rsidR="00EB4E6C" w:rsidRPr="00F17F99" w:rsidRDefault="00EB4E6C" w:rsidP="00F17F99">
            <w:pPr>
              <w:rPr>
                <w:rFonts w:asciiTheme="minorHAnsi" w:hAnsiTheme="minorHAnsi"/>
                <w:b/>
                <w:bCs/>
                <w:color w:val="000000"/>
                <w:sz w:val="18"/>
                <w:szCs w:val="18"/>
              </w:rPr>
            </w:pPr>
            <w:r w:rsidRPr="00F17F99">
              <w:rPr>
                <w:rFonts w:asciiTheme="minorHAnsi" w:hAnsiTheme="minorHAnsi"/>
                <w:b/>
                <w:bCs/>
                <w:color w:val="000000"/>
                <w:sz w:val="18"/>
                <w:szCs w:val="18"/>
              </w:rPr>
              <w:t>b</w:t>
            </w:r>
          </w:p>
        </w:tc>
        <w:tc>
          <w:tcPr>
            <w:tcW w:w="3532" w:type="dxa"/>
            <w:gridSpan w:val="9"/>
            <w:tcBorders>
              <w:top w:val="single" w:sz="8" w:space="0" w:color="auto"/>
              <w:bottom w:val="single" w:sz="8" w:space="0" w:color="auto"/>
              <w:right w:val="single" w:sz="8" w:space="0" w:color="auto"/>
            </w:tcBorders>
            <w:shd w:val="clear" w:color="auto" w:fill="auto"/>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Housse imperméable</w:t>
            </w:r>
          </w:p>
        </w:tc>
        <w:tc>
          <w:tcPr>
            <w:tcW w:w="4023" w:type="dxa"/>
            <w:gridSpan w:val="4"/>
            <w:tcBorders>
              <w:top w:val="single" w:sz="8" w:space="0" w:color="auto"/>
              <w:left w:val="single" w:sz="8" w:space="0" w:color="auto"/>
              <w:bottom w:val="single" w:sz="8" w:space="0" w:color="auto"/>
              <w:right w:val="single" w:sz="12" w:space="0" w:color="auto"/>
            </w:tcBorders>
            <w:shd w:val="clear" w:color="auto" w:fill="auto"/>
            <w:noWrap/>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Housse rétractable ventilée</w:t>
            </w:r>
          </w:p>
        </w:tc>
      </w:tr>
      <w:tr w:rsidR="00B769F7" w:rsidRPr="00D477AA" w:rsidTr="001A188E">
        <w:trPr>
          <w:gridAfter w:val="2"/>
          <w:wAfter w:w="210" w:type="dxa"/>
          <w:trHeight w:val="248"/>
          <w:jc w:val="center"/>
        </w:trPr>
        <w:tc>
          <w:tcPr>
            <w:tcW w:w="210" w:type="dxa"/>
            <w:tcBorders>
              <w:top w:val="nil"/>
              <w:left w:val="nil"/>
              <w:bottom w:val="nil"/>
              <w:right w:val="single" w:sz="12" w:space="0" w:color="auto"/>
            </w:tcBorders>
            <w:shd w:val="clear" w:color="auto" w:fill="auto"/>
            <w:noWrap/>
            <w:vAlign w:val="bottom"/>
            <w:hideMark/>
          </w:tcPr>
          <w:p w:rsidR="00EB4E6C" w:rsidRPr="0072413B" w:rsidRDefault="00EB4E6C" w:rsidP="00F17F99">
            <w:pPr>
              <w:rPr>
                <w:rFonts w:ascii="Calibri" w:hAnsi="Calibri"/>
                <w:color w:val="000000"/>
                <w:sz w:val="20"/>
                <w:szCs w:val="28"/>
              </w:rPr>
            </w:pPr>
          </w:p>
        </w:tc>
        <w:tc>
          <w:tcPr>
            <w:tcW w:w="2595" w:type="dxa"/>
            <w:gridSpan w:val="3"/>
            <w:vMerge/>
            <w:tcBorders>
              <w:left w:val="single" w:sz="12" w:space="0" w:color="auto"/>
              <w:right w:val="single" w:sz="8" w:space="0" w:color="auto"/>
            </w:tcBorders>
            <w:shd w:val="clear" w:color="auto" w:fill="auto"/>
            <w:hideMark/>
          </w:tcPr>
          <w:p w:rsidR="00EB4E6C" w:rsidRPr="00F17F99" w:rsidRDefault="00EB4E6C" w:rsidP="00F17F99">
            <w:pPr>
              <w:rPr>
                <w:rFonts w:asciiTheme="minorHAnsi" w:hAnsiTheme="minorHAnsi"/>
                <w:color w:val="000000"/>
                <w:sz w:val="18"/>
                <w:szCs w:val="18"/>
              </w:rPr>
            </w:pPr>
          </w:p>
        </w:tc>
        <w:tc>
          <w:tcPr>
            <w:tcW w:w="758" w:type="dxa"/>
            <w:tcBorders>
              <w:top w:val="single" w:sz="8" w:space="0" w:color="auto"/>
              <w:left w:val="single" w:sz="8" w:space="0" w:color="auto"/>
              <w:bottom w:val="single" w:sz="8" w:space="0" w:color="auto"/>
            </w:tcBorders>
            <w:shd w:val="clear" w:color="auto" w:fill="auto"/>
            <w:noWrap/>
            <w:hideMark/>
          </w:tcPr>
          <w:p w:rsidR="00EB4E6C" w:rsidRPr="00F17F99" w:rsidRDefault="00672A2B" w:rsidP="00F17F99">
            <w:pPr>
              <w:rPr>
                <w:rFonts w:asciiTheme="minorHAnsi" w:hAnsiTheme="minorHAnsi"/>
                <w:b/>
                <w:bCs/>
                <w:color w:val="000000"/>
                <w:sz w:val="18"/>
                <w:szCs w:val="18"/>
              </w:rPr>
            </w:pPr>
            <w:r>
              <w:rPr>
                <w:rFonts w:asciiTheme="minorHAnsi" w:hAnsiTheme="minorHAnsi"/>
                <w:b/>
                <w:bCs/>
                <w:color w:val="000000"/>
                <w:sz w:val="18"/>
                <w:szCs w:val="18"/>
              </w:rPr>
              <w:t>(</w:t>
            </w:r>
            <w:r w:rsidR="00EB4E6C" w:rsidRPr="00F17F99">
              <w:rPr>
                <w:rFonts w:asciiTheme="minorHAnsi" w:hAnsiTheme="minorHAnsi"/>
                <w:b/>
                <w:bCs/>
                <w:color w:val="000000"/>
                <w:sz w:val="18"/>
                <w:szCs w:val="18"/>
              </w:rPr>
              <w:t>ba18</w:t>
            </w:r>
            <w:r>
              <w:rPr>
                <w:rFonts w:asciiTheme="minorHAnsi" w:hAnsiTheme="minorHAnsi"/>
                <w:b/>
                <w:bCs/>
                <w:color w:val="000000"/>
                <w:sz w:val="18"/>
                <w:szCs w:val="18"/>
              </w:rPr>
              <w:t>)</w:t>
            </w:r>
          </w:p>
        </w:tc>
        <w:tc>
          <w:tcPr>
            <w:tcW w:w="3532" w:type="dxa"/>
            <w:gridSpan w:val="9"/>
            <w:tcBorders>
              <w:top w:val="single" w:sz="8" w:space="0" w:color="auto"/>
              <w:bottom w:val="single" w:sz="8" w:space="0" w:color="auto"/>
              <w:right w:val="single" w:sz="8" w:space="0" w:color="auto"/>
            </w:tcBorders>
            <w:shd w:val="clear" w:color="auto" w:fill="auto"/>
            <w:hideMark/>
          </w:tcPr>
          <w:p w:rsidR="00EB4E6C" w:rsidRPr="00F17F99" w:rsidRDefault="00672A2B" w:rsidP="00F17F99">
            <w:pPr>
              <w:rPr>
                <w:rFonts w:asciiTheme="minorHAnsi" w:hAnsiTheme="minorHAnsi"/>
                <w:color w:val="000000"/>
                <w:sz w:val="18"/>
                <w:szCs w:val="18"/>
              </w:rPr>
            </w:pPr>
            <w:r>
              <w:rPr>
                <w:rFonts w:asciiTheme="minorHAnsi" w:hAnsiTheme="minorHAnsi"/>
                <w:sz w:val="18"/>
                <w:szCs w:val="18"/>
              </w:rPr>
              <w:t>F</w:t>
            </w:r>
            <w:r w:rsidR="00EB4E6C" w:rsidRPr="00F17F99">
              <w:rPr>
                <w:rFonts w:asciiTheme="minorHAnsi" w:hAnsiTheme="minorHAnsi"/>
                <w:sz w:val="18"/>
                <w:szCs w:val="18"/>
              </w:rPr>
              <w:t>ilm imperméable imprégné d'inhibiteurs de corrosion en phase vapeur</w:t>
            </w:r>
          </w:p>
        </w:tc>
        <w:tc>
          <w:tcPr>
            <w:tcW w:w="4023" w:type="dxa"/>
            <w:gridSpan w:val="4"/>
            <w:tcBorders>
              <w:top w:val="single" w:sz="8" w:space="0" w:color="auto"/>
              <w:left w:val="single" w:sz="8" w:space="0" w:color="auto"/>
              <w:bottom w:val="single" w:sz="8" w:space="0" w:color="auto"/>
              <w:right w:val="single" w:sz="12" w:space="0" w:color="auto"/>
            </w:tcBorders>
            <w:shd w:val="clear" w:color="auto" w:fill="auto"/>
            <w:noWrap/>
            <w:hideMark/>
          </w:tcPr>
          <w:p w:rsidR="00EB4E6C" w:rsidRPr="00F17F99" w:rsidRDefault="00EB4E6C" w:rsidP="00F17F99">
            <w:pPr>
              <w:rPr>
                <w:rFonts w:asciiTheme="minorHAnsi" w:hAnsiTheme="minorHAnsi"/>
                <w:color w:val="000000"/>
                <w:sz w:val="18"/>
                <w:szCs w:val="18"/>
              </w:rPr>
            </w:pPr>
          </w:p>
        </w:tc>
      </w:tr>
      <w:tr w:rsidR="00B769F7" w:rsidRPr="00D477AA" w:rsidTr="001A188E">
        <w:trPr>
          <w:gridAfter w:val="2"/>
          <w:wAfter w:w="210" w:type="dxa"/>
          <w:trHeight w:val="248"/>
          <w:jc w:val="center"/>
        </w:trPr>
        <w:tc>
          <w:tcPr>
            <w:tcW w:w="210" w:type="dxa"/>
            <w:tcBorders>
              <w:top w:val="nil"/>
              <w:left w:val="nil"/>
              <w:bottom w:val="nil"/>
              <w:right w:val="single" w:sz="12" w:space="0" w:color="auto"/>
            </w:tcBorders>
            <w:shd w:val="clear" w:color="auto" w:fill="auto"/>
            <w:noWrap/>
            <w:vAlign w:val="bottom"/>
            <w:hideMark/>
          </w:tcPr>
          <w:p w:rsidR="00EB4E6C" w:rsidRPr="0072413B" w:rsidRDefault="00EB4E6C" w:rsidP="00F17F99">
            <w:pPr>
              <w:rPr>
                <w:rFonts w:ascii="Calibri" w:hAnsi="Calibri"/>
                <w:color w:val="000000"/>
                <w:sz w:val="20"/>
                <w:szCs w:val="28"/>
              </w:rPr>
            </w:pPr>
          </w:p>
        </w:tc>
        <w:tc>
          <w:tcPr>
            <w:tcW w:w="2595" w:type="dxa"/>
            <w:gridSpan w:val="3"/>
            <w:vMerge/>
            <w:tcBorders>
              <w:left w:val="single" w:sz="12" w:space="0" w:color="auto"/>
              <w:right w:val="single" w:sz="8" w:space="0" w:color="auto"/>
            </w:tcBorders>
            <w:vAlign w:val="center"/>
            <w:hideMark/>
          </w:tcPr>
          <w:p w:rsidR="00EB4E6C" w:rsidRPr="00F17F99" w:rsidRDefault="00EB4E6C" w:rsidP="00F17F99">
            <w:pPr>
              <w:rPr>
                <w:rFonts w:asciiTheme="minorHAnsi" w:hAnsiTheme="minorHAnsi"/>
                <w:color w:val="000000"/>
                <w:sz w:val="18"/>
                <w:szCs w:val="18"/>
              </w:rPr>
            </w:pPr>
          </w:p>
        </w:tc>
        <w:tc>
          <w:tcPr>
            <w:tcW w:w="758" w:type="dxa"/>
            <w:tcBorders>
              <w:top w:val="single" w:sz="8" w:space="0" w:color="auto"/>
              <w:left w:val="single" w:sz="8" w:space="0" w:color="auto"/>
              <w:bottom w:val="nil"/>
            </w:tcBorders>
            <w:shd w:val="clear" w:color="auto" w:fill="auto"/>
            <w:noWrap/>
            <w:hideMark/>
          </w:tcPr>
          <w:p w:rsidR="00EB4E6C" w:rsidRPr="00F17F99" w:rsidRDefault="00EB4E6C" w:rsidP="00F17F99">
            <w:pPr>
              <w:rPr>
                <w:rFonts w:asciiTheme="minorHAnsi" w:hAnsiTheme="minorHAnsi"/>
                <w:b/>
                <w:bCs/>
                <w:color w:val="000000"/>
                <w:sz w:val="18"/>
                <w:szCs w:val="18"/>
              </w:rPr>
            </w:pPr>
            <w:r w:rsidRPr="00F17F99">
              <w:rPr>
                <w:rFonts w:asciiTheme="minorHAnsi" w:hAnsiTheme="minorHAnsi"/>
                <w:b/>
                <w:bCs/>
                <w:color w:val="000000"/>
                <w:sz w:val="18"/>
                <w:szCs w:val="18"/>
              </w:rPr>
              <w:t>d</w:t>
            </w:r>
          </w:p>
        </w:tc>
        <w:tc>
          <w:tcPr>
            <w:tcW w:w="3532" w:type="dxa"/>
            <w:gridSpan w:val="9"/>
            <w:tcBorders>
              <w:top w:val="single" w:sz="8" w:space="0" w:color="auto"/>
              <w:bottom w:val="nil"/>
              <w:right w:val="single" w:sz="8" w:space="0" w:color="auto"/>
            </w:tcBorders>
            <w:shd w:val="clear" w:color="auto" w:fill="auto"/>
            <w:noWrap/>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Suspension antichoc antivibratoire</w:t>
            </w:r>
          </w:p>
        </w:tc>
        <w:tc>
          <w:tcPr>
            <w:tcW w:w="4023" w:type="dxa"/>
            <w:gridSpan w:val="4"/>
            <w:vMerge w:val="restart"/>
            <w:tcBorders>
              <w:top w:val="single" w:sz="8" w:space="0" w:color="auto"/>
              <w:left w:val="single" w:sz="8" w:space="0" w:color="auto"/>
              <w:right w:val="single" w:sz="12" w:space="0" w:color="auto"/>
            </w:tcBorders>
            <w:shd w:val="clear" w:color="auto" w:fill="auto"/>
            <w:noWrap/>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Châssis de transport réutilisable</w:t>
            </w:r>
          </w:p>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Suspension calculée</w:t>
            </w:r>
          </w:p>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Ex : Châssis moteur</w:t>
            </w:r>
          </w:p>
        </w:tc>
      </w:tr>
      <w:tr w:rsidR="00B769F7" w:rsidRPr="00D477AA" w:rsidTr="001A188E">
        <w:trPr>
          <w:gridAfter w:val="2"/>
          <w:wAfter w:w="210" w:type="dxa"/>
          <w:trHeight w:val="248"/>
          <w:jc w:val="center"/>
        </w:trPr>
        <w:tc>
          <w:tcPr>
            <w:tcW w:w="210" w:type="dxa"/>
            <w:tcBorders>
              <w:top w:val="nil"/>
              <w:left w:val="nil"/>
              <w:bottom w:val="nil"/>
              <w:right w:val="single" w:sz="12" w:space="0" w:color="auto"/>
            </w:tcBorders>
            <w:shd w:val="clear" w:color="auto" w:fill="auto"/>
            <w:noWrap/>
            <w:vAlign w:val="bottom"/>
            <w:hideMark/>
          </w:tcPr>
          <w:p w:rsidR="00EB4E6C" w:rsidRPr="0072413B" w:rsidRDefault="00EB4E6C" w:rsidP="00F17F99">
            <w:pPr>
              <w:rPr>
                <w:rFonts w:ascii="Calibri" w:hAnsi="Calibri"/>
                <w:color w:val="000000"/>
                <w:sz w:val="20"/>
                <w:szCs w:val="28"/>
              </w:rPr>
            </w:pPr>
          </w:p>
        </w:tc>
        <w:tc>
          <w:tcPr>
            <w:tcW w:w="2595" w:type="dxa"/>
            <w:gridSpan w:val="3"/>
            <w:vMerge/>
            <w:tcBorders>
              <w:left w:val="single" w:sz="12" w:space="0" w:color="auto"/>
              <w:right w:val="single" w:sz="8" w:space="0" w:color="auto"/>
            </w:tcBorders>
            <w:shd w:val="clear" w:color="auto" w:fill="auto"/>
            <w:noWrap/>
            <w:hideMark/>
          </w:tcPr>
          <w:p w:rsidR="00EB4E6C" w:rsidRPr="00F17F99" w:rsidRDefault="00EB4E6C" w:rsidP="00F17F99">
            <w:pPr>
              <w:rPr>
                <w:rFonts w:asciiTheme="minorHAnsi" w:hAnsiTheme="minorHAnsi"/>
                <w:color w:val="000000"/>
                <w:sz w:val="18"/>
                <w:szCs w:val="18"/>
              </w:rPr>
            </w:pPr>
          </w:p>
        </w:tc>
        <w:tc>
          <w:tcPr>
            <w:tcW w:w="758" w:type="dxa"/>
            <w:vMerge w:val="restart"/>
            <w:tcBorders>
              <w:top w:val="nil"/>
              <w:left w:val="single" w:sz="8" w:space="0" w:color="auto"/>
            </w:tcBorders>
            <w:shd w:val="clear" w:color="auto" w:fill="auto"/>
            <w:noWrap/>
            <w:hideMark/>
          </w:tcPr>
          <w:p w:rsidR="00EB4E6C" w:rsidRPr="00F17F99" w:rsidRDefault="00EB4E6C" w:rsidP="00F17F99">
            <w:pPr>
              <w:rPr>
                <w:rFonts w:asciiTheme="minorHAnsi" w:hAnsiTheme="minorHAnsi"/>
                <w:b/>
                <w:bCs/>
                <w:color w:val="000000"/>
                <w:sz w:val="18"/>
                <w:szCs w:val="18"/>
              </w:rPr>
            </w:pPr>
          </w:p>
        </w:tc>
        <w:tc>
          <w:tcPr>
            <w:tcW w:w="3532" w:type="dxa"/>
            <w:gridSpan w:val="9"/>
            <w:vMerge w:val="restart"/>
            <w:tcBorders>
              <w:top w:val="nil"/>
              <w:right w:val="single" w:sz="8" w:space="0" w:color="auto"/>
            </w:tcBorders>
            <w:shd w:val="clear" w:color="auto" w:fill="auto"/>
            <w:noWrap/>
            <w:hideMark/>
          </w:tcPr>
          <w:p w:rsidR="00EB4E6C" w:rsidRPr="00F17F99" w:rsidRDefault="00EB4E6C" w:rsidP="00F17F99">
            <w:pPr>
              <w:rPr>
                <w:rFonts w:asciiTheme="minorHAnsi" w:hAnsiTheme="minorHAnsi"/>
                <w:color w:val="000000"/>
                <w:sz w:val="18"/>
                <w:szCs w:val="18"/>
              </w:rPr>
            </w:pPr>
          </w:p>
        </w:tc>
        <w:tc>
          <w:tcPr>
            <w:tcW w:w="4023" w:type="dxa"/>
            <w:gridSpan w:val="4"/>
            <w:vMerge/>
            <w:tcBorders>
              <w:left w:val="single" w:sz="8" w:space="0" w:color="auto"/>
              <w:right w:val="single" w:sz="12" w:space="0" w:color="auto"/>
            </w:tcBorders>
            <w:shd w:val="clear" w:color="auto" w:fill="auto"/>
            <w:noWrap/>
            <w:hideMark/>
          </w:tcPr>
          <w:p w:rsidR="00EB4E6C" w:rsidRPr="00F17F99" w:rsidRDefault="00EB4E6C" w:rsidP="00F17F99">
            <w:pPr>
              <w:rPr>
                <w:rFonts w:asciiTheme="minorHAnsi" w:hAnsiTheme="minorHAnsi"/>
                <w:color w:val="000000"/>
                <w:sz w:val="18"/>
                <w:szCs w:val="18"/>
              </w:rPr>
            </w:pPr>
          </w:p>
        </w:tc>
      </w:tr>
      <w:tr w:rsidR="00B769F7" w:rsidRPr="00D477AA" w:rsidTr="001A188E">
        <w:trPr>
          <w:gridAfter w:val="2"/>
          <w:wAfter w:w="210" w:type="dxa"/>
          <w:trHeight w:val="151"/>
          <w:jc w:val="center"/>
        </w:trPr>
        <w:tc>
          <w:tcPr>
            <w:tcW w:w="210" w:type="dxa"/>
            <w:tcBorders>
              <w:top w:val="nil"/>
              <w:left w:val="nil"/>
              <w:bottom w:val="nil"/>
              <w:right w:val="single" w:sz="12" w:space="0" w:color="auto"/>
            </w:tcBorders>
            <w:shd w:val="clear" w:color="auto" w:fill="auto"/>
            <w:noWrap/>
            <w:vAlign w:val="bottom"/>
            <w:hideMark/>
          </w:tcPr>
          <w:p w:rsidR="00EB4E6C" w:rsidRPr="0072413B" w:rsidRDefault="00EB4E6C" w:rsidP="00F17F99">
            <w:pPr>
              <w:rPr>
                <w:rFonts w:ascii="Calibri" w:hAnsi="Calibri"/>
                <w:color w:val="000000"/>
                <w:sz w:val="20"/>
                <w:szCs w:val="28"/>
              </w:rPr>
            </w:pPr>
          </w:p>
        </w:tc>
        <w:tc>
          <w:tcPr>
            <w:tcW w:w="2595" w:type="dxa"/>
            <w:gridSpan w:val="3"/>
            <w:vMerge/>
            <w:tcBorders>
              <w:left w:val="single" w:sz="12" w:space="0" w:color="auto"/>
              <w:bottom w:val="single" w:sz="12" w:space="0" w:color="auto"/>
              <w:right w:val="single" w:sz="8" w:space="0" w:color="auto"/>
            </w:tcBorders>
            <w:shd w:val="clear" w:color="auto" w:fill="auto"/>
            <w:noWrap/>
            <w:hideMark/>
          </w:tcPr>
          <w:p w:rsidR="00EB4E6C" w:rsidRPr="00F17F99" w:rsidRDefault="00EB4E6C" w:rsidP="00F17F99">
            <w:pPr>
              <w:rPr>
                <w:rFonts w:asciiTheme="minorHAnsi" w:hAnsiTheme="minorHAnsi"/>
                <w:color w:val="000000"/>
                <w:sz w:val="18"/>
                <w:szCs w:val="18"/>
              </w:rPr>
            </w:pPr>
          </w:p>
        </w:tc>
        <w:tc>
          <w:tcPr>
            <w:tcW w:w="758" w:type="dxa"/>
            <w:vMerge/>
            <w:tcBorders>
              <w:left w:val="single" w:sz="8" w:space="0" w:color="auto"/>
              <w:bottom w:val="single" w:sz="12" w:space="0" w:color="auto"/>
            </w:tcBorders>
            <w:shd w:val="clear" w:color="auto" w:fill="auto"/>
            <w:noWrap/>
            <w:hideMark/>
          </w:tcPr>
          <w:p w:rsidR="00EB4E6C" w:rsidRPr="00F17F99" w:rsidRDefault="00EB4E6C" w:rsidP="00F17F99">
            <w:pPr>
              <w:rPr>
                <w:rFonts w:asciiTheme="minorHAnsi" w:hAnsiTheme="minorHAnsi"/>
                <w:b/>
                <w:bCs/>
                <w:color w:val="000000"/>
                <w:sz w:val="18"/>
                <w:szCs w:val="18"/>
              </w:rPr>
            </w:pPr>
          </w:p>
        </w:tc>
        <w:tc>
          <w:tcPr>
            <w:tcW w:w="3532" w:type="dxa"/>
            <w:gridSpan w:val="9"/>
            <w:vMerge/>
            <w:tcBorders>
              <w:bottom w:val="single" w:sz="12" w:space="0" w:color="auto"/>
              <w:right w:val="single" w:sz="8" w:space="0" w:color="auto"/>
            </w:tcBorders>
            <w:shd w:val="clear" w:color="auto" w:fill="auto"/>
            <w:noWrap/>
            <w:hideMark/>
          </w:tcPr>
          <w:p w:rsidR="00EB4E6C" w:rsidRPr="00F17F99" w:rsidRDefault="00EB4E6C" w:rsidP="00F17F99">
            <w:pPr>
              <w:rPr>
                <w:rFonts w:asciiTheme="minorHAnsi" w:hAnsiTheme="minorHAnsi"/>
                <w:color w:val="000000"/>
                <w:sz w:val="18"/>
                <w:szCs w:val="18"/>
              </w:rPr>
            </w:pPr>
          </w:p>
        </w:tc>
        <w:tc>
          <w:tcPr>
            <w:tcW w:w="4023" w:type="dxa"/>
            <w:gridSpan w:val="4"/>
            <w:vMerge/>
            <w:tcBorders>
              <w:left w:val="single" w:sz="8" w:space="0" w:color="auto"/>
              <w:bottom w:val="single" w:sz="12" w:space="0" w:color="auto"/>
              <w:right w:val="single" w:sz="12" w:space="0" w:color="auto"/>
            </w:tcBorders>
            <w:shd w:val="clear" w:color="auto" w:fill="auto"/>
            <w:noWrap/>
            <w:hideMark/>
          </w:tcPr>
          <w:p w:rsidR="00EB4E6C" w:rsidRPr="00F17F99" w:rsidRDefault="00EB4E6C" w:rsidP="00F17F99">
            <w:pPr>
              <w:rPr>
                <w:rFonts w:asciiTheme="minorHAnsi" w:hAnsiTheme="minorHAnsi"/>
                <w:color w:val="000000"/>
                <w:sz w:val="18"/>
                <w:szCs w:val="18"/>
              </w:rPr>
            </w:pPr>
          </w:p>
        </w:tc>
      </w:tr>
      <w:tr w:rsidR="00B769F7" w:rsidRPr="00D477AA" w:rsidTr="001A188E">
        <w:trPr>
          <w:gridAfter w:val="2"/>
          <w:wAfter w:w="210" w:type="dxa"/>
          <w:trHeight w:hRule="exact" w:val="96"/>
          <w:jc w:val="center"/>
        </w:trPr>
        <w:tc>
          <w:tcPr>
            <w:tcW w:w="210" w:type="dxa"/>
            <w:tcBorders>
              <w:top w:val="nil"/>
              <w:left w:val="nil"/>
              <w:bottom w:val="nil"/>
              <w:right w:val="nil"/>
            </w:tcBorders>
            <w:shd w:val="clear" w:color="auto" w:fill="auto"/>
            <w:noWrap/>
            <w:vAlign w:val="bottom"/>
            <w:hideMark/>
          </w:tcPr>
          <w:p w:rsidR="00EB4E6C" w:rsidRPr="00D477AA" w:rsidRDefault="00EB4E6C" w:rsidP="00F17F99">
            <w:pPr>
              <w:rPr>
                <w:rFonts w:ascii="Calibri" w:hAnsi="Calibri"/>
                <w:color w:val="000000"/>
                <w:sz w:val="8"/>
                <w:szCs w:val="8"/>
              </w:rPr>
            </w:pPr>
          </w:p>
        </w:tc>
        <w:tc>
          <w:tcPr>
            <w:tcW w:w="2595" w:type="dxa"/>
            <w:gridSpan w:val="3"/>
            <w:tcBorders>
              <w:top w:val="single" w:sz="12" w:space="0" w:color="auto"/>
              <w:left w:val="nil"/>
              <w:bottom w:val="single" w:sz="12" w:space="0" w:color="auto"/>
              <w:right w:val="nil"/>
            </w:tcBorders>
            <w:shd w:val="clear" w:color="auto" w:fill="auto"/>
            <w:noWrap/>
            <w:vAlign w:val="bottom"/>
            <w:hideMark/>
          </w:tcPr>
          <w:p w:rsidR="00EB4E6C" w:rsidRPr="00F17F99" w:rsidRDefault="00EB4E6C" w:rsidP="00F17F99">
            <w:pPr>
              <w:rPr>
                <w:rFonts w:asciiTheme="minorHAnsi" w:hAnsiTheme="minorHAnsi"/>
                <w:color w:val="000000"/>
                <w:sz w:val="18"/>
                <w:szCs w:val="18"/>
              </w:rPr>
            </w:pPr>
          </w:p>
        </w:tc>
        <w:tc>
          <w:tcPr>
            <w:tcW w:w="758" w:type="dxa"/>
            <w:tcBorders>
              <w:top w:val="single" w:sz="12" w:space="0" w:color="auto"/>
              <w:left w:val="nil"/>
              <w:bottom w:val="single" w:sz="12" w:space="0" w:color="auto"/>
              <w:right w:val="nil"/>
            </w:tcBorders>
            <w:shd w:val="clear" w:color="auto" w:fill="auto"/>
            <w:noWrap/>
            <w:vAlign w:val="bottom"/>
            <w:hideMark/>
          </w:tcPr>
          <w:p w:rsidR="00EB4E6C" w:rsidRPr="00F17F99" w:rsidRDefault="00EB4E6C" w:rsidP="00F17F99">
            <w:pPr>
              <w:rPr>
                <w:rFonts w:asciiTheme="minorHAnsi" w:hAnsiTheme="minorHAnsi"/>
                <w:color w:val="000000"/>
                <w:sz w:val="18"/>
                <w:szCs w:val="18"/>
              </w:rPr>
            </w:pPr>
          </w:p>
        </w:tc>
        <w:tc>
          <w:tcPr>
            <w:tcW w:w="3532" w:type="dxa"/>
            <w:gridSpan w:val="9"/>
            <w:tcBorders>
              <w:top w:val="single" w:sz="12" w:space="0" w:color="auto"/>
              <w:left w:val="nil"/>
              <w:bottom w:val="single" w:sz="12" w:space="0" w:color="auto"/>
              <w:right w:val="nil"/>
            </w:tcBorders>
            <w:shd w:val="clear" w:color="auto" w:fill="auto"/>
            <w:noWrap/>
            <w:vAlign w:val="bottom"/>
            <w:hideMark/>
          </w:tcPr>
          <w:p w:rsidR="00EB4E6C" w:rsidRPr="00F17F99" w:rsidRDefault="00EB4E6C" w:rsidP="00F17F99">
            <w:pPr>
              <w:rPr>
                <w:rFonts w:asciiTheme="minorHAnsi" w:hAnsiTheme="minorHAnsi"/>
                <w:color w:val="000000"/>
                <w:sz w:val="18"/>
                <w:szCs w:val="18"/>
              </w:rPr>
            </w:pPr>
          </w:p>
        </w:tc>
        <w:tc>
          <w:tcPr>
            <w:tcW w:w="4023" w:type="dxa"/>
            <w:gridSpan w:val="4"/>
            <w:tcBorders>
              <w:top w:val="single" w:sz="12" w:space="0" w:color="auto"/>
              <w:left w:val="nil"/>
              <w:bottom w:val="single" w:sz="12" w:space="0" w:color="auto"/>
              <w:right w:val="nil"/>
            </w:tcBorders>
            <w:shd w:val="clear" w:color="auto" w:fill="auto"/>
            <w:noWrap/>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 xml:space="preserve"> </w:t>
            </w:r>
          </w:p>
        </w:tc>
      </w:tr>
      <w:tr w:rsidR="0000313E" w:rsidRPr="0072413B" w:rsidTr="001A188E">
        <w:trPr>
          <w:gridAfter w:val="2"/>
          <w:wAfter w:w="210" w:type="dxa"/>
          <w:trHeight w:val="286"/>
          <w:jc w:val="center"/>
        </w:trPr>
        <w:tc>
          <w:tcPr>
            <w:tcW w:w="210" w:type="dxa"/>
            <w:tcBorders>
              <w:top w:val="nil"/>
              <w:left w:val="nil"/>
              <w:right w:val="single" w:sz="12" w:space="0" w:color="auto"/>
            </w:tcBorders>
            <w:shd w:val="clear" w:color="auto" w:fill="auto"/>
            <w:noWrap/>
            <w:vAlign w:val="bottom"/>
            <w:hideMark/>
          </w:tcPr>
          <w:p w:rsidR="0000313E" w:rsidRPr="0072413B" w:rsidRDefault="0000313E" w:rsidP="00F17F99">
            <w:pPr>
              <w:rPr>
                <w:rFonts w:ascii="Calibri" w:hAnsi="Calibri"/>
                <w:color w:val="000000"/>
                <w:sz w:val="20"/>
                <w:szCs w:val="28"/>
              </w:rPr>
            </w:pPr>
          </w:p>
        </w:tc>
        <w:tc>
          <w:tcPr>
            <w:tcW w:w="2595" w:type="dxa"/>
            <w:gridSpan w:val="3"/>
            <w:tcBorders>
              <w:top w:val="single" w:sz="12" w:space="0" w:color="auto"/>
              <w:left w:val="single" w:sz="12" w:space="0" w:color="auto"/>
              <w:right w:val="single" w:sz="8" w:space="0" w:color="auto"/>
            </w:tcBorders>
            <w:shd w:val="clear" w:color="auto" w:fill="auto"/>
            <w:noWrap/>
            <w:hideMark/>
          </w:tcPr>
          <w:p w:rsidR="0000313E" w:rsidRPr="00F17F99" w:rsidRDefault="0000313E" w:rsidP="0000313E">
            <w:pPr>
              <w:rPr>
                <w:rFonts w:asciiTheme="minorHAnsi" w:hAnsiTheme="minorHAnsi"/>
                <w:b/>
                <w:bCs/>
                <w:color w:val="000000"/>
                <w:sz w:val="18"/>
                <w:szCs w:val="18"/>
              </w:rPr>
            </w:pPr>
            <w:r w:rsidRPr="00F17F99">
              <w:rPr>
                <w:rFonts w:asciiTheme="minorHAnsi" w:hAnsiTheme="minorHAnsi"/>
                <w:b/>
                <w:bCs/>
                <w:color w:val="000000"/>
                <w:sz w:val="18"/>
                <w:szCs w:val="18"/>
              </w:rPr>
              <w:t xml:space="preserve">2 - Fardeaux - Plateaux - </w:t>
            </w:r>
            <w:r>
              <w:rPr>
                <w:rFonts w:asciiTheme="minorHAnsi" w:hAnsiTheme="minorHAnsi"/>
                <w:b/>
                <w:bCs/>
                <w:color w:val="000000"/>
                <w:sz w:val="18"/>
                <w:szCs w:val="18"/>
              </w:rPr>
              <w:t>Palettes</w:t>
            </w:r>
          </w:p>
        </w:tc>
        <w:tc>
          <w:tcPr>
            <w:tcW w:w="758" w:type="dxa"/>
            <w:tcBorders>
              <w:top w:val="single" w:sz="12" w:space="0" w:color="auto"/>
              <w:left w:val="single" w:sz="8" w:space="0" w:color="auto"/>
            </w:tcBorders>
            <w:shd w:val="clear" w:color="auto" w:fill="auto"/>
            <w:noWrap/>
            <w:hideMark/>
          </w:tcPr>
          <w:p w:rsidR="0000313E" w:rsidRPr="00F17F99" w:rsidRDefault="0000313E" w:rsidP="00F17F99">
            <w:pPr>
              <w:rPr>
                <w:rFonts w:asciiTheme="minorHAnsi" w:hAnsiTheme="minorHAnsi"/>
                <w:b/>
                <w:bCs/>
                <w:color w:val="000000"/>
                <w:sz w:val="18"/>
                <w:szCs w:val="18"/>
              </w:rPr>
            </w:pPr>
            <w:r w:rsidRPr="00F17F99">
              <w:rPr>
                <w:rFonts w:asciiTheme="minorHAnsi" w:hAnsiTheme="minorHAnsi"/>
                <w:b/>
                <w:bCs/>
                <w:color w:val="000000"/>
                <w:sz w:val="18"/>
                <w:szCs w:val="18"/>
              </w:rPr>
              <w:t>a</w:t>
            </w:r>
          </w:p>
        </w:tc>
        <w:tc>
          <w:tcPr>
            <w:tcW w:w="3532" w:type="dxa"/>
            <w:gridSpan w:val="9"/>
            <w:tcBorders>
              <w:top w:val="single" w:sz="12" w:space="0" w:color="auto"/>
              <w:right w:val="single" w:sz="8" w:space="0" w:color="auto"/>
            </w:tcBorders>
            <w:shd w:val="clear" w:color="auto" w:fill="auto"/>
            <w:noWrap/>
            <w:hideMark/>
          </w:tcPr>
          <w:p w:rsidR="0000313E" w:rsidRPr="00F17F99" w:rsidRDefault="0000313E" w:rsidP="00F17F99">
            <w:pPr>
              <w:rPr>
                <w:rFonts w:asciiTheme="minorHAnsi" w:hAnsiTheme="minorHAnsi"/>
                <w:color w:val="000000"/>
                <w:sz w:val="18"/>
                <w:szCs w:val="18"/>
              </w:rPr>
            </w:pPr>
            <w:r w:rsidRPr="00F17F99">
              <w:rPr>
                <w:rFonts w:asciiTheme="minorHAnsi" w:hAnsiTheme="minorHAnsi"/>
                <w:color w:val="000000"/>
                <w:sz w:val="18"/>
                <w:szCs w:val="18"/>
              </w:rPr>
              <w:t>Protection de contact si nécessaire</w:t>
            </w:r>
          </w:p>
        </w:tc>
        <w:tc>
          <w:tcPr>
            <w:tcW w:w="4023" w:type="dxa"/>
            <w:gridSpan w:val="4"/>
            <w:tcBorders>
              <w:top w:val="single" w:sz="12" w:space="0" w:color="auto"/>
              <w:left w:val="single" w:sz="8" w:space="0" w:color="auto"/>
              <w:right w:val="single" w:sz="12" w:space="0" w:color="auto"/>
            </w:tcBorders>
            <w:shd w:val="clear" w:color="auto" w:fill="auto"/>
            <w:noWrap/>
            <w:hideMark/>
          </w:tcPr>
          <w:p w:rsidR="0000313E" w:rsidRPr="00F17F99" w:rsidRDefault="0000313E" w:rsidP="00F17F99">
            <w:pPr>
              <w:rPr>
                <w:rFonts w:asciiTheme="minorHAnsi" w:hAnsiTheme="minorHAnsi"/>
                <w:color w:val="000000"/>
                <w:sz w:val="18"/>
                <w:szCs w:val="18"/>
              </w:rPr>
            </w:pPr>
            <w:r w:rsidRPr="00F17F99">
              <w:rPr>
                <w:rFonts w:asciiTheme="minorHAnsi" w:hAnsiTheme="minorHAnsi"/>
                <w:color w:val="000000"/>
                <w:sz w:val="18"/>
                <w:szCs w:val="18"/>
              </w:rPr>
              <w:t> </w:t>
            </w:r>
          </w:p>
        </w:tc>
      </w:tr>
      <w:tr w:rsidR="0000313E" w:rsidRPr="0072413B" w:rsidTr="001A188E">
        <w:trPr>
          <w:gridAfter w:val="2"/>
          <w:wAfter w:w="210" w:type="dxa"/>
          <w:trHeight w:val="195"/>
          <w:jc w:val="center"/>
        </w:trPr>
        <w:tc>
          <w:tcPr>
            <w:tcW w:w="210" w:type="dxa"/>
            <w:tcBorders>
              <w:top w:val="nil"/>
              <w:left w:val="nil"/>
              <w:bottom w:val="nil"/>
              <w:right w:val="single" w:sz="12" w:space="0" w:color="auto"/>
            </w:tcBorders>
            <w:shd w:val="clear" w:color="auto" w:fill="auto"/>
            <w:noWrap/>
            <w:vAlign w:val="bottom"/>
          </w:tcPr>
          <w:p w:rsidR="0000313E" w:rsidRPr="0072413B" w:rsidRDefault="0000313E" w:rsidP="00F17F99">
            <w:pPr>
              <w:rPr>
                <w:rFonts w:ascii="Calibri" w:hAnsi="Calibri"/>
                <w:color w:val="000000"/>
                <w:sz w:val="20"/>
                <w:szCs w:val="28"/>
              </w:rPr>
            </w:pPr>
          </w:p>
        </w:tc>
        <w:tc>
          <w:tcPr>
            <w:tcW w:w="2595" w:type="dxa"/>
            <w:gridSpan w:val="3"/>
            <w:vMerge w:val="restart"/>
            <w:tcBorders>
              <w:top w:val="nil"/>
              <w:left w:val="single" w:sz="12" w:space="0" w:color="auto"/>
              <w:right w:val="single" w:sz="8" w:space="0" w:color="auto"/>
            </w:tcBorders>
            <w:shd w:val="clear" w:color="auto" w:fill="auto"/>
          </w:tcPr>
          <w:p w:rsidR="0000313E" w:rsidRPr="0000313E" w:rsidRDefault="0000313E" w:rsidP="00F17F99">
            <w:pPr>
              <w:rPr>
                <w:rFonts w:asciiTheme="minorHAnsi" w:hAnsiTheme="minorHAnsi"/>
                <w:b/>
                <w:color w:val="000000"/>
                <w:sz w:val="18"/>
                <w:szCs w:val="18"/>
              </w:rPr>
            </w:pPr>
            <w:r w:rsidRPr="00F17F99">
              <w:rPr>
                <w:rFonts w:asciiTheme="minorHAnsi" w:hAnsiTheme="minorHAnsi"/>
                <w:color w:val="000000"/>
                <w:sz w:val="18"/>
                <w:szCs w:val="18"/>
              </w:rPr>
              <w:t>Profilés - Tubulures - Regroupement de colis</w:t>
            </w:r>
          </w:p>
        </w:tc>
        <w:tc>
          <w:tcPr>
            <w:tcW w:w="758" w:type="dxa"/>
            <w:tcBorders>
              <w:top w:val="single" w:sz="8" w:space="0" w:color="auto"/>
              <w:left w:val="single" w:sz="8" w:space="0" w:color="auto"/>
              <w:bottom w:val="single" w:sz="8" w:space="0" w:color="auto"/>
            </w:tcBorders>
            <w:shd w:val="clear" w:color="auto" w:fill="auto"/>
            <w:noWrap/>
            <w:hideMark/>
          </w:tcPr>
          <w:p w:rsidR="0000313E" w:rsidRPr="00F17F99" w:rsidRDefault="0000313E" w:rsidP="00F17F99">
            <w:pPr>
              <w:rPr>
                <w:rFonts w:asciiTheme="minorHAnsi" w:hAnsiTheme="minorHAnsi"/>
                <w:b/>
                <w:bCs/>
                <w:color w:val="000000"/>
                <w:sz w:val="18"/>
                <w:szCs w:val="18"/>
              </w:rPr>
            </w:pPr>
            <w:r w:rsidRPr="00F17F99">
              <w:rPr>
                <w:rFonts w:asciiTheme="minorHAnsi" w:hAnsiTheme="minorHAnsi"/>
                <w:b/>
                <w:bCs/>
                <w:color w:val="000000"/>
                <w:sz w:val="18"/>
                <w:szCs w:val="18"/>
              </w:rPr>
              <w:t>b</w:t>
            </w:r>
          </w:p>
        </w:tc>
        <w:tc>
          <w:tcPr>
            <w:tcW w:w="3532" w:type="dxa"/>
            <w:gridSpan w:val="9"/>
            <w:tcBorders>
              <w:top w:val="single" w:sz="8" w:space="0" w:color="auto"/>
              <w:bottom w:val="single" w:sz="8" w:space="0" w:color="auto"/>
              <w:right w:val="single" w:sz="8" w:space="0" w:color="auto"/>
            </w:tcBorders>
            <w:shd w:val="clear" w:color="auto" w:fill="auto"/>
            <w:noWrap/>
            <w:hideMark/>
          </w:tcPr>
          <w:p w:rsidR="0000313E" w:rsidRPr="00F17F99" w:rsidRDefault="0000313E" w:rsidP="00F17F99">
            <w:pPr>
              <w:rPr>
                <w:rFonts w:asciiTheme="minorHAnsi" w:hAnsiTheme="minorHAnsi"/>
                <w:color w:val="000000"/>
                <w:sz w:val="18"/>
                <w:szCs w:val="18"/>
              </w:rPr>
            </w:pPr>
            <w:r w:rsidRPr="00F17F99">
              <w:rPr>
                <w:rFonts w:asciiTheme="minorHAnsi" w:hAnsiTheme="minorHAnsi"/>
                <w:color w:val="000000"/>
                <w:sz w:val="18"/>
                <w:szCs w:val="18"/>
              </w:rPr>
              <w:t>Housse rétractable sur palette</w:t>
            </w:r>
          </w:p>
        </w:tc>
        <w:tc>
          <w:tcPr>
            <w:tcW w:w="4023" w:type="dxa"/>
            <w:gridSpan w:val="4"/>
            <w:tcBorders>
              <w:top w:val="nil"/>
              <w:left w:val="single" w:sz="8" w:space="0" w:color="auto"/>
              <w:right w:val="single" w:sz="12" w:space="0" w:color="auto"/>
            </w:tcBorders>
            <w:shd w:val="clear" w:color="auto" w:fill="auto"/>
            <w:noWrap/>
            <w:hideMark/>
          </w:tcPr>
          <w:p w:rsidR="0000313E" w:rsidRPr="00F17F99" w:rsidRDefault="0000313E" w:rsidP="00F17F99">
            <w:pPr>
              <w:rPr>
                <w:rFonts w:asciiTheme="minorHAnsi" w:hAnsiTheme="minorHAnsi"/>
                <w:color w:val="000000"/>
                <w:sz w:val="18"/>
                <w:szCs w:val="18"/>
              </w:rPr>
            </w:pPr>
            <w:r w:rsidRPr="00F17F99">
              <w:rPr>
                <w:rFonts w:asciiTheme="minorHAnsi" w:hAnsiTheme="minorHAnsi"/>
                <w:color w:val="000000"/>
                <w:sz w:val="18"/>
                <w:szCs w:val="18"/>
              </w:rPr>
              <w:t> </w:t>
            </w:r>
          </w:p>
        </w:tc>
      </w:tr>
      <w:tr w:rsidR="0000313E" w:rsidRPr="0072413B" w:rsidTr="001A188E">
        <w:trPr>
          <w:gridAfter w:val="2"/>
          <w:wAfter w:w="210" w:type="dxa"/>
          <w:trHeight w:val="248"/>
          <w:jc w:val="center"/>
        </w:trPr>
        <w:tc>
          <w:tcPr>
            <w:tcW w:w="210" w:type="dxa"/>
            <w:tcBorders>
              <w:top w:val="nil"/>
              <w:left w:val="nil"/>
              <w:bottom w:val="nil"/>
              <w:right w:val="single" w:sz="12" w:space="0" w:color="auto"/>
            </w:tcBorders>
            <w:shd w:val="clear" w:color="auto" w:fill="auto"/>
            <w:noWrap/>
            <w:vAlign w:val="bottom"/>
            <w:hideMark/>
          </w:tcPr>
          <w:p w:rsidR="0000313E" w:rsidRPr="0072413B" w:rsidRDefault="0000313E" w:rsidP="00F17F99">
            <w:pPr>
              <w:rPr>
                <w:rFonts w:ascii="Calibri" w:hAnsi="Calibri"/>
                <w:color w:val="000000"/>
                <w:sz w:val="20"/>
                <w:szCs w:val="28"/>
              </w:rPr>
            </w:pPr>
          </w:p>
        </w:tc>
        <w:tc>
          <w:tcPr>
            <w:tcW w:w="2595" w:type="dxa"/>
            <w:gridSpan w:val="3"/>
            <w:vMerge/>
            <w:tcBorders>
              <w:left w:val="single" w:sz="12" w:space="0" w:color="auto"/>
              <w:right w:val="single" w:sz="8" w:space="0" w:color="auto"/>
            </w:tcBorders>
            <w:shd w:val="clear" w:color="auto" w:fill="auto"/>
            <w:hideMark/>
          </w:tcPr>
          <w:p w:rsidR="0000313E" w:rsidRPr="00F17F99" w:rsidRDefault="0000313E" w:rsidP="00F17F99">
            <w:pPr>
              <w:rPr>
                <w:rFonts w:asciiTheme="minorHAnsi" w:hAnsiTheme="minorHAnsi"/>
                <w:color w:val="000000"/>
                <w:sz w:val="18"/>
                <w:szCs w:val="18"/>
              </w:rPr>
            </w:pPr>
          </w:p>
        </w:tc>
        <w:tc>
          <w:tcPr>
            <w:tcW w:w="758" w:type="dxa"/>
            <w:tcBorders>
              <w:top w:val="single" w:sz="8" w:space="0" w:color="auto"/>
              <w:left w:val="single" w:sz="8" w:space="0" w:color="auto"/>
              <w:bottom w:val="single" w:sz="8" w:space="0" w:color="auto"/>
            </w:tcBorders>
            <w:shd w:val="clear" w:color="auto" w:fill="auto"/>
            <w:noWrap/>
            <w:hideMark/>
          </w:tcPr>
          <w:p w:rsidR="0000313E" w:rsidRPr="00F17F99" w:rsidRDefault="00672A2B" w:rsidP="00F17F99">
            <w:pPr>
              <w:rPr>
                <w:rFonts w:asciiTheme="minorHAnsi" w:hAnsiTheme="minorHAnsi"/>
                <w:b/>
                <w:bCs/>
                <w:color w:val="000000"/>
                <w:sz w:val="18"/>
                <w:szCs w:val="18"/>
              </w:rPr>
            </w:pPr>
            <w:r>
              <w:rPr>
                <w:rFonts w:asciiTheme="minorHAnsi" w:hAnsiTheme="minorHAnsi"/>
                <w:b/>
                <w:bCs/>
                <w:color w:val="000000"/>
                <w:sz w:val="18"/>
                <w:szCs w:val="18"/>
              </w:rPr>
              <w:t>(</w:t>
            </w:r>
            <w:r w:rsidR="0000313E" w:rsidRPr="00F17F99">
              <w:rPr>
                <w:rFonts w:asciiTheme="minorHAnsi" w:hAnsiTheme="minorHAnsi"/>
                <w:b/>
                <w:bCs/>
                <w:color w:val="000000"/>
                <w:sz w:val="18"/>
                <w:szCs w:val="18"/>
              </w:rPr>
              <w:t>ba18</w:t>
            </w:r>
            <w:r>
              <w:rPr>
                <w:rFonts w:asciiTheme="minorHAnsi" w:hAnsiTheme="minorHAnsi"/>
                <w:b/>
                <w:bCs/>
                <w:color w:val="000000"/>
                <w:sz w:val="18"/>
                <w:szCs w:val="18"/>
              </w:rPr>
              <w:t>)</w:t>
            </w:r>
          </w:p>
        </w:tc>
        <w:tc>
          <w:tcPr>
            <w:tcW w:w="3532" w:type="dxa"/>
            <w:gridSpan w:val="9"/>
            <w:tcBorders>
              <w:top w:val="single" w:sz="8" w:space="0" w:color="auto"/>
              <w:bottom w:val="single" w:sz="8" w:space="0" w:color="auto"/>
              <w:right w:val="single" w:sz="8" w:space="0" w:color="auto"/>
            </w:tcBorders>
            <w:shd w:val="clear" w:color="auto" w:fill="auto"/>
            <w:noWrap/>
            <w:hideMark/>
          </w:tcPr>
          <w:p w:rsidR="0000313E" w:rsidRPr="00F17F99" w:rsidRDefault="00672A2B" w:rsidP="00F17F99">
            <w:pPr>
              <w:rPr>
                <w:rFonts w:asciiTheme="minorHAnsi" w:hAnsiTheme="minorHAnsi"/>
                <w:color w:val="000000"/>
                <w:sz w:val="18"/>
                <w:szCs w:val="18"/>
              </w:rPr>
            </w:pPr>
            <w:r>
              <w:rPr>
                <w:rFonts w:asciiTheme="minorHAnsi" w:hAnsiTheme="minorHAnsi"/>
                <w:sz w:val="18"/>
                <w:szCs w:val="18"/>
              </w:rPr>
              <w:t>Fi</w:t>
            </w:r>
            <w:r w:rsidR="0000313E" w:rsidRPr="00F17F99">
              <w:rPr>
                <w:rFonts w:asciiTheme="minorHAnsi" w:hAnsiTheme="minorHAnsi"/>
                <w:sz w:val="18"/>
                <w:szCs w:val="18"/>
              </w:rPr>
              <w:t>lm imperméable imprégné d'inhibiteurs de corrosion en phase vapeur</w:t>
            </w:r>
          </w:p>
        </w:tc>
        <w:tc>
          <w:tcPr>
            <w:tcW w:w="4023" w:type="dxa"/>
            <w:gridSpan w:val="4"/>
            <w:tcBorders>
              <w:top w:val="nil"/>
              <w:left w:val="single" w:sz="8" w:space="0" w:color="auto"/>
              <w:right w:val="single" w:sz="12" w:space="0" w:color="auto"/>
            </w:tcBorders>
            <w:shd w:val="clear" w:color="auto" w:fill="auto"/>
            <w:noWrap/>
            <w:hideMark/>
          </w:tcPr>
          <w:p w:rsidR="0000313E" w:rsidRPr="00F17F99" w:rsidRDefault="0000313E" w:rsidP="00F17F99">
            <w:pPr>
              <w:rPr>
                <w:rFonts w:asciiTheme="minorHAnsi" w:hAnsiTheme="minorHAnsi"/>
                <w:color w:val="000000"/>
                <w:sz w:val="18"/>
                <w:szCs w:val="18"/>
              </w:rPr>
            </w:pPr>
          </w:p>
        </w:tc>
      </w:tr>
      <w:tr w:rsidR="0000313E" w:rsidRPr="0072413B" w:rsidTr="001A188E">
        <w:trPr>
          <w:gridAfter w:val="2"/>
          <w:wAfter w:w="210" w:type="dxa"/>
          <w:trHeight w:val="50"/>
          <w:jc w:val="center"/>
        </w:trPr>
        <w:tc>
          <w:tcPr>
            <w:tcW w:w="210" w:type="dxa"/>
            <w:tcBorders>
              <w:top w:val="nil"/>
              <w:left w:val="nil"/>
              <w:bottom w:val="nil"/>
              <w:right w:val="single" w:sz="12" w:space="0" w:color="auto"/>
            </w:tcBorders>
            <w:shd w:val="clear" w:color="auto" w:fill="auto"/>
            <w:noWrap/>
            <w:vAlign w:val="bottom"/>
            <w:hideMark/>
          </w:tcPr>
          <w:p w:rsidR="0000313E" w:rsidRPr="0072413B" w:rsidRDefault="0000313E" w:rsidP="00F17F99">
            <w:pPr>
              <w:rPr>
                <w:rFonts w:ascii="Calibri" w:hAnsi="Calibri"/>
                <w:color w:val="000000"/>
                <w:sz w:val="20"/>
                <w:szCs w:val="28"/>
              </w:rPr>
            </w:pPr>
          </w:p>
        </w:tc>
        <w:tc>
          <w:tcPr>
            <w:tcW w:w="2595" w:type="dxa"/>
            <w:gridSpan w:val="3"/>
            <w:tcBorders>
              <w:left w:val="single" w:sz="12" w:space="0" w:color="auto"/>
              <w:bottom w:val="single" w:sz="12" w:space="0" w:color="auto"/>
              <w:right w:val="single" w:sz="8" w:space="0" w:color="auto"/>
            </w:tcBorders>
            <w:shd w:val="clear" w:color="auto" w:fill="auto"/>
            <w:vAlign w:val="center"/>
            <w:hideMark/>
          </w:tcPr>
          <w:p w:rsidR="0000313E" w:rsidRPr="00F17F99" w:rsidRDefault="0000313E" w:rsidP="00F17F99">
            <w:pPr>
              <w:rPr>
                <w:rFonts w:asciiTheme="minorHAnsi" w:hAnsiTheme="minorHAnsi"/>
                <w:color w:val="000000"/>
                <w:sz w:val="18"/>
                <w:szCs w:val="18"/>
              </w:rPr>
            </w:pPr>
          </w:p>
        </w:tc>
        <w:tc>
          <w:tcPr>
            <w:tcW w:w="758" w:type="dxa"/>
            <w:tcBorders>
              <w:top w:val="single" w:sz="8" w:space="0" w:color="auto"/>
              <w:left w:val="single" w:sz="8" w:space="0" w:color="auto"/>
              <w:bottom w:val="single" w:sz="12" w:space="0" w:color="auto"/>
            </w:tcBorders>
            <w:shd w:val="clear" w:color="auto" w:fill="auto"/>
            <w:noWrap/>
            <w:hideMark/>
          </w:tcPr>
          <w:p w:rsidR="0000313E" w:rsidRPr="00F17F99" w:rsidRDefault="0000313E" w:rsidP="00F17F99">
            <w:pPr>
              <w:rPr>
                <w:rFonts w:asciiTheme="minorHAnsi" w:hAnsiTheme="minorHAnsi"/>
                <w:b/>
                <w:bCs/>
                <w:color w:val="000000"/>
                <w:sz w:val="18"/>
                <w:szCs w:val="18"/>
              </w:rPr>
            </w:pPr>
            <w:r w:rsidRPr="00F17F99">
              <w:rPr>
                <w:rFonts w:asciiTheme="minorHAnsi" w:hAnsiTheme="minorHAnsi"/>
                <w:b/>
                <w:bCs/>
                <w:color w:val="000000"/>
                <w:sz w:val="18"/>
                <w:szCs w:val="18"/>
              </w:rPr>
              <w:t>d</w:t>
            </w:r>
          </w:p>
        </w:tc>
        <w:tc>
          <w:tcPr>
            <w:tcW w:w="3532" w:type="dxa"/>
            <w:gridSpan w:val="9"/>
            <w:tcBorders>
              <w:top w:val="single" w:sz="8" w:space="0" w:color="auto"/>
              <w:bottom w:val="single" w:sz="12" w:space="0" w:color="auto"/>
              <w:right w:val="single" w:sz="8" w:space="0" w:color="auto"/>
            </w:tcBorders>
            <w:shd w:val="clear" w:color="auto" w:fill="auto"/>
            <w:noWrap/>
            <w:hideMark/>
          </w:tcPr>
          <w:p w:rsidR="0000313E" w:rsidRPr="00F17F99" w:rsidRDefault="0000313E" w:rsidP="00F17F99">
            <w:pPr>
              <w:rPr>
                <w:rFonts w:asciiTheme="minorHAnsi" w:hAnsiTheme="minorHAnsi"/>
                <w:color w:val="000000"/>
                <w:sz w:val="18"/>
                <w:szCs w:val="18"/>
              </w:rPr>
            </w:pPr>
            <w:r w:rsidRPr="00F17F99">
              <w:rPr>
                <w:rFonts w:asciiTheme="minorHAnsi" w:hAnsiTheme="minorHAnsi"/>
                <w:color w:val="000000"/>
                <w:sz w:val="18"/>
                <w:szCs w:val="18"/>
              </w:rPr>
              <w:t>Palette avec amortissement</w:t>
            </w:r>
          </w:p>
        </w:tc>
        <w:tc>
          <w:tcPr>
            <w:tcW w:w="4023" w:type="dxa"/>
            <w:gridSpan w:val="4"/>
            <w:tcBorders>
              <w:top w:val="nil"/>
              <w:left w:val="single" w:sz="8" w:space="0" w:color="auto"/>
              <w:bottom w:val="single" w:sz="12" w:space="0" w:color="auto"/>
              <w:right w:val="single" w:sz="12" w:space="0" w:color="auto"/>
            </w:tcBorders>
            <w:shd w:val="clear" w:color="auto" w:fill="auto"/>
            <w:noWrap/>
            <w:hideMark/>
          </w:tcPr>
          <w:p w:rsidR="0000313E" w:rsidRPr="00F17F99" w:rsidRDefault="0000313E" w:rsidP="00F17F99">
            <w:pPr>
              <w:rPr>
                <w:rFonts w:asciiTheme="minorHAnsi" w:hAnsiTheme="minorHAnsi"/>
                <w:color w:val="000000"/>
                <w:sz w:val="18"/>
                <w:szCs w:val="18"/>
              </w:rPr>
            </w:pPr>
            <w:r w:rsidRPr="00F17F99">
              <w:rPr>
                <w:rFonts w:asciiTheme="minorHAnsi" w:hAnsiTheme="minorHAnsi"/>
                <w:color w:val="000000"/>
                <w:sz w:val="18"/>
                <w:szCs w:val="18"/>
              </w:rPr>
              <w:t> </w:t>
            </w:r>
          </w:p>
        </w:tc>
      </w:tr>
      <w:tr w:rsidR="00B769F7" w:rsidRPr="00D477AA" w:rsidTr="001A188E">
        <w:trPr>
          <w:gridAfter w:val="2"/>
          <w:wAfter w:w="210" w:type="dxa"/>
          <w:trHeight w:hRule="exact" w:val="96"/>
          <w:jc w:val="center"/>
        </w:trPr>
        <w:tc>
          <w:tcPr>
            <w:tcW w:w="210" w:type="dxa"/>
            <w:tcBorders>
              <w:top w:val="nil"/>
              <w:left w:val="nil"/>
              <w:bottom w:val="nil"/>
              <w:right w:val="nil"/>
            </w:tcBorders>
            <w:shd w:val="clear" w:color="auto" w:fill="auto"/>
            <w:noWrap/>
            <w:vAlign w:val="bottom"/>
            <w:hideMark/>
          </w:tcPr>
          <w:p w:rsidR="00EB4E6C" w:rsidRPr="00D477AA" w:rsidRDefault="00EB4E6C" w:rsidP="00F17F99">
            <w:pPr>
              <w:rPr>
                <w:rFonts w:ascii="Calibri" w:hAnsi="Calibri"/>
                <w:color w:val="000000"/>
                <w:sz w:val="8"/>
                <w:szCs w:val="8"/>
              </w:rPr>
            </w:pPr>
          </w:p>
        </w:tc>
        <w:tc>
          <w:tcPr>
            <w:tcW w:w="2595" w:type="dxa"/>
            <w:gridSpan w:val="3"/>
            <w:tcBorders>
              <w:top w:val="single" w:sz="12" w:space="0" w:color="auto"/>
              <w:left w:val="nil"/>
              <w:bottom w:val="single" w:sz="12" w:space="0" w:color="auto"/>
              <w:right w:val="nil"/>
            </w:tcBorders>
            <w:shd w:val="clear" w:color="auto" w:fill="auto"/>
            <w:noWrap/>
            <w:vAlign w:val="bottom"/>
            <w:hideMark/>
          </w:tcPr>
          <w:p w:rsidR="00EB4E6C" w:rsidRPr="00F17F99" w:rsidRDefault="00EB4E6C" w:rsidP="00F17F99">
            <w:pPr>
              <w:rPr>
                <w:rFonts w:asciiTheme="minorHAnsi" w:hAnsiTheme="minorHAnsi"/>
                <w:color w:val="000000"/>
                <w:sz w:val="18"/>
                <w:szCs w:val="18"/>
              </w:rPr>
            </w:pPr>
          </w:p>
        </w:tc>
        <w:tc>
          <w:tcPr>
            <w:tcW w:w="758" w:type="dxa"/>
            <w:tcBorders>
              <w:top w:val="single" w:sz="12" w:space="0" w:color="auto"/>
              <w:left w:val="nil"/>
              <w:bottom w:val="single" w:sz="12" w:space="0" w:color="auto"/>
              <w:right w:val="nil"/>
            </w:tcBorders>
            <w:shd w:val="clear" w:color="auto" w:fill="auto"/>
            <w:noWrap/>
            <w:vAlign w:val="bottom"/>
            <w:hideMark/>
          </w:tcPr>
          <w:p w:rsidR="00EB4E6C" w:rsidRPr="00F17F99" w:rsidRDefault="00EB4E6C" w:rsidP="00F17F99">
            <w:pPr>
              <w:rPr>
                <w:rFonts w:asciiTheme="minorHAnsi" w:hAnsiTheme="minorHAnsi"/>
                <w:color w:val="000000"/>
                <w:sz w:val="18"/>
                <w:szCs w:val="18"/>
              </w:rPr>
            </w:pPr>
          </w:p>
        </w:tc>
        <w:tc>
          <w:tcPr>
            <w:tcW w:w="3532" w:type="dxa"/>
            <w:gridSpan w:val="9"/>
            <w:tcBorders>
              <w:top w:val="single" w:sz="12" w:space="0" w:color="auto"/>
              <w:left w:val="nil"/>
              <w:bottom w:val="single" w:sz="12" w:space="0" w:color="auto"/>
              <w:right w:val="nil"/>
            </w:tcBorders>
            <w:shd w:val="clear" w:color="auto" w:fill="auto"/>
            <w:noWrap/>
            <w:vAlign w:val="bottom"/>
            <w:hideMark/>
          </w:tcPr>
          <w:p w:rsidR="00EB4E6C" w:rsidRPr="00F17F99" w:rsidRDefault="00EB4E6C" w:rsidP="00F17F99">
            <w:pPr>
              <w:rPr>
                <w:rFonts w:asciiTheme="minorHAnsi" w:hAnsiTheme="minorHAnsi"/>
                <w:color w:val="000000"/>
                <w:sz w:val="18"/>
                <w:szCs w:val="18"/>
              </w:rPr>
            </w:pPr>
          </w:p>
        </w:tc>
        <w:tc>
          <w:tcPr>
            <w:tcW w:w="4023" w:type="dxa"/>
            <w:gridSpan w:val="4"/>
            <w:tcBorders>
              <w:top w:val="single" w:sz="12" w:space="0" w:color="auto"/>
              <w:left w:val="nil"/>
              <w:bottom w:val="single" w:sz="12" w:space="0" w:color="auto"/>
              <w:right w:val="nil"/>
            </w:tcBorders>
            <w:shd w:val="clear" w:color="auto" w:fill="auto"/>
            <w:noWrap/>
            <w:hideMark/>
          </w:tcPr>
          <w:p w:rsidR="00EB4E6C" w:rsidRPr="00F17F99" w:rsidRDefault="00EB4E6C" w:rsidP="00F17F99">
            <w:pPr>
              <w:rPr>
                <w:rFonts w:asciiTheme="minorHAnsi" w:hAnsiTheme="minorHAnsi"/>
                <w:color w:val="000000"/>
                <w:sz w:val="18"/>
                <w:szCs w:val="18"/>
              </w:rPr>
            </w:pPr>
          </w:p>
        </w:tc>
      </w:tr>
      <w:tr w:rsidR="00B769F7" w:rsidRPr="00D477AA" w:rsidTr="001A188E">
        <w:trPr>
          <w:gridAfter w:val="2"/>
          <w:wAfter w:w="210" w:type="dxa"/>
          <w:trHeight w:val="314"/>
          <w:jc w:val="center"/>
        </w:trPr>
        <w:tc>
          <w:tcPr>
            <w:tcW w:w="210" w:type="dxa"/>
            <w:tcBorders>
              <w:top w:val="nil"/>
              <w:left w:val="nil"/>
              <w:bottom w:val="nil"/>
              <w:right w:val="single" w:sz="12" w:space="0" w:color="auto"/>
            </w:tcBorders>
            <w:shd w:val="clear" w:color="auto" w:fill="auto"/>
            <w:noWrap/>
            <w:vAlign w:val="bottom"/>
            <w:hideMark/>
          </w:tcPr>
          <w:p w:rsidR="00EB4E6C" w:rsidRPr="0072413B" w:rsidRDefault="00EB4E6C" w:rsidP="00F17F99">
            <w:pPr>
              <w:rPr>
                <w:rFonts w:ascii="Calibri" w:hAnsi="Calibri"/>
                <w:color w:val="000000"/>
                <w:sz w:val="20"/>
                <w:szCs w:val="28"/>
              </w:rPr>
            </w:pPr>
          </w:p>
        </w:tc>
        <w:tc>
          <w:tcPr>
            <w:tcW w:w="2595" w:type="dxa"/>
            <w:gridSpan w:val="3"/>
            <w:tcBorders>
              <w:top w:val="single" w:sz="12" w:space="0" w:color="auto"/>
              <w:left w:val="single" w:sz="12" w:space="0" w:color="auto"/>
              <w:bottom w:val="nil"/>
              <w:right w:val="single" w:sz="4" w:space="0" w:color="auto"/>
            </w:tcBorders>
            <w:shd w:val="clear" w:color="auto" w:fill="auto"/>
            <w:hideMark/>
          </w:tcPr>
          <w:p w:rsidR="00EB4E6C" w:rsidRPr="00F17F99" w:rsidRDefault="00EB4E6C" w:rsidP="00F17F99">
            <w:pPr>
              <w:rPr>
                <w:rFonts w:asciiTheme="minorHAnsi" w:hAnsiTheme="minorHAnsi"/>
                <w:b/>
                <w:bCs/>
                <w:color w:val="000000"/>
                <w:sz w:val="18"/>
                <w:szCs w:val="18"/>
              </w:rPr>
            </w:pPr>
            <w:r w:rsidRPr="00F17F99">
              <w:rPr>
                <w:rFonts w:asciiTheme="minorHAnsi" w:hAnsiTheme="minorHAnsi"/>
                <w:b/>
                <w:bCs/>
                <w:color w:val="000000"/>
                <w:sz w:val="18"/>
                <w:szCs w:val="18"/>
              </w:rPr>
              <w:t>3 - Caisses claire voie</w:t>
            </w:r>
          </w:p>
          <w:p w:rsidR="00EB4E6C" w:rsidRPr="00F17F99" w:rsidRDefault="00EB4E6C" w:rsidP="00F17F99">
            <w:pPr>
              <w:rPr>
                <w:rFonts w:asciiTheme="minorHAnsi" w:hAnsiTheme="minorHAnsi"/>
                <w:b/>
                <w:bCs/>
                <w:color w:val="000000"/>
                <w:sz w:val="18"/>
                <w:szCs w:val="18"/>
              </w:rPr>
            </w:pPr>
          </w:p>
        </w:tc>
        <w:tc>
          <w:tcPr>
            <w:tcW w:w="758" w:type="dxa"/>
            <w:tcBorders>
              <w:top w:val="single" w:sz="12" w:space="0" w:color="auto"/>
              <w:left w:val="nil"/>
              <w:bottom w:val="nil"/>
              <w:right w:val="nil"/>
            </w:tcBorders>
            <w:shd w:val="clear" w:color="auto" w:fill="auto"/>
            <w:noWrap/>
            <w:hideMark/>
          </w:tcPr>
          <w:p w:rsidR="00EB4E6C" w:rsidRPr="00F17F99" w:rsidRDefault="00EB4E6C" w:rsidP="00F17F99">
            <w:pPr>
              <w:rPr>
                <w:rFonts w:asciiTheme="minorHAnsi" w:hAnsiTheme="minorHAnsi"/>
                <w:b/>
                <w:bCs/>
                <w:color w:val="000000"/>
                <w:sz w:val="18"/>
                <w:szCs w:val="18"/>
              </w:rPr>
            </w:pPr>
            <w:r w:rsidRPr="00F17F99">
              <w:rPr>
                <w:rFonts w:asciiTheme="minorHAnsi" w:hAnsiTheme="minorHAnsi"/>
                <w:b/>
                <w:bCs/>
                <w:color w:val="000000"/>
                <w:sz w:val="18"/>
                <w:szCs w:val="18"/>
              </w:rPr>
              <w:t>a</w:t>
            </w:r>
          </w:p>
        </w:tc>
        <w:tc>
          <w:tcPr>
            <w:tcW w:w="3532" w:type="dxa"/>
            <w:gridSpan w:val="9"/>
            <w:tcBorders>
              <w:top w:val="single" w:sz="12" w:space="0" w:color="auto"/>
              <w:left w:val="nil"/>
              <w:bottom w:val="nil"/>
              <w:right w:val="single" w:sz="4" w:space="0" w:color="auto"/>
            </w:tcBorders>
            <w:shd w:val="clear" w:color="auto" w:fill="auto"/>
            <w:noWrap/>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Protection de contact si nécessaire</w:t>
            </w:r>
          </w:p>
        </w:tc>
        <w:tc>
          <w:tcPr>
            <w:tcW w:w="4023" w:type="dxa"/>
            <w:gridSpan w:val="4"/>
            <w:tcBorders>
              <w:top w:val="single" w:sz="12" w:space="0" w:color="auto"/>
              <w:left w:val="nil"/>
              <w:bottom w:val="single" w:sz="4" w:space="0" w:color="auto"/>
              <w:right w:val="single" w:sz="12" w:space="0" w:color="auto"/>
            </w:tcBorders>
            <w:shd w:val="clear" w:color="auto" w:fill="auto"/>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Matériel peu fragile mis en caisse pour stockage et manutention</w:t>
            </w:r>
          </w:p>
        </w:tc>
      </w:tr>
      <w:tr w:rsidR="00B769F7" w:rsidRPr="00D477AA" w:rsidTr="001A188E">
        <w:trPr>
          <w:gridAfter w:val="2"/>
          <w:wAfter w:w="210" w:type="dxa"/>
          <w:trHeight w:val="221"/>
          <w:jc w:val="center"/>
        </w:trPr>
        <w:tc>
          <w:tcPr>
            <w:tcW w:w="210" w:type="dxa"/>
            <w:tcBorders>
              <w:top w:val="nil"/>
              <w:left w:val="nil"/>
              <w:bottom w:val="nil"/>
              <w:right w:val="single" w:sz="12" w:space="0" w:color="auto"/>
            </w:tcBorders>
            <w:shd w:val="clear" w:color="auto" w:fill="auto"/>
            <w:noWrap/>
            <w:vAlign w:val="bottom"/>
            <w:hideMark/>
          </w:tcPr>
          <w:p w:rsidR="00EB4E6C" w:rsidRPr="0072413B" w:rsidRDefault="00EB4E6C" w:rsidP="00F17F99">
            <w:pPr>
              <w:rPr>
                <w:rFonts w:ascii="Calibri" w:hAnsi="Calibri"/>
                <w:color w:val="000000"/>
                <w:sz w:val="20"/>
                <w:szCs w:val="28"/>
              </w:rPr>
            </w:pPr>
          </w:p>
        </w:tc>
        <w:tc>
          <w:tcPr>
            <w:tcW w:w="2595" w:type="dxa"/>
            <w:gridSpan w:val="3"/>
            <w:tcBorders>
              <w:top w:val="nil"/>
              <w:left w:val="single" w:sz="12" w:space="0" w:color="auto"/>
              <w:bottom w:val="nil"/>
              <w:right w:val="single" w:sz="4" w:space="0" w:color="auto"/>
            </w:tcBorders>
            <w:shd w:val="clear" w:color="auto" w:fill="auto"/>
            <w:hideMark/>
          </w:tcPr>
          <w:p w:rsidR="00EB4E6C" w:rsidRPr="00F17F99" w:rsidRDefault="00EB4E6C" w:rsidP="00F17F99">
            <w:pPr>
              <w:rPr>
                <w:rFonts w:asciiTheme="minorHAnsi" w:hAnsiTheme="minorHAnsi"/>
                <w:color w:val="000000"/>
                <w:sz w:val="18"/>
                <w:szCs w:val="18"/>
              </w:rPr>
            </w:pPr>
          </w:p>
        </w:tc>
        <w:tc>
          <w:tcPr>
            <w:tcW w:w="758" w:type="dxa"/>
            <w:tcBorders>
              <w:top w:val="single" w:sz="4" w:space="0" w:color="auto"/>
              <w:left w:val="nil"/>
              <w:bottom w:val="single" w:sz="4" w:space="0" w:color="auto"/>
              <w:right w:val="nil"/>
            </w:tcBorders>
            <w:shd w:val="clear" w:color="auto" w:fill="auto"/>
            <w:noWrap/>
            <w:hideMark/>
          </w:tcPr>
          <w:p w:rsidR="00EB4E6C" w:rsidRPr="00F17F99" w:rsidRDefault="00EB4E6C" w:rsidP="00F17F99">
            <w:pPr>
              <w:rPr>
                <w:rFonts w:asciiTheme="minorHAnsi" w:hAnsiTheme="minorHAnsi"/>
                <w:b/>
                <w:bCs/>
                <w:color w:val="000000"/>
                <w:sz w:val="18"/>
                <w:szCs w:val="18"/>
              </w:rPr>
            </w:pPr>
            <w:r w:rsidRPr="00F17F99">
              <w:rPr>
                <w:rFonts w:asciiTheme="minorHAnsi" w:hAnsiTheme="minorHAnsi"/>
                <w:b/>
                <w:bCs/>
                <w:color w:val="000000"/>
                <w:sz w:val="18"/>
                <w:szCs w:val="18"/>
              </w:rPr>
              <w:t>b</w:t>
            </w:r>
          </w:p>
        </w:tc>
        <w:tc>
          <w:tcPr>
            <w:tcW w:w="3532" w:type="dxa"/>
            <w:gridSpan w:val="9"/>
            <w:tcBorders>
              <w:top w:val="single" w:sz="4" w:space="0" w:color="auto"/>
              <w:left w:val="nil"/>
              <w:bottom w:val="single" w:sz="4" w:space="0" w:color="auto"/>
              <w:right w:val="single" w:sz="4" w:space="0" w:color="auto"/>
            </w:tcBorders>
            <w:shd w:val="clear" w:color="auto" w:fill="auto"/>
            <w:noWrap/>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Housse Imperméable</w:t>
            </w:r>
          </w:p>
        </w:tc>
        <w:tc>
          <w:tcPr>
            <w:tcW w:w="4023" w:type="dxa"/>
            <w:gridSpan w:val="4"/>
            <w:tcBorders>
              <w:top w:val="nil"/>
              <w:left w:val="nil"/>
              <w:bottom w:val="single" w:sz="4" w:space="0" w:color="auto"/>
              <w:right w:val="single" w:sz="12" w:space="0" w:color="auto"/>
            </w:tcBorders>
            <w:shd w:val="clear" w:color="auto" w:fill="auto"/>
            <w:noWrap/>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Housse ventilée</w:t>
            </w:r>
          </w:p>
        </w:tc>
      </w:tr>
      <w:tr w:rsidR="00B769F7" w:rsidRPr="00D477AA" w:rsidTr="001A188E">
        <w:trPr>
          <w:gridAfter w:val="2"/>
          <w:wAfter w:w="210" w:type="dxa"/>
          <w:trHeight w:val="221"/>
          <w:jc w:val="center"/>
        </w:trPr>
        <w:tc>
          <w:tcPr>
            <w:tcW w:w="210" w:type="dxa"/>
            <w:tcBorders>
              <w:top w:val="nil"/>
              <w:left w:val="nil"/>
              <w:bottom w:val="nil"/>
              <w:right w:val="single" w:sz="12" w:space="0" w:color="auto"/>
            </w:tcBorders>
            <w:shd w:val="clear" w:color="auto" w:fill="auto"/>
            <w:noWrap/>
            <w:vAlign w:val="bottom"/>
            <w:hideMark/>
          </w:tcPr>
          <w:p w:rsidR="00EB4E6C" w:rsidRPr="0072413B" w:rsidRDefault="00EB4E6C" w:rsidP="00F17F99">
            <w:pPr>
              <w:rPr>
                <w:rFonts w:ascii="Calibri" w:hAnsi="Calibri"/>
                <w:color w:val="000000"/>
                <w:sz w:val="20"/>
                <w:szCs w:val="28"/>
              </w:rPr>
            </w:pPr>
          </w:p>
        </w:tc>
        <w:tc>
          <w:tcPr>
            <w:tcW w:w="2595" w:type="dxa"/>
            <w:gridSpan w:val="3"/>
            <w:tcBorders>
              <w:top w:val="nil"/>
              <w:left w:val="single" w:sz="12" w:space="0" w:color="auto"/>
              <w:bottom w:val="nil"/>
              <w:right w:val="single" w:sz="4" w:space="0" w:color="auto"/>
            </w:tcBorders>
            <w:shd w:val="clear" w:color="auto" w:fill="auto"/>
            <w:hideMark/>
          </w:tcPr>
          <w:p w:rsidR="00EB4E6C" w:rsidRPr="00F17F99" w:rsidRDefault="00A35BD3" w:rsidP="00F17F99">
            <w:pPr>
              <w:rPr>
                <w:rFonts w:asciiTheme="minorHAnsi" w:hAnsiTheme="minorHAnsi"/>
                <w:color w:val="000000"/>
                <w:sz w:val="18"/>
                <w:szCs w:val="18"/>
              </w:rPr>
            </w:pPr>
            <w:r w:rsidRPr="00F17F99">
              <w:rPr>
                <w:rFonts w:asciiTheme="minorHAnsi" w:hAnsiTheme="minorHAnsi"/>
                <w:color w:val="000000"/>
                <w:sz w:val="18"/>
                <w:szCs w:val="18"/>
              </w:rPr>
              <w:t>Tôlerie - réservoir fragile - pièces plastiques</w:t>
            </w:r>
          </w:p>
        </w:tc>
        <w:tc>
          <w:tcPr>
            <w:tcW w:w="758" w:type="dxa"/>
            <w:tcBorders>
              <w:top w:val="single" w:sz="4" w:space="0" w:color="auto"/>
              <w:left w:val="nil"/>
              <w:bottom w:val="single" w:sz="4" w:space="0" w:color="auto"/>
              <w:right w:val="nil"/>
            </w:tcBorders>
            <w:shd w:val="clear" w:color="auto" w:fill="auto"/>
            <w:noWrap/>
            <w:hideMark/>
          </w:tcPr>
          <w:p w:rsidR="00EB4E6C" w:rsidRPr="00F17F99" w:rsidRDefault="00672A2B" w:rsidP="00F17F99">
            <w:pPr>
              <w:rPr>
                <w:rFonts w:asciiTheme="minorHAnsi" w:hAnsiTheme="minorHAnsi"/>
                <w:b/>
                <w:bCs/>
                <w:color w:val="000000"/>
                <w:sz w:val="18"/>
                <w:szCs w:val="18"/>
              </w:rPr>
            </w:pPr>
            <w:r>
              <w:rPr>
                <w:rFonts w:asciiTheme="minorHAnsi" w:hAnsiTheme="minorHAnsi"/>
                <w:b/>
                <w:bCs/>
                <w:color w:val="000000"/>
                <w:sz w:val="18"/>
                <w:szCs w:val="18"/>
              </w:rPr>
              <w:t>(</w:t>
            </w:r>
            <w:r w:rsidR="00EB4E6C" w:rsidRPr="00F17F99">
              <w:rPr>
                <w:rFonts w:asciiTheme="minorHAnsi" w:hAnsiTheme="minorHAnsi"/>
                <w:b/>
                <w:bCs/>
                <w:color w:val="000000"/>
                <w:sz w:val="18"/>
                <w:szCs w:val="18"/>
              </w:rPr>
              <w:t>ba18</w:t>
            </w:r>
            <w:r>
              <w:rPr>
                <w:rFonts w:asciiTheme="minorHAnsi" w:hAnsiTheme="minorHAnsi"/>
                <w:b/>
                <w:bCs/>
                <w:color w:val="000000"/>
                <w:sz w:val="18"/>
                <w:szCs w:val="18"/>
              </w:rPr>
              <w:t>)</w:t>
            </w:r>
          </w:p>
        </w:tc>
        <w:tc>
          <w:tcPr>
            <w:tcW w:w="3532" w:type="dxa"/>
            <w:gridSpan w:val="9"/>
            <w:tcBorders>
              <w:top w:val="single" w:sz="4" w:space="0" w:color="auto"/>
              <w:left w:val="nil"/>
              <w:bottom w:val="single" w:sz="4" w:space="0" w:color="auto"/>
              <w:right w:val="single" w:sz="4" w:space="0" w:color="auto"/>
            </w:tcBorders>
            <w:shd w:val="clear" w:color="auto" w:fill="auto"/>
            <w:noWrap/>
            <w:hideMark/>
          </w:tcPr>
          <w:p w:rsidR="00EB4E6C" w:rsidRPr="00F17F99" w:rsidRDefault="00672A2B" w:rsidP="00F17F99">
            <w:pPr>
              <w:rPr>
                <w:rFonts w:asciiTheme="minorHAnsi" w:hAnsiTheme="minorHAnsi"/>
                <w:color w:val="000000"/>
                <w:sz w:val="18"/>
                <w:szCs w:val="18"/>
              </w:rPr>
            </w:pPr>
            <w:r>
              <w:rPr>
                <w:rFonts w:asciiTheme="minorHAnsi" w:hAnsiTheme="minorHAnsi"/>
                <w:sz w:val="18"/>
                <w:szCs w:val="18"/>
              </w:rPr>
              <w:t>F</w:t>
            </w:r>
            <w:r w:rsidR="00EB4E6C" w:rsidRPr="00F17F99">
              <w:rPr>
                <w:rFonts w:asciiTheme="minorHAnsi" w:hAnsiTheme="minorHAnsi"/>
                <w:sz w:val="18"/>
                <w:szCs w:val="18"/>
              </w:rPr>
              <w:t>ilm imperméable imprégné d'inhibiteurs de corrosion en phase vapeur</w:t>
            </w:r>
          </w:p>
        </w:tc>
        <w:tc>
          <w:tcPr>
            <w:tcW w:w="4023" w:type="dxa"/>
            <w:gridSpan w:val="4"/>
            <w:tcBorders>
              <w:top w:val="nil"/>
              <w:left w:val="nil"/>
              <w:bottom w:val="single" w:sz="4" w:space="0" w:color="auto"/>
              <w:right w:val="single" w:sz="12" w:space="0" w:color="auto"/>
            </w:tcBorders>
            <w:shd w:val="clear" w:color="auto" w:fill="auto"/>
            <w:noWrap/>
            <w:hideMark/>
          </w:tcPr>
          <w:p w:rsidR="00EB4E6C" w:rsidRPr="00F17F99" w:rsidRDefault="00EB4E6C" w:rsidP="00F17F99">
            <w:pPr>
              <w:rPr>
                <w:rFonts w:asciiTheme="minorHAnsi" w:hAnsiTheme="minorHAnsi"/>
                <w:color w:val="000000"/>
                <w:sz w:val="18"/>
                <w:szCs w:val="18"/>
              </w:rPr>
            </w:pPr>
          </w:p>
        </w:tc>
      </w:tr>
      <w:tr w:rsidR="00B769F7" w:rsidRPr="00D477AA" w:rsidTr="001A188E">
        <w:trPr>
          <w:gridAfter w:val="2"/>
          <w:wAfter w:w="210" w:type="dxa"/>
          <w:trHeight w:val="227"/>
          <w:jc w:val="center"/>
        </w:trPr>
        <w:tc>
          <w:tcPr>
            <w:tcW w:w="210" w:type="dxa"/>
            <w:tcBorders>
              <w:top w:val="nil"/>
              <w:left w:val="nil"/>
              <w:bottom w:val="nil"/>
              <w:right w:val="single" w:sz="12" w:space="0" w:color="auto"/>
            </w:tcBorders>
            <w:shd w:val="clear" w:color="auto" w:fill="auto"/>
            <w:noWrap/>
            <w:vAlign w:val="bottom"/>
            <w:hideMark/>
          </w:tcPr>
          <w:p w:rsidR="00EB4E6C" w:rsidRPr="0072413B" w:rsidRDefault="00EB4E6C" w:rsidP="00F17F99">
            <w:pPr>
              <w:rPr>
                <w:rFonts w:ascii="Calibri" w:hAnsi="Calibri"/>
                <w:color w:val="000000"/>
                <w:sz w:val="20"/>
                <w:szCs w:val="28"/>
              </w:rPr>
            </w:pPr>
          </w:p>
        </w:tc>
        <w:tc>
          <w:tcPr>
            <w:tcW w:w="2595" w:type="dxa"/>
            <w:gridSpan w:val="3"/>
            <w:tcBorders>
              <w:top w:val="nil"/>
              <w:left w:val="single" w:sz="12" w:space="0" w:color="auto"/>
              <w:bottom w:val="single" w:sz="12" w:space="0" w:color="auto"/>
              <w:right w:val="single" w:sz="4" w:space="0" w:color="auto"/>
            </w:tcBorders>
            <w:shd w:val="clear" w:color="auto" w:fill="auto"/>
            <w:hideMark/>
          </w:tcPr>
          <w:p w:rsidR="00EB4E6C" w:rsidRPr="00F17F99" w:rsidRDefault="00EB4E6C" w:rsidP="00F17F99">
            <w:pPr>
              <w:rPr>
                <w:rFonts w:asciiTheme="minorHAnsi" w:hAnsiTheme="minorHAnsi"/>
                <w:color w:val="000000"/>
                <w:sz w:val="18"/>
                <w:szCs w:val="18"/>
              </w:rPr>
            </w:pPr>
          </w:p>
        </w:tc>
        <w:tc>
          <w:tcPr>
            <w:tcW w:w="758" w:type="dxa"/>
            <w:tcBorders>
              <w:top w:val="nil"/>
              <w:left w:val="nil"/>
              <w:bottom w:val="single" w:sz="12" w:space="0" w:color="auto"/>
              <w:right w:val="nil"/>
            </w:tcBorders>
            <w:shd w:val="clear" w:color="auto" w:fill="auto"/>
            <w:noWrap/>
            <w:hideMark/>
          </w:tcPr>
          <w:p w:rsidR="00EB4E6C" w:rsidRPr="00F17F99" w:rsidRDefault="00EB4E6C" w:rsidP="00F17F99">
            <w:pPr>
              <w:rPr>
                <w:rFonts w:asciiTheme="minorHAnsi" w:hAnsiTheme="minorHAnsi"/>
                <w:b/>
                <w:bCs/>
                <w:color w:val="000000"/>
                <w:sz w:val="18"/>
                <w:szCs w:val="18"/>
              </w:rPr>
            </w:pPr>
            <w:r w:rsidRPr="00F17F99">
              <w:rPr>
                <w:rFonts w:asciiTheme="minorHAnsi" w:hAnsiTheme="minorHAnsi"/>
                <w:b/>
                <w:bCs/>
                <w:color w:val="000000"/>
                <w:sz w:val="18"/>
                <w:szCs w:val="18"/>
              </w:rPr>
              <w:t>d</w:t>
            </w:r>
          </w:p>
        </w:tc>
        <w:tc>
          <w:tcPr>
            <w:tcW w:w="3532" w:type="dxa"/>
            <w:gridSpan w:val="9"/>
            <w:tcBorders>
              <w:top w:val="nil"/>
              <w:left w:val="nil"/>
              <w:bottom w:val="single" w:sz="12" w:space="0" w:color="auto"/>
              <w:right w:val="single" w:sz="4" w:space="0" w:color="auto"/>
            </w:tcBorders>
            <w:shd w:val="clear" w:color="auto" w:fill="auto"/>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Suspension antichoc antivibratoire</w:t>
            </w:r>
          </w:p>
        </w:tc>
        <w:tc>
          <w:tcPr>
            <w:tcW w:w="4023" w:type="dxa"/>
            <w:gridSpan w:val="4"/>
            <w:tcBorders>
              <w:top w:val="nil"/>
              <w:left w:val="nil"/>
              <w:bottom w:val="single" w:sz="12" w:space="0" w:color="auto"/>
              <w:right w:val="single" w:sz="12" w:space="0" w:color="auto"/>
            </w:tcBorders>
            <w:shd w:val="clear" w:color="auto" w:fill="auto"/>
            <w:noWrap/>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Matériel fragile, suspension calculée</w:t>
            </w:r>
          </w:p>
        </w:tc>
      </w:tr>
      <w:tr w:rsidR="00B769F7" w:rsidRPr="00D477AA" w:rsidTr="001A188E">
        <w:trPr>
          <w:gridAfter w:val="2"/>
          <w:wAfter w:w="210" w:type="dxa"/>
          <w:trHeight w:val="59"/>
          <w:jc w:val="center"/>
        </w:trPr>
        <w:tc>
          <w:tcPr>
            <w:tcW w:w="210" w:type="dxa"/>
            <w:tcBorders>
              <w:top w:val="nil"/>
              <w:left w:val="nil"/>
              <w:bottom w:val="nil"/>
              <w:right w:val="nil"/>
            </w:tcBorders>
            <w:shd w:val="clear" w:color="auto" w:fill="auto"/>
            <w:noWrap/>
            <w:vAlign w:val="bottom"/>
            <w:hideMark/>
          </w:tcPr>
          <w:p w:rsidR="00EB4E6C" w:rsidRPr="00D477AA" w:rsidRDefault="00EB4E6C" w:rsidP="00F17F99">
            <w:pPr>
              <w:rPr>
                <w:rFonts w:ascii="Calibri" w:hAnsi="Calibri"/>
                <w:color w:val="000000"/>
                <w:sz w:val="8"/>
                <w:szCs w:val="8"/>
              </w:rPr>
            </w:pPr>
          </w:p>
        </w:tc>
        <w:tc>
          <w:tcPr>
            <w:tcW w:w="2595" w:type="dxa"/>
            <w:gridSpan w:val="3"/>
            <w:tcBorders>
              <w:top w:val="single" w:sz="12" w:space="0" w:color="auto"/>
              <w:left w:val="nil"/>
              <w:bottom w:val="single" w:sz="12" w:space="0" w:color="auto"/>
              <w:right w:val="nil"/>
            </w:tcBorders>
            <w:shd w:val="clear" w:color="auto" w:fill="auto"/>
            <w:noWrap/>
            <w:vAlign w:val="bottom"/>
            <w:hideMark/>
          </w:tcPr>
          <w:p w:rsidR="00EB4E6C" w:rsidRPr="00F17F99" w:rsidRDefault="00EB4E6C" w:rsidP="00F17F99">
            <w:pPr>
              <w:rPr>
                <w:rFonts w:asciiTheme="minorHAnsi" w:hAnsiTheme="minorHAnsi"/>
                <w:color w:val="000000"/>
                <w:sz w:val="18"/>
                <w:szCs w:val="18"/>
              </w:rPr>
            </w:pPr>
          </w:p>
        </w:tc>
        <w:tc>
          <w:tcPr>
            <w:tcW w:w="758" w:type="dxa"/>
            <w:tcBorders>
              <w:top w:val="single" w:sz="12" w:space="0" w:color="auto"/>
              <w:left w:val="nil"/>
              <w:bottom w:val="single" w:sz="12" w:space="0" w:color="auto"/>
              <w:right w:val="nil"/>
            </w:tcBorders>
            <w:shd w:val="clear" w:color="auto" w:fill="auto"/>
            <w:noWrap/>
            <w:vAlign w:val="bottom"/>
            <w:hideMark/>
          </w:tcPr>
          <w:p w:rsidR="00EB4E6C" w:rsidRPr="00F17F99" w:rsidRDefault="00EB4E6C" w:rsidP="00F17F99">
            <w:pPr>
              <w:rPr>
                <w:rFonts w:asciiTheme="minorHAnsi" w:hAnsiTheme="minorHAnsi"/>
                <w:color w:val="000000"/>
                <w:sz w:val="18"/>
                <w:szCs w:val="18"/>
              </w:rPr>
            </w:pPr>
          </w:p>
        </w:tc>
        <w:tc>
          <w:tcPr>
            <w:tcW w:w="3532" w:type="dxa"/>
            <w:gridSpan w:val="9"/>
            <w:tcBorders>
              <w:top w:val="single" w:sz="12" w:space="0" w:color="auto"/>
              <w:left w:val="nil"/>
              <w:bottom w:val="single" w:sz="12" w:space="0" w:color="auto"/>
              <w:right w:val="nil"/>
            </w:tcBorders>
            <w:shd w:val="clear" w:color="auto" w:fill="auto"/>
            <w:noWrap/>
            <w:vAlign w:val="bottom"/>
            <w:hideMark/>
          </w:tcPr>
          <w:p w:rsidR="00EB4E6C" w:rsidRPr="00F17F99" w:rsidRDefault="00EB4E6C" w:rsidP="00F17F99">
            <w:pPr>
              <w:rPr>
                <w:rFonts w:asciiTheme="minorHAnsi" w:hAnsiTheme="minorHAnsi"/>
                <w:color w:val="000000"/>
                <w:sz w:val="18"/>
                <w:szCs w:val="18"/>
              </w:rPr>
            </w:pPr>
          </w:p>
        </w:tc>
        <w:tc>
          <w:tcPr>
            <w:tcW w:w="4023" w:type="dxa"/>
            <w:gridSpan w:val="4"/>
            <w:tcBorders>
              <w:top w:val="single" w:sz="12" w:space="0" w:color="auto"/>
              <w:left w:val="nil"/>
              <w:bottom w:val="single" w:sz="12" w:space="0" w:color="auto"/>
              <w:right w:val="nil"/>
            </w:tcBorders>
            <w:shd w:val="clear" w:color="auto" w:fill="auto"/>
            <w:noWrap/>
            <w:hideMark/>
          </w:tcPr>
          <w:p w:rsidR="00EB4E6C" w:rsidRPr="00F17F99" w:rsidRDefault="00EB4E6C" w:rsidP="00F17F99">
            <w:pPr>
              <w:rPr>
                <w:rFonts w:asciiTheme="minorHAnsi" w:hAnsiTheme="minorHAnsi"/>
                <w:color w:val="000000"/>
                <w:sz w:val="18"/>
                <w:szCs w:val="18"/>
              </w:rPr>
            </w:pPr>
          </w:p>
        </w:tc>
      </w:tr>
      <w:tr w:rsidR="00B769F7" w:rsidRPr="00015FE7" w:rsidTr="001A188E">
        <w:trPr>
          <w:gridAfter w:val="2"/>
          <w:wAfter w:w="210" w:type="dxa"/>
          <w:trHeight w:val="248"/>
          <w:jc w:val="center"/>
        </w:trPr>
        <w:tc>
          <w:tcPr>
            <w:tcW w:w="210" w:type="dxa"/>
            <w:tcBorders>
              <w:top w:val="nil"/>
              <w:left w:val="nil"/>
              <w:bottom w:val="nil"/>
              <w:right w:val="single" w:sz="12" w:space="0" w:color="auto"/>
            </w:tcBorders>
            <w:shd w:val="clear" w:color="auto" w:fill="auto"/>
            <w:noWrap/>
            <w:vAlign w:val="bottom"/>
            <w:hideMark/>
          </w:tcPr>
          <w:p w:rsidR="00EB4E6C" w:rsidRPr="0072413B" w:rsidRDefault="00EB4E6C" w:rsidP="00F17F99">
            <w:pPr>
              <w:rPr>
                <w:rFonts w:ascii="Calibri" w:hAnsi="Calibri"/>
                <w:color w:val="000000"/>
                <w:sz w:val="20"/>
                <w:szCs w:val="28"/>
              </w:rPr>
            </w:pPr>
          </w:p>
        </w:tc>
        <w:tc>
          <w:tcPr>
            <w:tcW w:w="2595" w:type="dxa"/>
            <w:gridSpan w:val="3"/>
            <w:tcBorders>
              <w:top w:val="single" w:sz="12" w:space="0" w:color="auto"/>
              <w:left w:val="single" w:sz="12" w:space="0" w:color="auto"/>
              <w:right w:val="single" w:sz="4" w:space="0" w:color="auto"/>
            </w:tcBorders>
            <w:shd w:val="clear" w:color="auto" w:fill="auto"/>
            <w:noWrap/>
            <w:hideMark/>
          </w:tcPr>
          <w:p w:rsidR="00EB4E6C" w:rsidRPr="00F17F99" w:rsidRDefault="00EB4E6C" w:rsidP="00F17F99">
            <w:pPr>
              <w:rPr>
                <w:rFonts w:asciiTheme="minorHAnsi" w:hAnsiTheme="minorHAnsi"/>
                <w:b/>
                <w:bCs/>
                <w:color w:val="000000"/>
                <w:sz w:val="18"/>
                <w:szCs w:val="18"/>
              </w:rPr>
            </w:pPr>
            <w:r w:rsidRPr="00F17F99">
              <w:rPr>
                <w:rFonts w:asciiTheme="minorHAnsi" w:hAnsiTheme="minorHAnsi"/>
                <w:b/>
                <w:bCs/>
                <w:color w:val="000000"/>
                <w:sz w:val="18"/>
                <w:szCs w:val="18"/>
              </w:rPr>
              <w:t>4 - Caisses en bois</w:t>
            </w:r>
          </w:p>
        </w:tc>
        <w:tc>
          <w:tcPr>
            <w:tcW w:w="758" w:type="dxa"/>
            <w:tcBorders>
              <w:top w:val="single" w:sz="12" w:space="0" w:color="auto"/>
              <w:left w:val="nil"/>
              <w:bottom w:val="single" w:sz="8" w:space="0" w:color="auto"/>
              <w:right w:val="nil"/>
            </w:tcBorders>
            <w:shd w:val="clear" w:color="auto" w:fill="auto"/>
            <w:noWrap/>
            <w:hideMark/>
          </w:tcPr>
          <w:p w:rsidR="00EB4E6C" w:rsidRPr="00F17F99" w:rsidRDefault="00EB4E6C" w:rsidP="00F17F99">
            <w:pPr>
              <w:rPr>
                <w:rFonts w:asciiTheme="minorHAnsi" w:hAnsiTheme="minorHAnsi"/>
                <w:b/>
                <w:bCs/>
                <w:color w:val="000000"/>
                <w:sz w:val="18"/>
                <w:szCs w:val="18"/>
              </w:rPr>
            </w:pPr>
            <w:r w:rsidRPr="00F17F99">
              <w:rPr>
                <w:rFonts w:asciiTheme="minorHAnsi" w:hAnsiTheme="minorHAnsi"/>
                <w:b/>
                <w:bCs/>
                <w:color w:val="000000"/>
                <w:sz w:val="18"/>
                <w:szCs w:val="18"/>
              </w:rPr>
              <w:t>a</w:t>
            </w:r>
          </w:p>
        </w:tc>
        <w:tc>
          <w:tcPr>
            <w:tcW w:w="3532" w:type="dxa"/>
            <w:gridSpan w:val="9"/>
            <w:tcBorders>
              <w:top w:val="single" w:sz="12" w:space="0" w:color="auto"/>
              <w:left w:val="nil"/>
              <w:bottom w:val="single" w:sz="8" w:space="0" w:color="auto"/>
              <w:right w:val="single" w:sz="4" w:space="0" w:color="auto"/>
            </w:tcBorders>
            <w:shd w:val="clear" w:color="auto" w:fill="auto"/>
            <w:noWrap/>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 xml:space="preserve">Protection de contact </w:t>
            </w:r>
          </w:p>
        </w:tc>
        <w:tc>
          <w:tcPr>
            <w:tcW w:w="4023" w:type="dxa"/>
            <w:gridSpan w:val="4"/>
            <w:tcBorders>
              <w:top w:val="single" w:sz="12" w:space="0" w:color="auto"/>
              <w:left w:val="nil"/>
              <w:bottom w:val="single" w:sz="8" w:space="0" w:color="auto"/>
              <w:right w:val="single" w:sz="12" w:space="0" w:color="auto"/>
            </w:tcBorders>
            <w:shd w:val="clear" w:color="auto" w:fill="auto"/>
            <w:noWrap/>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Si nécessaire</w:t>
            </w:r>
          </w:p>
        </w:tc>
      </w:tr>
      <w:tr w:rsidR="00B769F7" w:rsidRPr="00015FE7" w:rsidTr="001A188E">
        <w:trPr>
          <w:gridAfter w:val="2"/>
          <w:wAfter w:w="210" w:type="dxa"/>
          <w:trHeight w:val="248"/>
          <w:jc w:val="center"/>
        </w:trPr>
        <w:tc>
          <w:tcPr>
            <w:tcW w:w="210" w:type="dxa"/>
            <w:tcBorders>
              <w:top w:val="nil"/>
              <w:left w:val="nil"/>
              <w:bottom w:val="nil"/>
              <w:right w:val="single" w:sz="12" w:space="0" w:color="auto"/>
            </w:tcBorders>
            <w:shd w:val="clear" w:color="auto" w:fill="auto"/>
            <w:noWrap/>
            <w:vAlign w:val="bottom"/>
            <w:hideMark/>
          </w:tcPr>
          <w:p w:rsidR="00EB4E6C" w:rsidRPr="0072413B" w:rsidRDefault="00EB4E6C" w:rsidP="00F17F99">
            <w:pPr>
              <w:rPr>
                <w:rFonts w:ascii="Calibri" w:hAnsi="Calibri"/>
                <w:color w:val="000000"/>
                <w:sz w:val="20"/>
                <w:szCs w:val="28"/>
              </w:rPr>
            </w:pPr>
          </w:p>
        </w:tc>
        <w:tc>
          <w:tcPr>
            <w:tcW w:w="2595" w:type="dxa"/>
            <w:gridSpan w:val="3"/>
            <w:tcBorders>
              <w:left w:val="single" w:sz="12" w:space="0" w:color="auto"/>
              <w:right w:val="single" w:sz="4" w:space="0" w:color="auto"/>
            </w:tcBorders>
            <w:shd w:val="clear" w:color="auto" w:fill="auto"/>
            <w:noWrap/>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Tous matériels unitaires ou regroupement </w:t>
            </w:r>
          </w:p>
        </w:tc>
        <w:tc>
          <w:tcPr>
            <w:tcW w:w="758" w:type="dxa"/>
            <w:tcBorders>
              <w:top w:val="single" w:sz="8" w:space="0" w:color="auto"/>
              <w:left w:val="nil"/>
              <w:bottom w:val="single" w:sz="4" w:space="0" w:color="auto"/>
              <w:right w:val="nil"/>
            </w:tcBorders>
            <w:shd w:val="clear" w:color="auto" w:fill="auto"/>
            <w:noWrap/>
            <w:hideMark/>
          </w:tcPr>
          <w:p w:rsidR="00EB4E6C" w:rsidRPr="00F17F99" w:rsidRDefault="00672A2B" w:rsidP="00F17F99">
            <w:pPr>
              <w:rPr>
                <w:rFonts w:asciiTheme="minorHAnsi" w:hAnsiTheme="minorHAnsi"/>
                <w:b/>
                <w:bCs/>
                <w:color w:val="000000"/>
                <w:sz w:val="18"/>
                <w:szCs w:val="18"/>
              </w:rPr>
            </w:pPr>
            <w:r>
              <w:rPr>
                <w:rFonts w:asciiTheme="minorHAnsi" w:hAnsiTheme="minorHAnsi"/>
                <w:b/>
                <w:bCs/>
                <w:color w:val="000000"/>
                <w:sz w:val="18"/>
                <w:szCs w:val="18"/>
              </w:rPr>
              <w:t>(</w:t>
            </w:r>
            <w:r w:rsidR="00EB4E6C" w:rsidRPr="00F17F99">
              <w:rPr>
                <w:rFonts w:asciiTheme="minorHAnsi" w:hAnsiTheme="minorHAnsi"/>
                <w:b/>
                <w:bCs/>
                <w:color w:val="000000"/>
                <w:sz w:val="18"/>
                <w:szCs w:val="18"/>
              </w:rPr>
              <w:t>ba18</w:t>
            </w:r>
            <w:r>
              <w:rPr>
                <w:rFonts w:asciiTheme="minorHAnsi" w:hAnsiTheme="minorHAnsi"/>
                <w:b/>
                <w:bCs/>
                <w:color w:val="000000"/>
                <w:sz w:val="18"/>
                <w:szCs w:val="18"/>
              </w:rPr>
              <w:t>)</w:t>
            </w:r>
          </w:p>
        </w:tc>
        <w:tc>
          <w:tcPr>
            <w:tcW w:w="3532" w:type="dxa"/>
            <w:gridSpan w:val="9"/>
            <w:tcBorders>
              <w:top w:val="single" w:sz="8" w:space="0" w:color="auto"/>
              <w:left w:val="nil"/>
              <w:bottom w:val="single" w:sz="4" w:space="0" w:color="auto"/>
              <w:right w:val="single" w:sz="4" w:space="0" w:color="auto"/>
            </w:tcBorders>
            <w:shd w:val="clear" w:color="auto" w:fill="auto"/>
            <w:noWrap/>
            <w:hideMark/>
          </w:tcPr>
          <w:p w:rsidR="00EB4E6C" w:rsidRPr="00F17F99" w:rsidRDefault="00672A2B" w:rsidP="00F17F99">
            <w:pPr>
              <w:rPr>
                <w:rFonts w:asciiTheme="minorHAnsi" w:hAnsiTheme="minorHAnsi"/>
                <w:color w:val="000000"/>
                <w:sz w:val="18"/>
                <w:szCs w:val="18"/>
              </w:rPr>
            </w:pPr>
            <w:r>
              <w:rPr>
                <w:rFonts w:asciiTheme="minorHAnsi" w:hAnsiTheme="minorHAnsi"/>
                <w:sz w:val="18"/>
                <w:szCs w:val="18"/>
              </w:rPr>
              <w:t>F</w:t>
            </w:r>
            <w:r w:rsidR="00EB4E6C" w:rsidRPr="00F17F99">
              <w:rPr>
                <w:rFonts w:asciiTheme="minorHAnsi" w:hAnsiTheme="minorHAnsi"/>
                <w:sz w:val="18"/>
                <w:szCs w:val="18"/>
              </w:rPr>
              <w:t>ilm imperméable imprégné d'inhibiteurs de corrosion en phase vapeur</w:t>
            </w:r>
          </w:p>
        </w:tc>
        <w:tc>
          <w:tcPr>
            <w:tcW w:w="4023" w:type="dxa"/>
            <w:gridSpan w:val="4"/>
            <w:tcBorders>
              <w:top w:val="single" w:sz="8" w:space="0" w:color="auto"/>
              <w:left w:val="nil"/>
              <w:bottom w:val="single" w:sz="4" w:space="0" w:color="auto"/>
              <w:right w:val="single" w:sz="12" w:space="0" w:color="auto"/>
            </w:tcBorders>
            <w:shd w:val="clear" w:color="auto" w:fill="auto"/>
            <w:noWrap/>
            <w:hideMark/>
          </w:tcPr>
          <w:p w:rsidR="00EB4E6C" w:rsidRPr="00F17F99" w:rsidRDefault="00EB4E6C" w:rsidP="00F17F99">
            <w:pPr>
              <w:rPr>
                <w:rFonts w:asciiTheme="minorHAnsi" w:hAnsiTheme="minorHAnsi"/>
                <w:color w:val="000000"/>
                <w:sz w:val="18"/>
                <w:szCs w:val="18"/>
              </w:rPr>
            </w:pPr>
          </w:p>
        </w:tc>
      </w:tr>
      <w:tr w:rsidR="00B769F7" w:rsidRPr="00015FE7" w:rsidTr="001A188E">
        <w:trPr>
          <w:gridAfter w:val="2"/>
          <w:wAfter w:w="210" w:type="dxa"/>
          <w:trHeight w:val="443"/>
          <w:jc w:val="center"/>
        </w:trPr>
        <w:tc>
          <w:tcPr>
            <w:tcW w:w="210" w:type="dxa"/>
            <w:tcBorders>
              <w:top w:val="nil"/>
              <w:left w:val="nil"/>
              <w:bottom w:val="nil"/>
              <w:right w:val="single" w:sz="12" w:space="0" w:color="auto"/>
            </w:tcBorders>
            <w:shd w:val="clear" w:color="auto" w:fill="auto"/>
            <w:noWrap/>
            <w:vAlign w:val="bottom"/>
            <w:hideMark/>
          </w:tcPr>
          <w:p w:rsidR="00EB4E6C" w:rsidRPr="0072413B" w:rsidRDefault="00EB4E6C" w:rsidP="00F17F99">
            <w:pPr>
              <w:rPr>
                <w:rFonts w:ascii="Calibri" w:hAnsi="Calibri"/>
                <w:color w:val="000000"/>
                <w:sz w:val="20"/>
                <w:szCs w:val="28"/>
              </w:rPr>
            </w:pPr>
          </w:p>
        </w:tc>
        <w:tc>
          <w:tcPr>
            <w:tcW w:w="2595" w:type="dxa"/>
            <w:gridSpan w:val="3"/>
            <w:vMerge w:val="restart"/>
            <w:tcBorders>
              <w:top w:val="nil"/>
              <w:left w:val="single" w:sz="12" w:space="0" w:color="auto"/>
              <w:bottom w:val="single" w:sz="12" w:space="0" w:color="auto"/>
              <w:right w:val="single" w:sz="4" w:space="0" w:color="auto"/>
            </w:tcBorders>
            <w:shd w:val="clear" w:color="auto" w:fill="auto"/>
            <w:hideMark/>
          </w:tcPr>
          <w:p w:rsidR="00EB4E6C" w:rsidRPr="00F17F99" w:rsidRDefault="00EB4E6C" w:rsidP="00F17F99">
            <w:pPr>
              <w:rPr>
                <w:rFonts w:asciiTheme="minorHAnsi" w:hAnsiTheme="minorHAnsi"/>
                <w:color w:val="000000"/>
                <w:sz w:val="18"/>
                <w:szCs w:val="18"/>
              </w:rPr>
            </w:pPr>
          </w:p>
        </w:tc>
        <w:tc>
          <w:tcPr>
            <w:tcW w:w="758" w:type="dxa"/>
            <w:tcBorders>
              <w:top w:val="nil"/>
              <w:left w:val="nil"/>
              <w:bottom w:val="single" w:sz="4" w:space="0" w:color="auto"/>
              <w:right w:val="nil"/>
            </w:tcBorders>
            <w:shd w:val="clear" w:color="auto" w:fill="auto"/>
            <w:noWrap/>
            <w:hideMark/>
          </w:tcPr>
          <w:p w:rsidR="00EB4E6C" w:rsidRPr="00F17F99" w:rsidRDefault="00EB4E6C" w:rsidP="00F17F99">
            <w:pPr>
              <w:rPr>
                <w:rFonts w:asciiTheme="minorHAnsi" w:hAnsiTheme="minorHAnsi"/>
                <w:b/>
                <w:bCs/>
                <w:color w:val="000000"/>
                <w:sz w:val="18"/>
                <w:szCs w:val="18"/>
              </w:rPr>
            </w:pPr>
            <w:r w:rsidRPr="00F17F99">
              <w:rPr>
                <w:rFonts w:asciiTheme="minorHAnsi" w:hAnsiTheme="minorHAnsi"/>
                <w:b/>
                <w:bCs/>
                <w:color w:val="000000"/>
                <w:sz w:val="18"/>
                <w:szCs w:val="18"/>
              </w:rPr>
              <w:t>c</w:t>
            </w:r>
          </w:p>
        </w:tc>
        <w:tc>
          <w:tcPr>
            <w:tcW w:w="3532" w:type="dxa"/>
            <w:gridSpan w:val="9"/>
            <w:tcBorders>
              <w:top w:val="nil"/>
              <w:left w:val="nil"/>
              <w:bottom w:val="single" w:sz="4" w:space="0" w:color="auto"/>
              <w:right w:val="single" w:sz="4" w:space="0" w:color="auto"/>
            </w:tcBorders>
            <w:shd w:val="clear" w:color="auto" w:fill="auto"/>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 xml:space="preserve">Housse étanche déshydratée </w:t>
            </w:r>
          </w:p>
        </w:tc>
        <w:tc>
          <w:tcPr>
            <w:tcW w:w="4023" w:type="dxa"/>
            <w:gridSpan w:val="4"/>
            <w:tcBorders>
              <w:top w:val="nil"/>
              <w:left w:val="nil"/>
              <w:bottom w:val="single" w:sz="4" w:space="0" w:color="auto"/>
              <w:right w:val="single" w:sz="12" w:space="0" w:color="auto"/>
            </w:tcBorders>
            <w:shd w:val="clear" w:color="auto" w:fill="auto"/>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 xml:space="preserve">Complexe </w:t>
            </w:r>
            <w:proofErr w:type="spellStart"/>
            <w:r w:rsidRPr="00F17F99">
              <w:rPr>
                <w:rFonts w:asciiTheme="minorHAnsi" w:hAnsiTheme="minorHAnsi"/>
                <w:color w:val="000000"/>
                <w:sz w:val="18"/>
                <w:szCs w:val="18"/>
              </w:rPr>
              <w:t>thermo-soudable</w:t>
            </w:r>
            <w:proofErr w:type="spellEnd"/>
          </w:p>
          <w:p w:rsidR="00EB4E6C" w:rsidRPr="00F17F99" w:rsidRDefault="00EB4E6C" w:rsidP="00F74337">
            <w:pPr>
              <w:rPr>
                <w:rFonts w:asciiTheme="minorHAnsi" w:hAnsiTheme="minorHAnsi"/>
                <w:color w:val="000000"/>
                <w:sz w:val="18"/>
                <w:szCs w:val="18"/>
              </w:rPr>
            </w:pPr>
            <w:r w:rsidRPr="00F17F99">
              <w:rPr>
                <w:rFonts w:asciiTheme="minorHAnsi" w:hAnsiTheme="minorHAnsi"/>
                <w:color w:val="000000"/>
                <w:sz w:val="18"/>
                <w:szCs w:val="18"/>
              </w:rPr>
              <w:t>Déshydratant calculé 5 ans</w:t>
            </w:r>
            <w:r w:rsidR="00F74337">
              <w:rPr>
                <w:rFonts w:asciiTheme="minorHAnsi" w:hAnsiTheme="minorHAnsi"/>
                <w:color w:val="000000"/>
                <w:sz w:val="18"/>
                <w:szCs w:val="18"/>
              </w:rPr>
              <w:t xml:space="preserve"> </w:t>
            </w:r>
            <w:r w:rsidR="00F74337">
              <w:rPr>
                <w:rFonts w:asciiTheme="minorHAnsi" w:hAnsiTheme="minorHAnsi" w:cstheme="minorHAnsi"/>
                <w:color w:val="000000"/>
                <w:sz w:val="18"/>
                <w:szCs w:val="18"/>
              </w:rPr>
              <w:t>s</w:t>
            </w:r>
            <w:r w:rsidR="00F74337" w:rsidRPr="00F74337">
              <w:rPr>
                <w:rFonts w:asciiTheme="minorHAnsi" w:hAnsiTheme="minorHAnsi" w:cstheme="minorHAnsi"/>
                <w:color w:val="000000"/>
                <w:sz w:val="18"/>
                <w:szCs w:val="18"/>
              </w:rPr>
              <w:t>elon formule SEILA</w:t>
            </w:r>
          </w:p>
        </w:tc>
      </w:tr>
      <w:tr w:rsidR="00B769F7" w:rsidRPr="00015FE7" w:rsidTr="001A188E">
        <w:trPr>
          <w:gridAfter w:val="2"/>
          <w:wAfter w:w="210" w:type="dxa"/>
          <w:trHeight w:val="146"/>
          <w:jc w:val="center"/>
        </w:trPr>
        <w:tc>
          <w:tcPr>
            <w:tcW w:w="210" w:type="dxa"/>
            <w:tcBorders>
              <w:top w:val="nil"/>
              <w:left w:val="nil"/>
              <w:bottom w:val="nil"/>
              <w:right w:val="single" w:sz="12" w:space="0" w:color="auto"/>
            </w:tcBorders>
            <w:shd w:val="clear" w:color="auto" w:fill="auto"/>
            <w:noWrap/>
            <w:vAlign w:val="bottom"/>
            <w:hideMark/>
          </w:tcPr>
          <w:p w:rsidR="00EB4E6C" w:rsidRPr="0072413B" w:rsidRDefault="00EB4E6C" w:rsidP="00F17F99">
            <w:pPr>
              <w:rPr>
                <w:rFonts w:ascii="Calibri" w:hAnsi="Calibri"/>
                <w:color w:val="000000"/>
                <w:sz w:val="20"/>
                <w:szCs w:val="28"/>
              </w:rPr>
            </w:pPr>
          </w:p>
        </w:tc>
        <w:tc>
          <w:tcPr>
            <w:tcW w:w="2595" w:type="dxa"/>
            <w:gridSpan w:val="3"/>
            <w:vMerge/>
            <w:tcBorders>
              <w:top w:val="nil"/>
              <w:left w:val="single" w:sz="12" w:space="0" w:color="auto"/>
              <w:bottom w:val="single" w:sz="12" w:space="0" w:color="auto"/>
              <w:right w:val="single" w:sz="4" w:space="0" w:color="auto"/>
            </w:tcBorders>
            <w:shd w:val="clear" w:color="auto" w:fill="auto"/>
            <w:hideMark/>
          </w:tcPr>
          <w:p w:rsidR="00EB4E6C" w:rsidRPr="00F17F99" w:rsidRDefault="00EB4E6C" w:rsidP="00F17F99">
            <w:pPr>
              <w:rPr>
                <w:rFonts w:asciiTheme="minorHAnsi" w:hAnsiTheme="minorHAnsi"/>
                <w:color w:val="000000"/>
                <w:sz w:val="18"/>
                <w:szCs w:val="18"/>
              </w:rPr>
            </w:pPr>
          </w:p>
        </w:tc>
        <w:tc>
          <w:tcPr>
            <w:tcW w:w="758" w:type="dxa"/>
            <w:tcBorders>
              <w:top w:val="nil"/>
              <w:left w:val="nil"/>
              <w:bottom w:val="single" w:sz="4" w:space="0" w:color="auto"/>
              <w:right w:val="nil"/>
            </w:tcBorders>
            <w:shd w:val="clear" w:color="auto" w:fill="auto"/>
            <w:noWrap/>
            <w:hideMark/>
          </w:tcPr>
          <w:p w:rsidR="00EB4E6C" w:rsidRPr="00F17F99" w:rsidRDefault="00EB4E6C" w:rsidP="00F17F99">
            <w:pPr>
              <w:rPr>
                <w:rFonts w:asciiTheme="minorHAnsi" w:hAnsiTheme="minorHAnsi"/>
                <w:b/>
                <w:bCs/>
                <w:color w:val="000000"/>
                <w:sz w:val="18"/>
                <w:szCs w:val="18"/>
              </w:rPr>
            </w:pPr>
            <w:r w:rsidRPr="00F17F99">
              <w:rPr>
                <w:rFonts w:asciiTheme="minorHAnsi" w:hAnsiTheme="minorHAnsi"/>
                <w:b/>
                <w:bCs/>
                <w:color w:val="000000"/>
                <w:sz w:val="18"/>
                <w:szCs w:val="18"/>
              </w:rPr>
              <w:t>ci</w:t>
            </w:r>
          </w:p>
        </w:tc>
        <w:tc>
          <w:tcPr>
            <w:tcW w:w="3532" w:type="dxa"/>
            <w:gridSpan w:val="9"/>
            <w:tcBorders>
              <w:top w:val="nil"/>
              <w:left w:val="nil"/>
              <w:bottom w:val="single" w:sz="4" w:space="0" w:color="auto"/>
              <w:right w:val="single" w:sz="4" w:space="0" w:color="auto"/>
            </w:tcBorders>
            <w:shd w:val="clear" w:color="auto" w:fill="auto"/>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 xml:space="preserve">Housse étanche déshydratée + </w:t>
            </w:r>
            <w:proofErr w:type="spellStart"/>
            <w:r w:rsidRPr="00F17F99">
              <w:rPr>
                <w:rFonts w:asciiTheme="minorHAnsi" w:hAnsiTheme="minorHAnsi"/>
                <w:color w:val="000000"/>
                <w:sz w:val="18"/>
                <w:szCs w:val="18"/>
              </w:rPr>
              <w:t>inertage</w:t>
            </w:r>
            <w:proofErr w:type="spellEnd"/>
          </w:p>
        </w:tc>
        <w:tc>
          <w:tcPr>
            <w:tcW w:w="4023" w:type="dxa"/>
            <w:gridSpan w:val="4"/>
            <w:tcBorders>
              <w:top w:val="nil"/>
              <w:left w:val="nil"/>
              <w:bottom w:val="single" w:sz="4" w:space="0" w:color="auto"/>
              <w:right w:val="single" w:sz="12" w:space="0" w:color="auto"/>
            </w:tcBorders>
            <w:shd w:val="clear" w:color="auto" w:fill="auto"/>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Complexe spécial + gaz neutre</w:t>
            </w:r>
          </w:p>
        </w:tc>
      </w:tr>
      <w:tr w:rsidR="00B769F7" w:rsidRPr="00015FE7" w:rsidTr="001A188E">
        <w:trPr>
          <w:gridAfter w:val="2"/>
          <w:wAfter w:w="210" w:type="dxa"/>
          <w:trHeight w:val="164"/>
          <w:jc w:val="center"/>
        </w:trPr>
        <w:tc>
          <w:tcPr>
            <w:tcW w:w="210" w:type="dxa"/>
            <w:tcBorders>
              <w:top w:val="nil"/>
              <w:left w:val="nil"/>
              <w:bottom w:val="nil"/>
              <w:right w:val="single" w:sz="12" w:space="0" w:color="auto"/>
            </w:tcBorders>
            <w:shd w:val="clear" w:color="auto" w:fill="auto"/>
            <w:noWrap/>
            <w:vAlign w:val="bottom"/>
            <w:hideMark/>
          </w:tcPr>
          <w:p w:rsidR="00EB4E6C" w:rsidRPr="0072413B" w:rsidRDefault="00EB4E6C" w:rsidP="00F17F99">
            <w:pPr>
              <w:rPr>
                <w:rFonts w:ascii="Calibri" w:hAnsi="Calibri"/>
                <w:color w:val="000000"/>
                <w:sz w:val="20"/>
                <w:szCs w:val="28"/>
              </w:rPr>
            </w:pPr>
          </w:p>
        </w:tc>
        <w:tc>
          <w:tcPr>
            <w:tcW w:w="2595" w:type="dxa"/>
            <w:gridSpan w:val="3"/>
            <w:vMerge/>
            <w:tcBorders>
              <w:top w:val="nil"/>
              <w:left w:val="single" w:sz="12" w:space="0" w:color="auto"/>
              <w:bottom w:val="single" w:sz="12" w:space="0" w:color="auto"/>
              <w:right w:val="single" w:sz="4" w:space="0" w:color="auto"/>
            </w:tcBorders>
            <w:shd w:val="clear" w:color="auto" w:fill="auto"/>
            <w:hideMark/>
          </w:tcPr>
          <w:p w:rsidR="00EB4E6C" w:rsidRPr="00F17F99" w:rsidRDefault="00EB4E6C" w:rsidP="00F17F99">
            <w:pPr>
              <w:rPr>
                <w:rFonts w:asciiTheme="minorHAnsi" w:hAnsiTheme="minorHAnsi"/>
                <w:color w:val="000000"/>
                <w:sz w:val="18"/>
                <w:szCs w:val="18"/>
              </w:rPr>
            </w:pPr>
          </w:p>
        </w:tc>
        <w:tc>
          <w:tcPr>
            <w:tcW w:w="758" w:type="dxa"/>
            <w:tcBorders>
              <w:top w:val="nil"/>
              <w:left w:val="nil"/>
              <w:bottom w:val="single" w:sz="4" w:space="0" w:color="auto"/>
              <w:right w:val="nil"/>
            </w:tcBorders>
            <w:shd w:val="clear" w:color="auto" w:fill="auto"/>
            <w:noWrap/>
            <w:hideMark/>
          </w:tcPr>
          <w:p w:rsidR="00EB4E6C" w:rsidRPr="00F17F99" w:rsidRDefault="00EB4E6C" w:rsidP="00F17F99">
            <w:pPr>
              <w:rPr>
                <w:rFonts w:asciiTheme="minorHAnsi" w:hAnsiTheme="minorHAnsi"/>
                <w:b/>
                <w:bCs/>
                <w:color w:val="000000"/>
                <w:sz w:val="18"/>
                <w:szCs w:val="18"/>
              </w:rPr>
            </w:pPr>
            <w:r w:rsidRPr="00F17F99">
              <w:rPr>
                <w:rFonts w:asciiTheme="minorHAnsi" w:hAnsiTheme="minorHAnsi"/>
                <w:b/>
                <w:bCs/>
                <w:color w:val="000000"/>
                <w:sz w:val="18"/>
                <w:szCs w:val="18"/>
              </w:rPr>
              <w:t>i</w:t>
            </w:r>
          </w:p>
        </w:tc>
        <w:tc>
          <w:tcPr>
            <w:tcW w:w="3532" w:type="dxa"/>
            <w:gridSpan w:val="9"/>
            <w:tcBorders>
              <w:top w:val="nil"/>
              <w:left w:val="nil"/>
              <w:bottom w:val="single" w:sz="4" w:space="0" w:color="auto"/>
              <w:right w:val="single" w:sz="4" w:space="0" w:color="auto"/>
            </w:tcBorders>
            <w:shd w:val="clear" w:color="auto" w:fill="auto"/>
            <w:hideMark/>
          </w:tcPr>
          <w:p w:rsidR="00EB4E6C" w:rsidRPr="00F17F99" w:rsidRDefault="00EB4E6C" w:rsidP="00F17F99">
            <w:pPr>
              <w:rPr>
                <w:rFonts w:asciiTheme="minorHAnsi" w:hAnsiTheme="minorHAnsi"/>
                <w:color w:val="000000"/>
                <w:sz w:val="18"/>
                <w:szCs w:val="18"/>
              </w:rPr>
            </w:pPr>
            <w:proofErr w:type="spellStart"/>
            <w:r w:rsidRPr="00F17F99">
              <w:rPr>
                <w:rFonts w:asciiTheme="minorHAnsi" w:hAnsiTheme="minorHAnsi"/>
                <w:color w:val="000000"/>
                <w:sz w:val="18"/>
                <w:szCs w:val="18"/>
              </w:rPr>
              <w:t>Inertage</w:t>
            </w:r>
            <w:proofErr w:type="spellEnd"/>
          </w:p>
        </w:tc>
        <w:tc>
          <w:tcPr>
            <w:tcW w:w="4023" w:type="dxa"/>
            <w:gridSpan w:val="4"/>
            <w:tcBorders>
              <w:top w:val="nil"/>
              <w:left w:val="nil"/>
              <w:bottom w:val="single" w:sz="4" w:space="0" w:color="auto"/>
              <w:right w:val="single" w:sz="12" w:space="0" w:color="auto"/>
            </w:tcBorders>
            <w:shd w:val="clear" w:color="auto" w:fill="auto"/>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Gaz neutre</w:t>
            </w:r>
          </w:p>
        </w:tc>
      </w:tr>
      <w:tr w:rsidR="00B769F7" w:rsidRPr="00015FE7" w:rsidTr="001A188E">
        <w:trPr>
          <w:gridAfter w:val="2"/>
          <w:wAfter w:w="210" w:type="dxa"/>
          <w:trHeight w:val="248"/>
          <w:jc w:val="center"/>
        </w:trPr>
        <w:tc>
          <w:tcPr>
            <w:tcW w:w="210" w:type="dxa"/>
            <w:tcBorders>
              <w:top w:val="nil"/>
              <w:left w:val="nil"/>
              <w:bottom w:val="nil"/>
              <w:right w:val="single" w:sz="12" w:space="0" w:color="auto"/>
            </w:tcBorders>
            <w:shd w:val="clear" w:color="auto" w:fill="auto"/>
            <w:noWrap/>
            <w:vAlign w:val="bottom"/>
            <w:hideMark/>
          </w:tcPr>
          <w:p w:rsidR="00EB4E6C" w:rsidRPr="0072413B" w:rsidRDefault="00EB4E6C" w:rsidP="00F17F99">
            <w:pPr>
              <w:rPr>
                <w:rFonts w:ascii="Calibri" w:hAnsi="Calibri"/>
                <w:color w:val="000000"/>
                <w:sz w:val="20"/>
                <w:szCs w:val="28"/>
              </w:rPr>
            </w:pPr>
          </w:p>
        </w:tc>
        <w:tc>
          <w:tcPr>
            <w:tcW w:w="2595" w:type="dxa"/>
            <w:gridSpan w:val="3"/>
            <w:vMerge/>
            <w:tcBorders>
              <w:top w:val="single" w:sz="4" w:space="0" w:color="auto"/>
              <w:left w:val="single" w:sz="12" w:space="0" w:color="auto"/>
              <w:bottom w:val="single" w:sz="12" w:space="0" w:color="auto"/>
              <w:right w:val="single" w:sz="4" w:space="0" w:color="auto"/>
            </w:tcBorders>
            <w:hideMark/>
          </w:tcPr>
          <w:p w:rsidR="00EB4E6C" w:rsidRPr="00F17F99" w:rsidRDefault="00EB4E6C" w:rsidP="00F17F99">
            <w:pPr>
              <w:rPr>
                <w:rFonts w:asciiTheme="minorHAnsi" w:hAnsiTheme="minorHAnsi"/>
                <w:color w:val="000000"/>
                <w:sz w:val="18"/>
                <w:szCs w:val="18"/>
              </w:rPr>
            </w:pPr>
          </w:p>
        </w:tc>
        <w:tc>
          <w:tcPr>
            <w:tcW w:w="758" w:type="dxa"/>
            <w:tcBorders>
              <w:top w:val="nil"/>
              <w:left w:val="nil"/>
              <w:bottom w:val="single" w:sz="12" w:space="0" w:color="auto"/>
              <w:right w:val="nil"/>
            </w:tcBorders>
            <w:shd w:val="clear" w:color="auto" w:fill="auto"/>
            <w:noWrap/>
            <w:hideMark/>
          </w:tcPr>
          <w:p w:rsidR="00EB4E6C" w:rsidRPr="00F17F99" w:rsidRDefault="00EB4E6C" w:rsidP="00F17F99">
            <w:pPr>
              <w:rPr>
                <w:rFonts w:asciiTheme="minorHAnsi" w:hAnsiTheme="minorHAnsi"/>
                <w:b/>
                <w:bCs/>
                <w:color w:val="000000"/>
                <w:sz w:val="18"/>
                <w:szCs w:val="18"/>
              </w:rPr>
            </w:pPr>
            <w:r w:rsidRPr="00F17F99">
              <w:rPr>
                <w:rFonts w:asciiTheme="minorHAnsi" w:hAnsiTheme="minorHAnsi"/>
                <w:b/>
                <w:bCs/>
                <w:color w:val="000000"/>
                <w:sz w:val="18"/>
                <w:szCs w:val="18"/>
              </w:rPr>
              <w:t>d</w:t>
            </w:r>
          </w:p>
        </w:tc>
        <w:tc>
          <w:tcPr>
            <w:tcW w:w="3532" w:type="dxa"/>
            <w:gridSpan w:val="9"/>
            <w:tcBorders>
              <w:top w:val="nil"/>
              <w:left w:val="nil"/>
              <w:bottom w:val="single" w:sz="12" w:space="0" w:color="auto"/>
              <w:right w:val="single" w:sz="4" w:space="0" w:color="auto"/>
            </w:tcBorders>
            <w:shd w:val="clear" w:color="auto" w:fill="auto"/>
            <w:noWrap/>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Suspension antichoc antivibratoire</w:t>
            </w:r>
          </w:p>
        </w:tc>
        <w:tc>
          <w:tcPr>
            <w:tcW w:w="4023" w:type="dxa"/>
            <w:gridSpan w:val="4"/>
            <w:tcBorders>
              <w:top w:val="nil"/>
              <w:left w:val="nil"/>
              <w:bottom w:val="single" w:sz="12" w:space="0" w:color="auto"/>
              <w:right w:val="single" w:sz="12" w:space="0" w:color="auto"/>
            </w:tcBorders>
            <w:shd w:val="clear" w:color="auto" w:fill="auto"/>
            <w:noWrap/>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Matériel fragile suspension calculée</w:t>
            </w:r>
          </w:p>
        </w:tc>
      </w:tr>
      <w:tr w:rsidR="00B769F7" w:rsidRPr="00D477AA" w:rsidTr="001A188E">
        <w:trPr>
          <w:gridAfter w:val="2"/>
          <w:wAfter w:w="210" w:type="dxa"/>
          <w:trHeight w:val="40"/>
          <w:jc w:val="center"/>
        </w:trPr>
        <w:tc>
          <w:tcPr>
            <w:tcW w:w="210" w:type="dxa"/>
            <w:tcBorders>
              <w:top w:val="nil"/>
              <w:left w:val="nil"/>
              <w:bottom w:val="nil"/>
              <w:right w:val="nil"/>
            </w:tcBorders>
            <w:shd w:val="clear" w:color="auto" w:fill="auto"/>
            <w:noWrap/>
            <w:vAlign w:val="bottom"/>
            <w:hideMark/>
          </w:tcPr>
          <w:p w:rsidR="00EB4E6C" w:rsidRPr="00D477AA" w:rsidRDefault="00EB4E6C" w:rsidP="00F17F99">
            <w:pPr>
              <w:rPr>
                <w:rFonts w:ascii="Calibri" w:hAnsi="Calibri"/>
                <w:color w:val="000000"/>
                <w:sz w:val="8"/>
                <w:szCs w:val="8"/>
              </w:rPr>
            </w:pPr>
          </w:p>
        </w:tc>
        <w:tc>
          <w:tcPr>
            <w:tcW w:w="2595" w:type="dxa"/>
            <w:gridSpan w:val="3"/>
            <w:tcBorders>
              <w:top w:val="single" w:sz="12" w:space="0" w:color="auto"/>
              <w:left w:val="nil"/>
              <w:bottom w:val="single" w:sz="12" w:space="0" w:color="auto"/>
              <w:right w:val="nil"/>
            </w:tcBorders>
            <w:shd w:val="clear" w:color="auto" w:fill="auto"/>
            <w:noWrap/>
            <w:hideMark/>
          </w:tcPr>
          <w:p w:rsidR="00EB4E6C" w:rsidRPr="00F17F99" w:rsidRDefault="00EB4E6C" w:rsidP="00F17F99">
            <w:pPr>
              <w:rPr>
                <w:rFonts w:asciiTheme="minorHAnsi" w:hAnsiTheme="minorHAnsi"/>
                <w:color w:val="000000"/>
                <w:sz w:val="18"/>
                <w:szCs w:val="18"/>
              </w:rPr>
            </w:pPr>
          </w:p>
        </w:tc>
        <w:tc>
          <w:tcPr>
            <w:tcW w:w="758" w:type="dxa"/>
            <w:tcBorders>
              <w:top w:val="single" w:sz="12" w:space="0" w:color="auto"/>
              <w:left w:val="nil"/>
              <w:bottom w:val="single" w:sz="12" w:space="0" w:color="auto"/>
              <w:right w:val="nil"/>
            </w:tcBorders>
            <w:shd w:val="clear" w:color="auto" w:fill="auto"/>
            <w:noWrap/>
            <w:vAlign w:val="bottom"/>
            <w:hideMark/>
          </w:tcPr>
          <w:p w:rsidR="00EB4E6C" w:rsidRPr="00F17F99" w:rsidRDefault="00EB4E6C" w:rsidP="00F17F99">
            <w:pPr>
              <w:rPr>
                <w:rFonts w:asciiTheme="minorHAnsi" w:hAnsiTheme="minorHAnsi"/>
                <w:color w:val="000000"/>
                <w:sz w:val="18"/>
                <w:szCs w:val="18"/>
              </w:rPr>
            </w:pPr>
          </w:p>
        </w:tc>
        <w:tc>
          <w:tcPr>
            <w:tcW w:w="3532" w:type="dxa"/>
            <w:gridSpan w:val="9"/>
            <w:tcBorders>
              <w:top w:val="single" w:sz="12" w:space="0" w:color="auto"/>
              <w:left w:val="nil"/>
              <w:bottom w:val="single" w:sz="12" w:space="0" w:color="auto"/>
              <w:right w:val="nil"/>
            </w:tcBorders>
            <w:shd w:val="clear" w:color="auto" w:fill="auto"/>
            <w:noWrap/>
            <w:vAlign w:val="bottom"/>
            <w:hideMark/>
          </w:tcPr>
          <w:p w:rsidR="00EB4E6C" w:rsidRPr="00F17F99" w:rsidRDefault="00EB4E6C" w:rsidP="00F17F99">
            <w:pPr>
              <w:rPr>
                <w:rFonts w:asciiTheme="minorHAnsi" w:hAnsiTheme="minorHAnsi"/>
                <w:color w:val="000000"/>
                <w:sz w:val="18"/>
                <w:szCs w:val="18"/>
              </w:rPr>
            </w:pPr>
          </w:p>
        </w:tc>
        <w:tc>
          <w:tcPr>
            <w:tcW w:w="4023" w:type="dxa"/>
            <w:gridSpan w:val="4"/>
            <w:tcBorders>
              <w:top w:val="single" w:sz="12" w:space="0" w:color="auto"/>
              <w:left w:val="nil"/>
              <w:bottom w:val="single" w:sz="12" w:space="0" w:color="auto"/>
              <w:right w:val="nil"/>
            </w:tcBorders>
            <w:shd w:val="clear" w:color="auto" w:fill="auto"/>
            <w:noWrap/>
            <w:hideMark/>
          </w:tcPr>
          <w:p w:rsidR="00EB4E6C" w:rsidRPr="00F17F99" w:rsidRDefault="00EB4E6C" w:rsidP="00F17F99">
            <w:pPr>
              <w:rPr>
                <w:rFonts w:asciiTheme="minorHAnsi" w:hAnsiTheme="minorHAnsi"/>
                <w:color w:val="000000"/>
                <w:sz w:val="18"/>
                <w:szCs w:val="18"/>
              </w:rPr>
            </w:pPr>
          </w:p>
        </w:tc>
      </w:tr>
      <w:tr w:rsidR="008D0568" w:rsidRPr="00D477AA" w:rsidTr="001A188E">
        <w:trPr>
          <w:gridAfter w:val="2"/>
          <w:wAfter w:w="210" w:type="dxa"/>
          <w:trHeight w:hRule="exact" w:val="227"/>
          <w:jc w:val="center"/>
        </w:trPr>
        <w:tc>
          <w:tcPr>
            <w:tcW w:w="210" w:type="dxa"/>
            <w:tcBorders>
              <w:top w:val="nil"/>
              <w:left w:val="nil"/>
              <w:bottom w:val="nil"/>
              <w:right w:val="single" w:sz="12" w:space="0" w:color="auto"/>
            </w:tcBorders>
            <w:shd w:val="clear" w:color="auto" w:fill="auto"/>
            <w:noWrap/>
            <w:vAlign w:val="bottom"/>
          </w:tcPr>
          <w:p w:rsidR="008D0568" w:rsidRPr="00D477AA" w:rsidRDefault="008D0568" w:rsidP="00F17F99">
            <w:pPr>
              <w:rPr>
                <w:rFonts w:ascii="Calibri" w:hAnsi="Calibri"/>
                <w:color w:val="000000"/>
                <w:sz w:val="8"/>
                <w:szCs w:val="8"/>
              </w:rPr>
            </w:pPr>
          </w:p>
        </w:tc>
        <w:tc>
          <w:tcPr>
            <w:tcW w:w="2595" w:type="dxa"/>
            <w:gridSpan w:val="3"/>
            <w:tcBorders>
              <w:top w:val="single" w:sz="12" w:space="0" w:color="auto"/>
              <w:left w:val="single" w:sz="12" w:space="0" w:color="auto"/>
              <w:bottom w:val="single" w:sz="12" w:space="0" w:color="auto"/>
              <w:right w:val="single" w:sz="4" w:space="0" w:color="auto"/>
            </w:tcBorders>
            <w:shd w:val="clear" w:color="auto" w:fill="auto"/>
            <w:noWrap/>
            <w:vAlign w:val="center"/>
          </w:tcPr>
          <w:p w:rsidR="008D0568" w:rsidRPr="00371319" w:rsidRDefault="00371319" w:rsidP="00F17F99">
            <w:pPr>
              <w:rPr>
                <w:rFonts w:asciiTheme="minorHAnsi" w:hAnsiTheme="minorHAnsi"/>
                <w:b/>
                <w:color w:val="000000"/>
                <w:sz w:val="18"/>
                <w:szCs w:val="18"/>
              </w:rPr>
            </w:pPr>
            <w:r w:rsidRPr="00371319">
              <w:rPr>
                <w:rFonts w:asciiTheme="minorHAnsi" w:hAnsiTheme="minorHAnsi"/>
                <w:b/>
                <w:color w:val="000000"/>
                <w:sz w:val="18"/>
                <w:szCs w:val="18"/>
              </w:rPr>
              <w:t>5- Caisses en carton</w:t>
            </w:r>
          </w:p>
        </w:tc>
        <w:tc>
          <w:tcPr>
            <w:tcW w:w="758" w:type="dxa"/>
            <w:tcBorders>
              <w:top w:val="single" w:sz="12" w:space="0" w:color="auto"/>
              <w:left w:val="single" w:sz="4" w:space="0" w:color="auto"/>
              <w:bottom w:val="single" w:sz="12" w:space="0" w:color="auto"/>
              <w:right w:val="nil"/>
            </w:tcBorders>
            <w:shd w:val="clear" w:color="auto" w:fill="D9D9D9" w:themeFill="background1" w:themeFillShade="D9"/>
            <w:noWrap/>
            <w:vAlign w:val="center"/>
          </w:tcPr>
          <w:p w:rsidR="008D0568" w:rsidRPr="00F17F99" w:rsidRDefault="008D0568" w:rsidP="00F17F99">
            <w:pPr>
              <w:rPr>
                <w:rFonts w:asciiTheme="minorHAnsi" w:hAnsiTheme="minorHAnsi"/>
                <w:color w:val="000000"/>
                <w:sz w:val="18"/>
                <w:szCs w:val="18"/>
              </w:rPr>
            </w:pPr>
          </w:p>
        </w:tc>
        <w:tc>
          <w:tcPr>
            <w:tcW w:w="3532" w:type="dxa"/>
            <w:gridSpan w:val="9"/>
            <w:tcBorders>
              <w:top w:val="single" w:sz="12" w:space="0" w:color="auto"/>
              <w:left w:val="nil"/>
              <w:bottom w:val="single" w:sz="12" w:space="0" w:color="auto"/>
              <w:right w:val="nil"/>
            </w:tcBorders>
            <w:shd w:val="clear" w:color="auto" w:fill="D9D9D9" w:themeFill="background1" w:themeFillShade="D9"/>
            <w:noWrap/>
            <w:vAlign w:val="center"/>
          </w:tcPr>
          <w:p w:rsidR="008D0568" w:rsidRPr="00F17F99" w:rsidRDefault="008D0568" w:rsidP="00F17F99">
            <w:pPr>
              <w:rPr>
                <w:rFonts w:asciiTheme="minorHAnsi" w:hAnsiTheme="minorHAnsi"/>
                <w:color w:val="000000"/>
                <w:sz w:val="18"/>
                <w:szCs w:val="18"/>
              </w:rPr>
            </w:pPr>
          </w:p>
        </w:tc>
        <w:tc>
          <w:tcPr>
            <w:tcW w:w="4023" w:type="dxa"/>
            <w:gridSpan w:val="4"/>
            <w:tcBorders>
              <w:top w:val="single" w:sz="12" w:space="0" w:color="auto"/>
              <w:left w:val="nil"/>
              <w:bottom w:val="single" w:sz="12" w:space="0" w:color="auto"/>
              <w:right w:val="single" w:sz="12" w:space="0" w:color="auto"/>
            </w:tcBorders>
            <w:shd w:val="clear" w:color="auto" w:fill="D9D9D9" w:themeFill="background1" w:themeFillShade="D9"/>
            <w:noWrap/>
            <w:vAlign w:val="center"/>
          </w:tcPr>
          <w:p w:rsidR="008D0568" w:rsidRPr="00F17F99" w:rsidRDefault="008D0568" w:rsidP="00F17F99">
            <w:pPr>
              <w:rPr>
                <w:rFonts w:asciiTheme="minorHAnsi" w:hAnsiTheme="minorHAnsi"/>
                <w:color w:val="000000"/>
                <w:sz w:val="18"/>
                <w:szCs w:val="18"/>
              </w:rPr>
            </w:pPr>
          </w:p>
        </w:tc>
      </w:tr>
      <w:tr w:rsidR="008D0568" w:rsidRPr="00D477AA" w:rsidTr="001A188E">
        <w:trPr>
          <w:gridAfter w:val="2"/>
          <w:wAfter w:w="210" w:type="dxa"/>
          <w:trHeight w:hRule="exact" w:val="85"/>
          <w:jc w:val="center"/>
        </w:trPr>
        <w:tc>
          <w:tcPr>
            <w:tcW w:w="210" w:type="dxa"/>
            <w:tcBorders>
              <w:top w:val="nil"/>
              <w:left w:val="nil"/>
              <w:bottom w:val="nil"/>
              <w:right w:val="nil"/>
            </w:tcBorders>
            <w:shd w:val="clear" w:color="auto" w:fill="auto"/>
            <w:noWrap/>
            <w:vAlign w:val="bottom"/>
          </w:tcPr>
          <w:p w:rsidR="008D0568" w:rsidRPr="00D477AA" w:rsidRDefault="008D0568" w:rsidP="00F17F99">
            <w:pPr>
              <w:rPr>
                <w:rFonts w:ascii="Calibri" w:hAnsi="Calibri"/>
                <w:color w:val="000000"/>
                <w:sz w:val="8"/>
                <w:szCs w:val="8"/>
              </w:rPr>
            </w:pPr>
          </w:p>
        </w:tc>
        <w:tc>
          <w:tcPr>
            <w:tcW w:w="2595" w:type="dxa"/>
            <w:gridSpan w:val="3"/>
            <w:tcBorders>
              <w:top w:val="single" w:sz="12" w:space="0" w:color="auto"/>
              <w:left w:val="nil"/>
              <w:bottom w:val="single" w:sz="12" w:space="0" w:color="auto"/>
              <w:right w:val="nil"/>
            </w:tcBorders>
            <w:shd w:val="clear" w:color="auto" w:fill="auto"/>
            <w:noWrap/>
          </w:tcPr>
          <w:p w:rsidR="008D0568" w:rsidRPr="00F17F99" w:rsidRDefault="008D0568" w:rsidP="00F17F99">
            <w:pPr>
              <w:rPr>
                <w:rFonts w:asciiTheme="minorHAnsi" w:hAnsiTheme="minorHAnsi"/>
                <w:color w:val="000000"/>
                <w:sz w:val="18"/>
                <w:szCs w:val="18"/>
              </w:rPr>
            </w:pPr>
          </w:p>
        </w:tc>
        <w:tc>
          <w:tcPr>
            <w:tcW w:w="758" w:type="dxa"/>
            <w:tcBorders>
              <w:top w:val="single" w:sz="12" w:space="0" w:color="auto"/>
              <w:left w:val="nil"/>
              <w:bottom w:val="single" w:sz="12" w:space="0" w:color="auto"/>
              <w:right w:val="nil"/>
            </w:tcBorders>
            <w:shd w:val="clear" w:color="auto" w:fill="auto"/>
            <w:noWrap/>
            <w:vAlign w:val="bottom"/>
          </w:tcPr>
          <w:p w:rsidR="008D0568" w:rsidRPr="00F17F99" w:rsidRDefault="008D0568" w:rsidP="00F17F99">
            <w:pPr>
              <w:rPr>
                <w:rFonts w:asciiTheme="minorHAnsi" w:hAnsiTheme="minorHAnsi"/>
                <w:color w:val="000000"/>
                <w:sz w:val="18"/>
                <w:szCs w:val="18"/>
              </w:rPr>
            </w:pPr>
          </w:p>
        </w:tc>
        <w:tc>
          <w:tcPr>
            <w:tcW w:w="3532" w:type="dxa"/>
            <w:gridSpan w:val="9"/>
            <w:tcBorders>
              <w:top w:val="single" w:sz="12" w:space="0" w:color="auto"/>
              <w:left w:val="nil"/>
              <w:bottom w:val="single" w:sz="12" w:space="0" w:color="auto"/>
              <w:right w:val="nil"/>
            </w:tcBorders>
            <w:shd w:val="clear" w:color="auto" w:fill="auto"/>
            <w:noWrap/>
            <w:vAlign w:val="bottom"/>
          </w:tcPr>
          <w:p w:rsidR="008D0568" w:rsidRPr="00F17F99" w:rsidRDefault="008D0568" w:rsidP="00F17F99">
            <w:pPr>
              <w:rPr>
                <w:rFonts w:asciiTheme="minorHAnsi" w:hAnsiTheme="minorHAnsi"/>
                <w:color w:val="000000"/>
                <w:sz w:val="18"/>
                <w:szCs w:val="18"/>
              </w:rPr>
            </w:pPr>
          </w:p>
        </w:tc>
        <w:tc>
          <w:tcPr>
            <w:tcW w:w="4023" w:type="dxa"/>
            <w:gridSpan w:val="4"/>
            <w:tcBorders>
              <w:top w:val="single" w:sz="12" w:space="0" w:color="auto"/>
              <w:left w:val="nil"/>
              <w:bottom w:val="single" w:sz="12" w:space="0" w:color="auto"/>
              <w:right w:val="nil"/>
            </w:tcBorders>
            <w:shd w:val="clear" w:color="auto" w:fill="auto"/>
            <w:noWrap/>
          </w:tcPr>
          <w:p w:rsidR="008D0568" w:rsidRPr="00F17F99" w:rsidRDefault="008D0568" w:rsidP="00F17F99">
            <w:pPr>
              <w:rPr>
                <w:rFonts w:asciiTheme="minorHAnsi" w:hAnsiTheme="minorHAnsi"/>
                <w:color w:val="000000"/>
                <w:sz w:val="18"/>
                <w:szCs w:val="18"/>
              </w:rPr>
            </w:pPr>
          </w:p>
        </w:tc>
      </w:tr>
      <w:tr w:rsidR="00B769F7" w:rsidRPr="00D477AA" w:rsidTr="001A188E">
        <w:trPr>
          <w:gridAfter w:val="2"/>
          <w:wAfter w:w="210" w:type="dxa"/>
          <w:trHeight w:val="248"/>
          <w:jc w:val="center"/>
        </w:trPr>
        <w:tc>
          <w:tcPr>
            <w:tcW w:w="210" w:type="dxa"/>
            <w:tcBorders>
              <w:top w:val="nil"/>
              <w:left w:val="nil"/>
              <w:bottom w:val="nil"/>
              <w:right w:val="single" w:sz="12" w:space="0" w:color="auto"/>
            </w:tcBorders>
            <w:shd w:val="clear" w:color="auto" w:fill="auto"/>
            <w:noWrap/>
            <w:vAlign w:val="bottom"/>
            <w:hideMark/>
          </w:tcPr>
          <w:p w:rsidR="00EB4E6C" w:rsidRPr="0072413B" w:rsidRDefault="00EB4E6C" w:rsidP="00F17F99">
            <w:pPr>
              <w:rPr>
                <w:rFonts w:ascii="Calibri" w:hAnsi="Calibri"/>
                <w:color w:val="000000"/>
                <w:sz w:val="20"/>
                <w:szCs w:val="28"/>
              </w:rPr>
            </w:pPr>
          </w:p>
        </w:tc>
        <w:tc>
          <w:tcPr>
            <w:tcW w:w="2595" w:type="dxa"/>
            <w:gridSpan w:val="3"/>
            <w:vMerge w:val="restart"/>
            <w:tcBorders>
              <w:top w:val="single" w:sz="12" w:space="0" w:color="auto"/>
              <w:left w:val="single" w:sz="12" w:space="0" w:color="auto"/>
              <w:right w:val="single" w:sz="4" w:space="0" w:color="auto"/>
            </w:tcBorders>
            <w:shd w:val="clear" w:color="auto" w:fill="auto"/>
            <w:noWrap/>
            <w:hideMark/>
          </w:tcPr>
          <w:p w:rsidR="00EB4E6C" w:rsidRPr="00F17F99" w:rsidRDefault="00EB4E6C" w:rsidP="00F17F99">
            <w:pPr>
              <w:rPr>
                <w:rFonts w:asciiTheme="minorHAnsi" w:hAnsiTheme="minorHAnsi"/>
                <w:b/>
                <w:bCs/>
                <w:color w:val="000000"/>
                <w:sz w:val="18"/>
                <w:szCs w:val="18"/>
              </w:rPr>
            </w:pPr>
            <w:r w:rsidRPr="00F17F99">
              <w:rPr>
                <w:rFonts w:asciiTheme="minorHAnsi" w:hAnsiTheme="minorHAnsi"/>
                <w:b/>
                <w:bCs/>
                <w:color w:val="000000"/>
                <w:sz w:val="18"/>
                <w:szCs w:val="18"/>
              </w:rPr>
              <w:t>6 - Contenants autre que bois ou carton</w:t>
            </w:r>
          </w:p>
          <w:p w:rsidR="00EB4E6C" w:rsidRPr="00F17F99" w:rsidRDefault="00EB4E6C" w:rsidP="00F17F99">
            <w:pPr>
              <w:rPr>
                <w:rFonts w:asciiTheme="minorHAnsi" w:hAnsiTheme="minorHAnsi"/>
                <w:b/>
                <w:bCs/>
                <w:color w:val="000000"/>
                <w:sz w:val="18"/>
                <w:szCs w:val="18"/>
              </w:rPr>
            </w:pPr>
            <w:r w:rsidRPr="00F17F99">
              <w:rPr>
                <w:rFonts w:asciiTheme="minorHAnsi" w:hAnsiTheme="minorHAnsi"/>
                <w:color w:val="000000"/>
                <w:sz w:val="18"/>
                <w:szCs w:val="18"/>
              </w:rPr>
              <w:t>Conteneur plastique ou métal</w:t>
            </w:r>
          </w:p>
        </w:tc>
        <w:tc>
          <w:tcPr>
            <w:tcW w:w="758" w:type="dxa"/>
            <w:tcBorders>
              <w:top w:val="single" w:sz="12" w:space="0" w:color="auto"/>
              <w:left w:val="nil"/>
              <w:bottom w:val="single" w:sz="4" w:space="0" w:color="auto"/>
              <w:right w:val="nil"/>
            </w:tcBorders>
            <w:shd w:val="clear" w:color="auto" w:fill="auto"/>
            <w:noWrap/>
            <w:hideMark/>
          </w:tcPr>
          <w:p w:rsidR="00EB4E6C" w:rsidRPr="00F17F99" w:rsidRDefault="00EB4E6C" w:rsidP="00F17F99">
            <w:pPr>
              <w:rPr>
                <w:rFonts w:asciiTheme="minorHAnsi" w:hAnsiTheme="minorHAnsi"/>
                <w:b/>
                <w:bCs/>
                <w:color w:val="000000"/>
                <w:sz w:val="18"/>
                <w:szCs w:val="18"/>
              </w:rPr>
            </w:pPr>
            <w:r w:rsidRPr="00F17F99">
              <w:rPr>
                <w:rFonts w:asciiTheme="minorHAnsi" w:hAnsiTheme="minorHAnsi"/>
                <w:b/>
                <w:bCs/>
                <w:color w:val="000000"/>
                <w:sz w:val="18"/>
                <w:szCs w:val="18"/>
              </w:rPr>
              <w:t>a</w:t>
            </w:r>
          </w:p>
        </w:tc>
        <w:tc>
          <w:tcPr>
            <w:tcW w:w="3532" w:type="dxa"/>
            <w:gridSpan w:val="9"/>
            <w:tcBorders>
              <w:top w:val="single" w:sz="12" w:space="0" w:color="auto"/>
              <w:left w:val="nil"/>
              <w:bottom w:val="single" w:sz="4" w:space="0" w:color="auto"/>
              <w:right w:val="single" w:sz="4" w:space="0" w:color="auto"/>
            </w:tcBorders>
            <w:shd w:val="clear" w:color="auto" w:fill="auto"/>
            <w:noWrap/>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 xml:space="preserve">Protection de contact </w:t>
            </w:r>
          </w:p>
        </w:tc>
        <w:tc>
          <w:tcPr>
            <w:tcW w:w="4023" w:type="dxa"/>
            <w:gridSpan w:val="4"/>
            <w:tcBorders>
              <w:top w:val="single" w:sz="12" w:space="0" w:color="auto"/>
              <w:left w:val="nil"/>
              <w:bottom w:val="single" w:sz="4" w:space="0" w:color="auto"/>
              <w:right w:val="single" w:sz="12" w:space="0" w:color="auto"/>
            </w:tcBorders>
            <w:shd w:val="clear" w:color="auto" w:fill="auto"/>
            <w:noWrap/>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Si nécessaire. VCI possible</w:t>
            </w:r>
          </w:p>
        </w:tc>
      </w:tr>
      <w:tr w:rsidR="00B769F7" w:rsidRPr="00D477AA" w:rsidTr="001A188E">
        <w:trPr>
          <w:gridAfter w:val="2"/>
          <w:wAfter w:w="210" w:type="dxa"/>
          <w:trHeight w:val="443"/>
          <w:jc w:val="center"/>
        </w:trPr>
        <w:tc>
          <w:tcPr>
            <w:tcW w:w="210" w:type="dxa"/>
            <w:tcBorders>
              <w:top w:val="nil"/>
              <w:left w:val="nil"/>
              <w:bottom w:val="nil"/>
              <w:right w:val="single" w:sz="12" w:space="0" w:color="auto"/>
            </w:tcBorders>
            <w:shd w:val="clear" w:color="auto" w:fill="auto"/>
            <w:noWrap/>
            <w:hideMark/>
          </w:tcPr>
          <w:p w:rsidR="00EB4E6C" w:rsidRPr="0072413B" w:rsidRDefault="00EB4E6C" w:rsidP="00F17F99">
            <w:pPr>
              <w:rPr>
                <w:rFonts w:ascii="Calibri" w:hAnsi="Calibri"/>
                <w:color w:val="000000"/>
                <w:sz w:val="20"/>
                <w:szCs w:val="28"/>
              </w:rPr>
            </w:pPr>
          </w:p>
        </w:tc>
        <w:tc>
          <w:tcPr>
            <w:tcW w:w="2595" w:type="dxa"/>
            <w:gridSpan w:val="3"/>
            <w:vMerge/>
            <w:tcBorders>
              <w:left w:val="single" w:sz="12" w:space="0" w:color="auto"/>
              <w:right w:val="single" w:sz="4" w:space="0" w:color="auto"/>
            </w:tcBorders>
            <w:shd w:val="clear" w:color="auto" w:fill="auto"/>
            <w:noWrap/>
            <w:hideMark/>
          </w:tcPr>
          <w:p w:rsidR="00EB4E6C" w:rsidRPr="00F17F99" w:rsidRDefault="00EB4E6C" w:rsidP="00F17F99">
            <w:pPr>
              <w:rPr>
                <w:rFonts w:asciiTheme="minorHAnsi" w:hAnsiTheme="minorHAnsi"/>
                <w:color w:val="000000"/>
                <w:sz w:val="18"/>
                <w:szCs w:val="18"/>
              </w:rPr>
            </w:pPr>
          </w:p>
        </w:tc>
        <w:tc>
          <w:tcPr>
            <w:tcW w:w="758" w:type="dxa"/>
            <w:tcBorders>
              <w:top w:val="nil"/>
              <w:left w:val="nil"/>
              <w:bottom w:val="single" w:sz="4" w:space="0" w:color="auto"/>
              <w:right w:val="nil"/>
            </w:tcBorders>
            <w:shd w:val="clear" w:color="auto" w:fill="auto"/>
            <w:noWrap/>
            <w:hideMark/>
          </w:tcPr>
          <w:p w:rsidR="00EB4E6C" w:rsidRPr="00F17F99" w:rsidRDefault="00EB4E6C" w:rsidP="00F17F99">
            <w:pPr>
              <w:rPr>
                <w:rFonts w:asciiTheme="minorHAnsi" w:hAnsiTheme="minorHAnsi"/>
                <w:b/>
                <w:bCs/>
                <w:color w:val="000000"/>
                <w:sz w:val="18"/>
                <w:szCs w:val="18"/>
              </w:rPr>
            </w:pPr>
            <w:r w:rsidRPr="00F17F99">
              <w:rPr>
                <w:rFonts w:asciiTheme="minorHAnsi" w:hAnsiTheme="minorHAnsi"/>
                <w:b/>
                <w:bCs/>
                <w:color w:val="000000"/>
                <w:sz w:val="18"/>
                <w:szCs w:val="18"/>
              </w:rPr>
              <w:t>c</w:t>
            </w:r>
          </w:p>
        </w:tc>
        <w:tc>
          <w:tcPr>
            <w:tcW w:w="3532" w:type="dxa"/>
            <w:gridSpan w:val="9"/>
            <w:tcBorders>
              <w:top w:val="nil"/>
              <w:left w:val="nil"/>
              <w:bottom w:val="single" w:sz="4" w:space="0" w:color="auto"/>
              <w:right w:val="single" w:sz="4" w:space="0" w:color="auto"/>
            </w:tcBorders>
            <w:shd w:val="clear" w:color="auto" w:fill="auto"/>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 xml:space="preserve">Conteneur étanche déshydraté </w:t>
            </w:r>
          </w:p>
        </w:tc>
        <w:tc>
          <w:tcPr>
            <w:tcW w:w="4023" w:type="dxa"/>
            <w:gridSpan w:val="4"/>
            <w:tcBorders>
              <w:top w:val="nil"/>
              <w:left w:val="nil"/>
              <w:bottom w:val="single" w:sz="4" w:space="0" w:color="auto"/>
              <w:right w:val="single" w:sz="12" w:space="0" w:color="auto"/>
            </w:tcBorders>
            <w:shd w:val="clear" w:color="auto" w:fill="auto"/>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 xml:space="preserve">Complexe </w:t>
            </w:r>
            <w:proofErr w:type="spellStart"/>
            <w:r w:rsidRPr="00F17F99">
              <w:rPr>
                <w:rFonts w:asciiTheme="minorHAnsi" w:hAnsiTheme="minorHAnsi"/>
                <w:color w:val="000000"/>
                <w:sz w:val="18"/>
                <w:szCs w:val="18"/>
              </w:rPr>
              <w:t>thermo-soudable</w:t>
            </w:r>
            <w:proofErr w:type="spellEnd"/>
          </w:p>
          <w:p w:rsidR="00EB4E6C" w:rsidRPr="00F17F99" w:rsidRDefault="00EB4E6C" w:rsidP="00F74337">
            <w:pPr>
              <w:rPr>
                <w:rFonts w:asciiTheme="minorHAnsi" w:hAnsiTheme="minorHAnsi"/>
                <w:color w:val="000000"/>
                <w:sz w:val="18"/>
                <w:szCs w:val="18"/>
              </w:rPr>
            </w:pPr>
            <w:r w:rsidRPr="00F17F99">
              <w:rPr>
                <w:rFonts w:asciiTheme="minorHAnsi" w:hAnsiTheme="minorHAnsi"/>
                <w:color w:val="000000"/>
                <w:sz w:val="18"/>
                <w:szCs w:val="18"/>
              </w:rPr>
              <w:t>Déshydratant calculé 5 ans</w:t>
            </w:r>
            <w:r w:rsidR="00F74337">
              <w:rPr>
                <w:rFonts w:asciiTheme="minorHAnsi" w:hAnsiTheme="minorHAnsi"/>
                <w:color w:val="000000"/>
                <w:sz w:val="18"/>
                <w:szCs w:val="18"/>
              </w:rPr>
              <w:t xml:space="preserve"> </w:t>
            </w:r>
            <w:r w:rsidR="00F74337">
              <w:rPr>
                <w:rFonts w:asciiTheme="minorHAnsi" w:hAnsiTheme="minorHAnsi" w:cstheme="minorHAnsi"/>
                <w:color w:val="000000"/>
                <w:sz w:val="18"/>
                <w:szCs w:val="18"/>
              </w:rPr>
              <w:t>s</w:t>
            </w:r>
            <w:r w:rsidR="00F74337" w:rsidRPr="00F74337">
              <w:rPr>
                <w:rFonts w:asciiTheme="minorHAnsi" w:hAnsiTheme="minorHAnsi" w:cstheme="minorHAnsi"/>
                <w:color w:val="000000"/>
                <w:sz w:val="18"/>
                <w:szCs w:val="18"/>
              </w:rPr>
              <w:t>elon formule SEILA</w:t>
            </w:r>
          </w:p>
        </w:tc>
      </w:tr>
      <w:tr w:rsidR="00B769F7" w:rsidRPr="00015FE7" w:rsidTr="001A188E">
        <w:trPr>
          <w:gridAfter w:val="2"/>
          <w:wAfter w:w="210" w:type="dxa"/>
          <w:trHeight w:val="443"/>
          <w:jc w:val="center"/>
        </w:trPr>
        <w:tc>
          <w:tcPr>
            <w:tcW w:w="210" w:type="dxa"/>
            <w:tcBorders>
              <w:top w:val="nil"/>
              <w:left w:val="nil"/>
              <w:bottom w:val="nil"/>
              <w:right w:val="single" w:sz="12" w:space="0" w:color="auto"/>
            </w:tcBorders>
            <w:shd w:val="clear" w:color="auto" w:fill="auto"/>
            <w:noWrap/>
            <w:hideMark/>
          </w:tcPr>
          <w:p w:rsidR="00EB4E6C" w:rsidRPr="0072413B" w:rsidRDefault="00EB4E6C" w:rsidP="00F17F99">
            <w:pPr>
              <w:rPr>
                <w:rFonts w:ascii="Calibri" w:hAnsi="Calibri"/>
                <w:color w:val="000000"/>
                <w:sz w:val="20"/>
                <w:szCs w:val="28"/>
              </w:rPr>
            </w:pPr>
          </w:p>
        </w:tc>
        <w:tc>
          <w:tcPr>
            <w:tcW w:w="2595" w:type="dxa"/>
            <w:gridSpan w:val="3"/>
            <w:vMerge/>
            <w:tcBorders>
              <w:left w:val="single" w:sz="12" w:space="0" w:color="auto"/>
              <w:right w:val="single" w:sz="4" w:space="0" w:color="auto"/>
            </w:tcBorders>
            <w:shd w:val="clear" w:color="auto" w:fill="auto"/>
            <w:noWrap/>
            <w:hideMark/>
          </w:tcPr>
          <w:p w:rsidR="00EB4E6C" w:rsidRPr="00F17F99" w:rsidRDefault="00EB4E6C" w:rsidP="00F17F99">
            <w:pPr>
              <w:rPr>
                <w:rFonts w:asciiTheme="minorHAnsi" w:hAnsiTheme="minorHAnsi"/>
                <w:color w:val="000000"/>
                <w:sz w:val="18"/>
                <w:szCs w:val="18"/>
              </w:rPr>
            </w:pPr>
          </w:p>
        </w:tc>
        <w:tc>
          <w:tcPr>
            <w:tcW w:w="758" w:type="dxa"/>
            <w:tcBorders>
              <w:top w:val="nil"/>
              <w:left w:val="nil"/>
              <w:bottom w:val="single" w:sz="4" w:space="0" w:color="auto"/>
              <w:right w:val="nil"/>
            </w:tcBorders>
            <w:shd w:val="clear" w:color="auto" w:fill="auto"/>
            <w:noWrap/>
            <w:hideMark/>
          </w:tcPr>
          <w:p w:rsidR="00EB4E6C" w:rsidRPr="00F17F99" w:rsidRDefault="00EB4E6C" w:rsidP="00F17F99">
            <w:pPr>
              <w:rPr>
                <w:rFonts w:asciiTheme="minorHAnsi" w:hAnsiTheme="minorHAnsi"/>
                <w:b/>
                <w:bCs/>
                <w:color w:val="000000"/>
                <w:sz w:val="18"/>
                <w:szCs w:val="18"/>
              </w:rPr>
            </w:pPr>
            <w:r w:rsidRPr="00F17F99">
              <w:rPr>
                <w:rFonts w:asciiTheme="minorHAnsi" w:hAnsiTheme="minorHAnsi"/>
                <w:b/>
                <w:bCs/>
                <w:color w:val="000000"/>
                <w:sz w:val="18"/>
                <w:szCs w:val="18"/>
              </w:rPr>
              <w:t>ci</w:t>
            </w:r>
          </w:p>
        </w:tc>
        <w:tc>
          <w:tcPr>
            <w:tcW w:w="3532" w:type="dxa"/>
            <w:gridSpan w:val="9"/>
            <w:tcBorders>
              <w:top w:val="nil"/>
              <w:left w:val="nil"/>
              <w:bottom w:val="single" w:sz="4" w:space="0" w:color="auto"/>
              <w:right w:val="single" w:sz="4" w:space="0" w:color="auto"/>
            </w:tcBorders>
            <w:shd w:val="clear" w:color="auto" w:fill="auto"/>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 xml:space="preserve">Conteneur étanche déshydraté + housse étanche déshydratée + </w:t>
            </w:r>
            <w:proofErr w:type="spellStart"/>
            <w:r w:rsidRPr="00F17F99">
              <w:rPr>
                <w:rFonts w:asciiTheme="minorHAnsi" w:hAnsiTheme="minorHAnsi"/>
                <w:color w:val="000000"/>
                <w:sz w:val="18"/>
                <w:szCs w:val="18"/>
              </w:rPr>
              <w:t>inertage</w:t>
            </w:r>
            <w:proofErr w:type="spellEnd"/>
          </w:p>
        </w:tc>
        <w:tc>
          <w:tcPr>
            <w:tcW w:w="4023" w:type="dxa"/>
            <w:gridSpan w:val="4"/>
            <w:tcBorders>
              <w:top w:val="nil"/>
              <w:left w:val="nil"/>
              <w:bottom w:val="single" w:sz="4" w:space="0" w:color="auto"/>
              <w:right w:val="single" w:sz="12" w:space="0" w:color="auto"/>
            </w:tcBorders>
            <w:shd w:val="clear" w:color="auto" w:fill="auto"/>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Déshydraté + gaz neutre</w:t>
            </w:r>
          </w:p>
        </w:tc>
      </w:tr>
      <w:tr w:rsidR="00B769F7" w:rsidRPr="00015FE7" w:rsidTr="001A188E">
        <w:trPr>
          <w:gridAfter w:val="2"/>
          <w:wAfter w:w="210" w:type="dxa"/>
          <w:trHeight w:val="307"/>
          <w:jc w:val="center"/>
        </w:trPr>
        <w:tc>
          <w:tcPr>
            <w:tcW w:w="210" w:type="dxa"/>
            <w:tcBorders>
              <w:top w:val="nil"/>
              <w:left w:val="nil"/>
              <w:bottom w:val="nil"/>
              <w:right w:val="single" w:sz="12" w:space="0" w:color="auto"/>
            </w:tcBorders>
            <w:shd w:val="clear" w:color="auto" w:fill="auto"/>
            <w:noWrap/>
            <w:hideMark/>
          </w:tcPr>
          <w:p w:rsidR="00EB4E6C" w:rsidRPr="0072413B" w:rsidRDefault="00EB4E6C" w:rsidP="00F17F99">
            <w:pPr>
              <w:rPr>
                <w:rFonts w:ascii="Calibri" w:hAnsi="Calibri"/>
                <w:color w:val="000000"/>
                <w:sz w:val="20"/>
                <w:szCs w:val="28"/>
              </w:rPr>
            </w:pPr>
          </w:p>
        </w:tc>
        <w:tc>
          <w:tcPr>
            <w:tcW w:w="2595" w:type="dxa"/>
            <w:gridSpan w:val="3"/>
            <w:vMerge/>
            <w:tcBorders>
              <w:left w:val="single" w:sz="12" w:space="0" w:color="auto"/>
              <w:right w:val="single" w:sz="4" w:space="0" w:color="auto"/>
            </w:tcBorders>
            <w:shd w:val="clear" w:color="auto" w:fill="auto"/>
            <w:noWrap/>
            <w:hideMark/>
          </w:tcPr>
          <w:p w:rsidR="00EB4E6C" w:rsidRPr="00F17F99" w:rsidRDefault="00EB4E6C" w:rsidP="00F17F99">
            <w:pPr>
              <w:rPr>
                <w:rFonts w:asciiTheme="minorHAnsi" w:hAnsiTheme="minorHAnsi"/>
                <w:color w:val="000000"/>
                <w:sz w:val="18"/>
                <w:szCs w:val="18"/>
              </w:rPr>
            </w:pPr>
          </w:p>
        </w:tc>
        <w:tc>
          <w:tcPr>
            <w:tcW w:w="758" w:type="dxa"/>
            <w:tcBorders>
              <w:top w:val="nil"/>
              <w:left w:val="nil"/>
              <w:bottom w:val="single" w:sz="4" w:space="0" w:color="auto"/>
              <w:right w:val="nil"/>
            </w:tcBorders>
            <w:shd w:val="clear" w:color="auto" w:fill="auto"/>
            <w:noWrap/>
            <w:hideMark/>
          </w:tcPr>
          <w:p w:rsidR="00EB4E6C" w:rsidRPr="00F17F99" w:rsidRDefault="00EB4E6C" w:rsidP="00F17F99">
            <w:pPr>
              <w:rPr>
                <w:rFonts w:asciiTheme="minorHAnsi" w:hAnsiTheme="minorHAnsi"/>
                <w:b/>
                <w:bCs/>
                <w:color w:val="000000"/>
                <w:sz w:val="18"/>
                <w:szCs w:val="18"/>
              </w:rPr>
            </w:pPr>
            <w:r w:rsidRPr="00F17F99">
              <w:rPr>
                <w:rFonts w:asciiTheme="minorHAnsi" w:hAnsiTheme="minorHAnsi"/>
                <w:b/>
                <w:bCs/>
                <w:color w:val="000000"/>
                <w:sz w:val="18"/>
                <w:szCs w:val="18"/>
              </w:rPr>
              <w:t>i</w:t>
            </w:r>
          </w:p>
        </w:tc>
        <w:tc>
          <w:tcPr>
            <w:tcW w:w="3532" w:type="dxa"/>
            <w:gridSpan w:val="9"/>
            <w:tcBorders>
              <w:top w:val="nil"/>
              <w:left w:val="nil"/>
              <w:bottom w:val="single" w:sz="4" w:space="0" w:color="auto"/>
              <w:right w:val="single" w:sz="4" w:space="0" w:color="auto"/>
            </w:tcBorders>
            <w:shd w:val="clear" w:color="auto" w:fill="auto"/>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 xml:space="preserve">Conteneur étanche + </w:t>
            </w:r>
            <w:proofErr w:type="spellStart"/>
            <w:r w:rsidRPr="00F17F99">
              <w:rPr>
                <w:rFonts w:asciiTheme="minorHAnsi" w:hAnsiTheme="minorHAnsi"/>
                <w:color w:val="000000"/>
                <w:sz w:val="18"/>
                <w:szCs w:val="18"/>
              </w:rPr>
              <w:t>inertage</w:t>
            </w:r>
            <w:proofErr w:type="spellEnd"/>
          </w:p>
        </w:tc>
        <w:tc>
          <w:tcPr>
            <w:tcW w:w="4023" w:type="dxa"/>
            <w:gridSpan w:val="4"/>
            <w:tcBorders>
              <w:top w:val="nil"/>
              <w:left w:val="nil"/>
              <w:bottom w:val="single" w:sz="4" w:space="0" w:color="auto"/>
              <w:right w:val="single" w:sz="12" w:space="0" w:color="auto"/>
            </w:tcBorders>
            <w:shd w:val="clear" w:color="auto" w:fill="auto"/>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Gaz neutre</w:t>
            </w:r>
          </w:p>
        </w:tc>
      </w:tr>
      <w:tr w:rsidR="00B769F7" w:rsidRPr="00D477AA" w:rsidTr="001A188E">
        <w:trPr>
          <w:gridAfter w:val="2"/>
          <w:wAfter w:w="210" w:type="dxa"/>
          <w:trHeight w:val="248"/>
          <w:jc w:val="center"/>
        </w:trPr>
        <w:tc>
          <w:tcPr>
            <w:tcW w:w="210" w:type="dxa"/>
            <w:tcBorders>
              <w:top w:val="nil"/>
              <w:left w:val="nil"/>
              <w:bottom w:val="nil"/>
              <w:right w:val="single" w:sz="12" w:space="0" w:color="auto"/>
            </w:tcBorders>
            <w:shd w:val="clear" w:color="auto" w:fill="auto"/>
            <w:noWrap/>
            <w:vAlign w:val="bottom"/>
            <w:hideMark/>
          </w:tcPr>
          <w:p w:rsidR="00EB4E6C" w:rsidRPr="0072413B" w:rsidRDefault="00EB4E6C" w:rsidP="00F17F99">
            <w:pPr>
              <w:rPr>
                <w:rFonts w:ascii="Calibri" w:hAnsi="Calibri"/>
                <w:color w:val="000000"/>
                <w:sz w:val="20"/>
                <w:szCs w:val="28"/>
              </w:rPr>
            </w:pPr>
          </w:p>
        </w:tc>
        <w:tc>
          <w:tcPr>
            <w:tcW w:w="2595" w:type="dxa"/>
            <w:gridSpan w:val="3"/>
            <w:vMerge/>
            <w:tcBorders>
              <w:left w:val="single" w:sz="12" w:space="0" w:color="auto"/>
              <w:bottom w:val="single" w:sz="12" w:space="0" w:color="auto"/>
              <w:right w:val="single" w:sz="4" w:space="0" w:color="auto"/>
            </w:tcBorders>
            <w:shd w:val="clear" w:color="auto" w:fill="auto"/>
            <w:noWrap/>
            <w:hideMark/>
          </w:tcPr>
          <w:p w:rsidR="00EB4E6C" w:rsidRPr="00F17F99" w:rsidRDefault="00EB4E6C" w:rsidP="00F17F99">
            <w:pPr>
              <w:rPr>
                <w:rFonts w:asciiTheme="minorHAnsi" w:hAnsiTheme="minorHAnsi"/>
                <w:color w:val="000000"/>
                <w:sz w:val="18"/>
                <w:szCs w:val="18"/>
              </w:rPr>
            </w:pPr>
          </w:p>
        </w:tc>
        <w:tc>
          <w:tcPr>
            <w:tcW w:w="758" w:type="dxa"/>
            <w:tcBorders>
              <w:top w:val="nil"/>
              <w:left w:val="nil"/>
              <w:bottom w:val="single" w:sz="12" w:space="0" w:color="auto"/>
              <w:right w:val="nil"/>
            </w:tcBorders>
            <w:shd w:val="clear" w:color="auto" w:fill="auto"/>
            <w:noWrap/>
            <w:hideMark/>
          </w:tcPr>
          <w:p w:rsidR="00EB4E6C" w:rsidRPr="00F17F99" w:rsidRDefault="00EB4E6C" w:rsidP="00F17F99">
            <w:pPr>
              <w:rPr>
                <w:rFonts w:asciiTheme="minorHAnsi" w:hAnsiTheme="minorHAnsi"/>
                <w:b/>
                <w:bCs/>
                <w:color w:val="000000"/>
                <w:sz w:val="18"/>
                <w:szCs w:val="18"/>
              </w:rPr>
            </w:pPr>
            <w:r w:rsidRPr="00F17F99">
              <w:rPr>
                <w:rFonts w:asciiTheme="minorHAnsi" w:hAnsiTheme="minorHAnsi"/>
                <w:b/>
                <w:bCs/>
                <w:color w:val="000000"/>
                <w:sz w:val="18"/>
                <w:szCs w:val="18"/>
              </w:rPr>
              <w:t>d</w:t>
            </w:r>
          </w:p>
        </w:tc>
        <w:tc>
          <w:tcPr>
            <w:tcW w:w="3532" w:type="dxa"/>
            <w:gridSpan w:val="9"/>
            <w:tcBorders>
              <w:top w:val="nil"/>
              <w:left w:val="nil"/>
              <w:bottom w:val="single" w:sz="12" w:space="0" w:color="auto"/>
              <w:right w:val="single" w:sz="4" w:space="0" w:color="auto"/>
            </w:tcBorders>
            <w:shd w:val="clear" w:color="auto" w:fill="auto"/>
            <w:noWrap/>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Suspension antichoc antivibratoire</w:t>
            </w:r>
          </w:p>
        </w:tc>
        <w:tc>
          <w:tcPr>
            <w:tcW w:w="4023" w:type="dxa"/>
            <w:gridSpan w:val="4"/>
            <w:tcBorders>
              <w:top w:val="nil"/>
              <w:left w:val="nil"/>
              <w:bottom w:val="single" w:sz="12" w:space="0" w:color="auto"/>
              <w:right w:val="single" w:sz="12" w:space="0" w:color="auto"/>
            </w:tcBorders>
            <w:shd w:val="clear" w:color="auto" w:fill="auto"/>
            <w:noWrap/>
            <w:hideMark/>
          </w:tcPr>
          <w:p w:rsidR="00EB4E6C" w:rsidRPr="00F17F99" w:rsidRDefault="00EB4E6C" w:rsidP="00F17F99">
            <w:pPr>
              <w:rPr>
                <w:rFonts w:asciiTheme="minorHAnsi" w:hAnsiTheme="minorHAnsi"/>
                <w:color w:val="000000"/>
                <w:sz w:val="18"/>
                <w:szCs w:val="18"/>
              </w:rPr>
            </w:pPr>
            <w:r w:rsidRPr="00F17F99">
              <w:rPr>
                <w:rFonts w:asciiTheme="minorHAnsi" w:hAnsiTheme="minorHAnsi"/>
                <w:color w:val="000000"/>
                <w:sz w:val="18"/>
                <w:szCs w:val="18"/>
              </w:rPr>
              <w:t>Matériel fragile suspension calculée</w:t>
            </w:r>
          </w:p>
        </w:tc>
      </w:tr>
      <w:tr w:rsidR="00B769F7" w:rsidRPr="00D477AA" w:rsidTr="001A188E">
        <w:trPr>
          <w:gridAfter w:val="2"/>
          <w:wAfter w:w="210" w:type="dxa"/>
          <w:trHeight w:val="40"/>
          <w:jc w:val="center"/>
        </w:trPr>
        <w:tc>
          <w:tcPr>
            <w:tcW w:w="210" w:type="dxa"/>
            <w:tcBorders>
              <w:top w:val="nil"/>
              <w:left w:val="nil"/>
              <w:bottom w:val="nil"/>
            </w:tcBorders>
            <w:shd w:val="clear" w:color="auto" w:fill="auto"/>
            <w:noWrap/>
            <w:vAlign w:val="bottom"/>
            <w:hideMark/>
          </w:tcPr>
          <w:p w:rsidR="00EB4E6C" w:rsidRPr="00D477AA" w:rsidRDefault="00EB4E6C" w:rsidP="00F17F99">
            <w:pPr>
              <w:rPr>
                <w:rFonts w:ascii="Calibri" w:hAnsi="Calibri"/>
                <w:color w:val="000000"/>
                <w:sz w:val="8"/>
                <w:szCs w:val="8"/>
              </w:rPr>
            </w:pPr>
          </w:p>
        </w:tc>
        <w:tc>
          <w:tcPr>
            <w:tcW w:w="2595" w:type="dxa"/>
            <w:gridSpan w:val="3"/>
            <w:tcBorders>
              <w:bottom w:val="single" w:sz="12" w:space="0" w:color="auto"/>
            </w:tcBorders>
            <w:shd w:val="clear" w:color="auto" w:fill="auto"/>
            <w:noWrap/>
            <w:hideMark/>
          </w:tcPr>
          <w:p w:rsidR="00EB4E6C" w:rsidRPr="00F17F99" w:rsidRDefault="00EB4E6C" w:rsidP="00F17F99">
            <w:pPr>
              <w:rPr>
                <w:rFonts w:asciiTheme="minorHAnsi" w:hAnsiTheme="minorHAnsi"/>
                <w:color w:val="000000"/>
                <w:sz w:val="18"/>
                <w:szCs w:val="18"/>
              </w:rPr>
            </w:pPr>
          </w:p>
        </w:tc>
        <w:tc>
          <w:tcPr>
            <w:tcW w:w="758" w:type="dxa"/>
            <w:tcBorders>
              <w:top w:val="nil"/>
              <w:bottom w:val="single" w:sz="12" w:space="0" w:color="auto"/>
            </w:tcBorders>
            <w:shd w:val="clear" w:color="auto" w:fill="auto"/>
            <w:noWrap/>
            <w:hideMark/>
          </w:tcPr>
          <w:p w:rsidR="00EB4E6C" w:rsidRPr="00F17F99" w:rsidRDefault="00EB4E6C" w:rsidP="00F17F99">
            <w:pPr>
              <w:rPr>
                <w:rFonts w:asciiTheme="minorHAnsi" w:hAnsiTheme="minorHAnsi"/>
                <w:b/>
                <w:bCs/>
                <w:color w:val="000000"/>
                <w:sz w:val="18"/>
                <w:szCs w:val="18"/>
              </w:rPr>
            </w:pPr>
          </w:p>
        </w:tc>
        <w:tc>
          <w:tcPr>
            <w:tcW w:w="3532" w:type="dxa"/>
            <w:gridSpan w:val="9"/>
            <w:tcBorders>
              <w:top w:val="nil"/>
              <w:bottom w:val="single" w:sz="12" w:space="0" w:color="auto"/>
            </w:tcBorders>
            <w:shd w:val="clear" w:color="auto" w:fill="auto"/>
            <w:noWrap/>
            <w:hideMark/>
          </w:tcPr>
          <w:p w:rsidR="00EB4E6C" w:rsidRPr="00F17F99" w:rsidRDefault="00EB4E6C" w:rsidP="00F17F99">
            <w:pPr>
              <w:rPr>
                <w:rFonts w:asciiTheme="minorHAnsi" w:hAnsiTheme="minorHAnsi"/>
                <w:color w:val="000000"/>
                <w:sz w:val="18"/>
                <w:szCs w:val="18"/>
              </w:rPr>
            </w:pPr>
          </w:p>
        </w:tc>
        <w:tc>
          <w:tcPr>
            <w:tcW w:w="4023" w:type="dxa"/>
            <w:gridSpan w:val="4"/>
            <w:tcBorders>
              <w:top w:val="nil"/>
              <w:bottom w:val="single" w:sz="12" w:space="0" w:color="auto"/>
            </w:tcBorders>
            <w:shd w:val="clear" w:color="auto" w:fill="auto"/>
            <w:noWrap/>
            <w:hideMark/>
          </w:tcPr>
          <w:p w:rsidR="00EB4E6C" w:rsidRPr="00F17F99" w:rsidRDefault="00EB4E6C" w:rsidP="00F17F99">
            <w:pPr>
              <w:rPr>
                <w:rFonts w:asciiTheme="minorHAnsi" w:hAnsiTheme="minorHAnsi"/>
                <w:color w:val="000000"/>
                <w:sz w:val="18"/>
                <w:szCs w:val="18"/>
              </w:rPr>
            </w:pPr>
          </w:p>
        </w:tc>
      </w:tr>
      <w:tr w:rsidR="008D0568" w:rsidRPr="00D477AA" w:rsidTr="001A188E">
        <w:trPr>
          <w:gridAfter w:val="2"/>
          <w:wAfter w:w="210" w:type="dxa"/>
          <w:trHeight w:hRule="exact" w:val="227"/>
          <w:jc w:val="center"/>
        </w:trPr>
        <w:tc>
          <w:tcPr>
            <w:tcW w:w="210" w:type="dxa"/>
            <w:tcBorders>
              <w:top w:val="nil"/>
              <w:left w:val="nil"/>
              <w:bottom w:val="nil"/>
              <w:right w:val="single" w:sz="12" w:space="0" w:color="auto"/>
            </w:tcBorders>
            <w:shd w:val="clear" w:color="auto" w:fill="auto"/>
            <w:noWrap/>
            <w:vAlign w:val="bottom"/>
          </w:tcPr>
          <w:p w:rsidR="008D0568" w:rsidRPr="00D477AA" w:rsidRDefault="008D0568" w:rsidP="00F17F99">
            <w:pPr>
              <w:rPr>
                <w:rFonts w:ascii="Calibri" w:hAnsi="Calibri"/>
                <w:color w:val="000000"/>
                <w:sz w:val="8"/>
                <w:szCs w:val="8"/>
              </w:rPr>
            </w:pPr>
          </w:p>
        </w:tc>
        <w:tc>
          <w:tcPr>
            <w:tcW w:w="2595" w:type="dxa"/>
            <w:gridSpan w:val="3"/>
            <w:tcBorders>
              <w:top w:val="single" w:sz="12" w:space="0" w:color="auto"/>
              <w:left w:val="single" w:sz="12" w:space="0" w:color="auto"/>
              <w:bottom w:val="single" w:sz="12" w:space="0" w:color="auto"/>
              <w:right w:val="single" w:sz="4" w:space="0" w:color="auto"/>
            </w:tcBorders>
            <w:shd w:val="clear" w:color="auto" w:fill="auto"/>
            <w:noWrap/>
            <w:vAlign w:val="center"/>
          </w:tcPr>
          <w:p w:rsidR="008D0568" w:rsidRPr="00371319" w:rsidRDefault="00371319" w:rsidP="00F17F99">
            <w:pPr>
              <w:rPr>
                <w:rFonts w:asciiTheme="minorHAnsi" w:hAnsiTheme="minorHAnsi"/>
                <w:b/>
                <w:color w:val="000000"/>
                <w:sz w:val="18"/>
                <w:szCs w:val="18"/>
              </w:rPr>
            </w:pPr>
            <w:r w:rsidRPr="00371319">
              <w:rPr>
                <w:rFonts w:asciiTheme="minorHAnsi" w:hAnsiTheme="minorHAnsi"/>
                <w:b/>
                <w:color w:val="000000"/>
                <w:sz w:val="18"/>
                <w:szCs w:val="18"/>
              </w:rPr>
              <w:t>7- Tourets</w:t>
            </w:r>
          </w:p>
        </w:tc>
        <w:tc>
          <w:tcPr>
            <w:tcW w:w="758" w:type="dxa"/>
            <w:tcBorders>
              <w:top w:val="single" w:sz="12" w:space="0" w:color="auto"/>
              <w:left w:val="single" w:sz="4" w:space="0" w:color="auto"/>
              <w:bottom w:val="single" w:sz="12" w:space="0" w:color="auto"/>
            </w:tcBorders>
            <w:shd w:val="clear" w:color="auto" w:fill="D9D9D9" w:themeFill="background1" w:themeFillShade="D9"/>
            <w:noWrap/>
            <w:vAlign w:val="center"/>
          </w:tcPr>
          <w:p w:rsidR="008D0568" w:rsidRPr="00F17F99" w:rsidRDefault="008D0568" w:rsidP="00F17F99">
            <w:pPr>
              <w:rPr>
                <w:rFonts w:asciiTheme="minorHAnsi" w:hAnsiTheme="minorHAnsi"/>
                <w:color w:val="000000"/>
                <w:sz w:val="18"/>
                <w:szCs w:val="18"/>
              </w:rPr>
            </w:pPr>
          </w:p>
        </w:tc>
        <w:tc>
          <w:tcPr>
            <w:tcW w:w="3532" w:type="dxa"/>
            <w:gridSpan w:val="9"/>
            <w:tcBorders>
              <w:top w:val="single" w:sz="12" w:space="0" w:color="auto"/>
              <w:bottom w:val="single" w:sz="12" w:space="0" w:color="auto"/>
            </w:tcBorders>
            <w:shd w:val="clear" w:color="auto" w:fill="D9D9D9" w:themeFill="background1" w:themeFillShade="D9"/>
            <w:noWrap/>
            <w:vAlign w:val="center"/>
          </w:tcPr>
          <w:p w:rsidR="008D0568" w:rsidRPr="00F17F99" w:rsidRDefault="008D0568" w:rsidP="00F17F99">
            <w:pPr>
              <w:rPr>
                <w:rFonts w:asciiTheme="minorHAnsi" w:hAnsiTheme="minorHAnsi"/>
                <w:color w:val="000000"/>
                <w:sz w:val="18"/>
                <w:szCs w:val="18"/>
              </w:rPr>
            </w:pPr>
          </w:p>
        </w:tc>
        <w:tc>
          <w:tcPr>
            <w:tcW w:w="4023" w:type="dxa"/>
            <w:gridSpan w:val="4"/>
            <w:tcBorders>
              <w:top w:val="single" w:sz="12" w:space="0" w:color="auto"/>
              <w:bottom w:val="single" w:sz="12" w:space="0" w:color="auto"/>
              <w:right w:val="single" w:sz="12" w:space="0" w:color="auto"/>
            </w:tcBorders>
            <w:shd w:val="clear" w:color="auto" w:fill="D9D9D9" w:themeFill="background1" w:themeFillShade="D9"/>
            <w:noWrap/>
            <w:vAlign w:val="center"/>
          </w:tcPr>
          <w:p w:rsidR="008D0568" w:rsidRPr="00F17F99" w:rsidRDefault="008D0568" w:rsidP="00F17F99">
            <w:pPr>
              <w:rPr>
                <w:rFonts w:asciiTheme="minorHAnsi" w:hAnsiTheme="minorHAnsi"/>
                <w:color w:val="000000"/>
                <w:sz w:val="18"/>
                <w:szCs w:val="18"/>
              </w:rPr>
            </w:pPr>
          </w:p>
        </w:tc>
      </w:tr>
      <w:tr w:rsidR="008D0568" w:rsidRPr="00D477AA" w:rsidTr="001A188E">
        <w:trPr>
          <w:gridAfter w:val="2"/>
          <w:wAfter w:w="210" w:type="dxa"/>
          <w:trHeight w:hRule="exact" w:val="85"/>
          <w:jc w:val="center"/>
        </w:trPr>
        <w:tc>
          <w:tcPr>
            <w:tcW w:w="210" w:type="dxa"/>
            <w:tcBorders>
              <w:top w:val="nil"/>
              <w:left w:val="nil"/>
              <w:bottom w:val="nil"/>
            </w:tcBorders>
            <w:shd w:val="clear" w:color="auto" w:fill="auto"/>
            <w:noWrap/>
            <w:vAlign w:val="bottom"/>
          </w:tcPr>
          <w:p w:rsidR="008D0568" w:rsidRPr="00D477AA" w:rsidRDefault="008D0568" w:rsidP="00F17F99">
            <w:pPr>
              <w:rPr>
                <w:rFonts w:ascii="Calibri" w:hAnsi="Calibri"/>
                <w:color w:val="000000"/>
                <w:sz w:val="8"/>
                <w:szCs w:val="8"/>
              </w:rPr>
            </w:pPr>
          </w:p>
        </w:tc>
        <w:tc>
          <w:tcPr>
            <w:tcW w:w="2595" w:type="dxa"/>
            <w:gridSpan w:val="3"/>
            <w:tcBorders>
              <w:bottom w:val="single" w:sz="12" w:space="0" w:color="auto"/>
            </w:tcBorders>
            <w:shd w:val="clear" w:color="auto" w:fill="auto"/>
            <w:noWrap/>
          </w:tcPr>
          <w:p w:rsidR="008D0568" w:rsidRPr="00F17F99" w:rsidRDefault="008D0568" w:rsidP="00F17F99">
            <w:pPr>
              <w:rPr>
                <w:rFonts w:asciiTheme="minorHAnsi" w:hAnsiTheme="minorHAnsi"/>
                <w:color w:val="000000"/>
                <w:sz w:val="18"/>
                <w:szCs w:val="18"/>
              </w:rPr>
            </w:pPr>
          </w:p>
        </w:tc>
        <w:tc>
          <w:tcPr>
            <w:tcW w:w="758" w:type="dxa"/>
            <w:tcBorders>
              <w:top w:val="nil"/>
              <w:bottom w:val="single" w:sz="12" w:space="0" w:color="auto"/>
            </w:tcBorders>
            <w:shd w:val="clear" w:color="auto" w:fill="auto"/>
            <w:noWrap/>
          </w:tcPr>
          <w:p w:rsidR="008D0568" w:rsidRPr="00F17F99" w:rsidRDefault="008D0568" w:rsidP="00F17F99">
            <w:pPr>
              <w:rPr>
                <w:rFonts w:asciiTheme="minorHAnsi" w:hAnsiTheme="minorHAnsi"/>
                <w:b/>
                <w:bCs/>
                <w:color w:val="000000"/>
                <w:sz w:val="18"/>
                <w:szCs w:val="18"/>
              </w:rPr>
            </w:pPr>
          </w:p>
        </w:tc>
        <w:tc>
          <w:tcPr>
            <w:tcW w:w="3532" w:type="dxa"/>
            <w:gridSpan w:val="9"/>
            <w:tcBorders>
              <w:top w:val="nil"/>
              <w:bottom w:val="single" w:sz="12" w:space="0" w:color="auto"/>
            </w:tcBorders>
            <w:shd w:val="clear" w:color="auto" w:fill="auto"/>
            <w:noWrap/>
          </w:tcPr>
          <w:p w:rsidR="008D0568" w:rsidRPr="00F17F99" w:rsidRDefault="008D0568" w:rsidP="00F17F99">
            <w:pPr>
              <w:rPr>
                <w:rFonts w:asciiTheme="minorHAnsi" w:hAnsiTheme="minorHAnsi"/>
                <w:color w:val="000000"/>
                <w:sz w:val="18"/>
                <w:szCs w:val="18"/>
              </w:rPr>
            </w:pPr>
          </w:p>
        </w:tc>
        <w:tc>
          <w:tcPr>
            <w:tcW w:w="4023" w:type="dxa"/>
            <w:gridSpan w:val="4"/>
            <w:tcBorders>
              <w:top w:val="nil"/>
              <w:bottom w:val="single" w:sz="12" w:space="0" w:color="auto"/>
            </w:tcBorders>
            <w:shd w:val="clear" w:color="auto" w:fill="auto"/>
            <w:noWrap/>
          </w:tcPr>
          <w:p w:rsidR="008D0568" w:rsidRPr="00F17F99" w:rsidRDefault="008D0568" w:rsidP="00F17F99">
            <w:pPr>
              <w:rPr>
                <w:rFonts w:asciiTheme="minorHAnsi" w:hAnsiTheme="minorHAnsi"/>
                <w:color w:val="000000"/>
                <w:sz w:val="18"/>
                <w:szCs w:val="18"/>
              </w:rPr>
            </w:pPr>
          </w:p>
        </w:tc>
      </w:tr>
      <w:tr w:rsidR="008D0568" w:rsidRPr="00F54E6A" w:rsidTr="001A188E">
        <w:trPr>
          <w:gridAfter w:val="2"/>
          <w:wAfter w:w="210" w:type="dxa"/>
          <w:trHeight w:val="248"/>
          <w:jc w:val="center"/>
        </w:trPr>
        <w:tc>
          <w:tcPr>
            <w:tcW w:w="210" w:type="dxa"/>
            <w:tcBorders>
              <w:top w:val="nil"/>
              <w:left w:val="nil"/>
              <w:bottom w:val="nil"/>
              <w:right w:val="single" w:sz="12" w:space="0" w:color="auto"/>
            </w:tcBorders>
            <w:shd w:val="clear" w:color="auto" w:fill="auto"/>
            <w:noWrap/>
            <w:vAlign w:val="bottom"/>
            <w:hideMark/>
          </w:tcPr>
          <w:p w:rsidR="00EB4E6C" w:rsidRPr="0072413B" w:rsidRDefault="00EB4E6C" w:rsidP="00F17F99">
            <w:pPr>
              <w:rPr>
                <w:rFonts w:ascii="Calibri" w:hAnsi="Calibri"/>
                <w:color w:val="000000"/>
                <w:sz w:val="20"/>
                <w:szCs w:val="28"/>
              </w:rPr>
            </w:pPr>
          </w:p>
        </w:tc>
        <w:tc>
          <w:tcPr>
            <w:tcW w:w="2595" w:type="dxa"/>
            <w:gridSpan w:val="3"/>
            <w:tcBorders>
              <w:top w:val="single" w:sz="12" w:space="0" w:color="auto"/>
              <w:left w:val="single" w:sz="12" w:space="0" w:color="auto"/>
              <w:bottom w:val="single" w:sz="12" w:space="0" w:color="auto"/>
              <w:right w:val="single" w:sz="4" w:space="0" w:color="auto"/>
            </w:tcBorders>
            <w:shd w:val="clear" w:color="auto" w:fill="auto"/>
            <w:noWrap/>
            <w:hideMark/>
          </w:tcPr>
          <w:p w:rsidR="00EB4E6C" w:rsidRPr="00F17F99" w:rsidRDefault="00EB4E6C" w:rsidP="00F17F99">
            <w:pPr>
              <w:rPr>
                <w:rFonts w:asciiTheme="minorHAnsi" w:hAnsiTheme="minorHAnsi"/>
                <w:b/>
                <w:bCs/>
                <w:color w:val="000000"/>
                <w:sz w:val="18"/>
                <w:szCs w:val="18"/>
              </w:rPr>
            </w:pPr>
            <w:r w:rsidRPr="00F17F99">
              <w:rPr>
                <w:rFonts w:asciiTheme="minorHAnsi" w:hAnsiTheme="minorHAnsi"/>
                <w:b/>
                <w:bCs/>
                <w:color w:val="000000"/>
                <w:sz w:val="18"/>
                <w:szCs w:val="18"/>
              </w:rPr>
              <w:t>8 - Conteneur</w:t>
            </w:r>
          </w:p>
        </w:tc>
        <w:tc>
          <w:tcPr>
            <w:tcW w:w="758" w:type="dxa"/>
            <w:tcBorders>
              <w:top w:val="single" w:sz="12" w:space="0" w:color="auto"/>
              <w:left w:val="nil"/>
              <w:bottom w:val="single" w:sz="12" w:space="0" w:color="auto"/>
              <w:right w:val="nil"/>
            </w:tcBorders>
            <w:shd w:val="clear" w:color="auto" w:fill="auto"/>
            <w:noWrap/>
            <w:hideMark/>
          </w:tcPr>
          <w:p w:rsidR="00EB4E6C" w:rsidRPr="00F17F99" w:rsidRDefault="00EB4E6C" w:rsidP="00F17F99">
            <w:pPr>
              <w:rPr>
                <w:rFonts w:asciiTheme="minorHAnsi" w:hAnsiTheme="minorHAnsi"/>
                <w:b/>
                <w:bCs/>
                <w:color w:val="000000"/>
                <w:sz w:val="18"/>
                <w:szCs w:val="18"/>
              </w:rPr>
            </w:pPr>
          </w:p>
        </w:tc>
        <w:tc>
          <w:tcPr>
            <w:tcW w:w="3532" w:type="dxa"/>
            <w:gridSpan w:val="9"/>
            <w:tcBorders>
              <w:top w:val="single" w:sz="12" w:space="0" w:color="auto"/>
              <w:left w:val="nil"/>
              <w:bottom w:val="single" w:sz="12" w:space="0" w:color="auto"/>
              <w:right w:val="single" w:sz="4" w:space="0" w:color="auto"/>
            </w:tcBorders>
            <w:shd w:val="clear" w:color="auto" w:fill="auto"/>
            <w:noWrap/>
            <w:hideMark/>
          </w:tcPr>
          <w:p w:rsidR="00EB4E6C" w:rsidRPr="00F17F99" w:rsidRDefault="00EB4E6C" w:rsidP="00F17F99">
            <w:pPr>
              <w:rPr>
                <w:rFonts w:asciiTheme="minorHAnsi" w:hAnsiTheme="minorHAnsi"/>
                <w:bCs/>
                <w:color w:val="000000"/>
                <w:sz w:val="18"/>
                <w:szCs w:val="18"/>
              </w:rPr>
            </w:pPr>
            <w:r w:rsidRPr="00F17F99">
              <w:rPr>
                <w:rFonts w:asciiTheme="minorHAnsi" w:hAnsiTheme="minorHAnsi"/>
                <w:bCs/>
                <w:color w:val="000000"/>
                <w:sz w:val="18"/>
                <w:szCs w:val="18"/>
              </w:rPr>
              <w:t>Toutes protections complémentaires possibles</w:t>
            </w:r>
          </w:p>
        </w:tc>
        <w:tc>
          <w:tcPr>
            <w:tcW w:w="4023" w:type="dxa"/>
            <w:gridSpan w:val="4"/>
            <w:tcBorders>
              <w:top w:val="single" w:sz="12" w:space="0" w:color="auto"/>
              <w:left w:val="nil"/>
              <w:bottom w:val="single" w:sz="12" w:space="0" w:color="auto"/>
              <w:right w:val="single" w:sz="12" w:space="0" w:color="auto"/>
            </w:tcBorders>
            <w:shd w:val="clear" w:color="auto" w:fill="auto"/>
            <w:noWrap/>
            <w:hideMark/>
          </w:tcPr>
          <w:p w:rsidR="00EB4E6C" w:rsidRPr="00F17F99" w:rsidRDefault="00EB4E6C" w:rsidP="00F17F99">
            <w:pPr>
              <w:rPr>
                <w:rFonts w:asciiTheme="minorHAnsi" w:hAnsiTheme="minorHAnsi"/>
                <w:bCs/>
                <w:color w:val="000000"/>
                <w:sz w:val="18"/>
                <w:szCs w:val="18"/>
              </w:rPr>
            </w:pPr>
            <w:r w:rsidRPr="00F17F99">
              <w:rPr>
                <w:rFonts w:asciiTheme="minorHAnsi" w:hAnsiTheme="minorHAnsi"/>
                <w:bCs/>
                <w:color w:val="000000"/>
                <w:sz w:val="18"/>
                <w:szCs w:val="18"/>
              </w:rPr>
              <w:t>Regroupement de matériel protégé et emballé</w:t>
            </w:r>
          </w:p>
        </w:tc>
      </w:tr>
      <w:tr w:rsidR="008D0568" w:rsidRPr="00F54E6A" w:rsidTr="001A188E">
        <w:trPr>
          <w:gridAfter w:val="2"/>
          <w:wAfter w:w="210" w:type="dxa"/>
          <w:trHeight w:hRule="exact" w:val="85"/>
          <w:jc w:val="center"/>
        </w:trPr>
        <w:tc>
          <w:tcPr>
            <w:tcW w:w="210" w:type="dxa"/>
            <w:tcBorders>
              <w:top w:val="nil"/>
              <w:left w:val="nil"/>
              <w:bottom w:val="nil"/>
            </w:tcBorders>
            <w:shd w:val="clear" w:color="auto" w:fill="auto"/>
            <w:noWrap/>
            <w:vAlign w:val="bottom"/>
          </w:tcPr>
          <w:p w:rsidR="008D0568" w:rsidRPr="0072413B" w:rsidRDefault="008D0568" w:rsidP="00F17F99">
            <w:pPr>
              <w:rPr>
                <w:rFonts w:ascii="Calibri" w:hAnsi="Calibri"/>
                <w:color w:val="000000"/>
                <w:sz w:val="20"/>
                <w:szCs w:val="28"/>
              </w:rPr>
            </w:pPr>
          </w:p>
        </w:tc>
        <w:tc>
          <w:tcPr>
            <w:tcW w:w="2595" w:type="dxa"/>
            <w:gridSpan w:val="3"/>
            <w:tcBorders>
              <w:top w:val="single" w:sz="12" w:space="0" w:color="auto"/>
              <w:bottom w:val="single" w:sz="12" w:space="0" w:color="auto"/>
            </w:tcBorders>
            <w:shd w:val="clear" w:color="auto" w:fill="auto"/>
            <w:noWrap/>
          </w:tcPr>
          <w:p w:rsidR="008D0568" w:rsidRPr="00F17F99" w:rsidRDefault="008D0568" w:rsidP="00F17F99">
            <w:pPr>
              <w:rPr>
                <w:rFonts w:asciiTheme="minorHAnsi" w:hAnsiTheme="minorHAnsi"/>
                <w:b/>
                <w:bCs/>
                <w:color w:val="000000"/>
                <w:sz w:val="18"/>
                <w:szCs w:val="18"/>
              </w:rPr>
            </w:pPr>
          </w:p>
        </w:tc>
        <w:tc>
          <w:tcPr>
            <w:tcW w:w="758" w:type="dxa"/>
            <w:tcBorders>
              <w:top w:val="single" w:sz="12" w:space="0" w:color="auto"/>
              <w:bottom w:val="single" w:sz="12" w:space="0" w:color="auto"/>
            </w:tcBorders>
            <w:shd w:val="clear" w:color="auto" w:fill="auto"/>
            <w:noWrap/>
          </w:tcPr>
          <w:p w:rsidR="008D0568" w:rsidRPr="00F17F99" w:rsidRDefault="008D0568" w:rsidP="00F17F99">
            <w:pPr>
              <w:rPr>
                <w:rFonts w:asciiTheme="minorHAnsi" w:hAnsiTheme="minorHAnsi"/>
                <w:b/>
                <w:bCs/>
                <w:color w:val="000000"/>
                <w:sz w:val="18"/>
                <w:szCs w:val="18"/>
              </w:rPr>
            </w:pPr>
          </w:p>
        </w:tc>
        <w:tc>
          <w:tcPr>
            <w:tcW w:w="3532" w:type="dxa"/>
            <w:gridSpan w:val="9"/>
            <w:tcBorders>
              <w:top w:val="single" w:sz="12" w:space="0" w:color="auto"/>
              <w:bottom w:val="single" w:sz="12" w:space="0" w:color="auto"/>
            </w:tcBorders>
            <w:shd w:val="clear" w:color="auto" w:fill="auto"/>
            <w:noWrap/>
          </w:tcPr>
          <w:p w:rsidR="008D0568" w:rsidRPr="00F17F99" w:rsidRDefault="008D0568" w:rsidP="00F17F99">
            <w:pPr>
              <w:rPr>
                <w:rFonts w:asciiTheme="minorHAnsi" w:hAnsiTheme="minorHAnsi"/>
                <w:bCs/>
                <w:color w:val="000000"/>
                <w:sz w:val="18"/>
                <w:szCs w:val="18"/>
              </w:rPr>
            </w:pPr>
          </w:p>
        </w:tc>
        <w:tc>
          <w:tcPr>
            <w:tcW w:w="4023" w:type="dxa"/>
            <w:gridSpan w:val="4"/>
            <w:tcBorders>
              <w:top w:val="single" w:sz="12" w:space="0" w:color="auto"/>
              <w:bottom w:val="single" w:sz="12" w:space="0" w:color="auto"/>
            </w:tcBorders>
            <w:shd w:val="clear" w:color="auto" w:fill="auto"/>
            <w:noWrap/>
          </w:tcPr>
          <w:p w:rsidR="008D0568" w:rsidRPr="00F17F99" w:rsidRDefault="008D0568" w:rsidP="00F17F99">
            <w:pPr>
              <w:rPr>
                <w:rFonts w:asciiTheme="minorHAnsi" w:hAnsiTheme="minorHAnsi"/>
                <w:bCs/>
                <w:color w:val="000000"/>
                <w:sz w:val="18"/>
                <w:szCs w:val="18"/>
              </w:rPr>
            </w:pPr>
          </w:p>
        </w:tc>
      </w:tr>
      <w:tr w:rsidR="00371319" w:rsidRPr="00F54E6A" w:rsidTr="001A188E">
        <w:trPr>
          <w:gridAfter w:val="2"/>
          <w:wAfter w:w="210" w:type="dxa"/>
          <w:trHeight w:hRule="exact" w:val="227"/>
          <w:jc w:val="center"/>
        </w:trPr>
        <w:tc>
          <w:tcPr>
            <w:tcW w:w="210" w:type="dxa"/>
            <w:tcBorders>
              <w:top w:val="nil"/>
              <w:left w:val="nil"/>
              <w:bottom w:val="nil"/>
              <w:right w:val="single" w:sz="12" w:space="0" w:color="auto"/>
            </w:tcBorders>
            <w:shd w:val="clear" w:color="auto" w:fill="auto"/>
            <w:noWrap/>
            <w:vAlign w:val="bottom"/>
          </w:tcPr>
          <w:p w:rsidR="008D0568" w:rsidRPr="0072413B" w:rsidRDefault="008D0568" w:rsidP="00F17F99">
            <w:pPr>
              <w:rPr>
                <w:rFonts w:ascii="Calibri" w:hAnsi="Calibri"/>
                <w:color w:val="000000"/>
                <w:sz w:val="20"/>
                <w:szCs w:val="28"/>
              </w:rPr>
            </w:pPr>
          </w:p>
        </w:tc>
        <w:tc>
          <w:tcPr>
            <w:tcW w:w="2595" w:type="dxa"/>
            <w:gridSpan w:val="3"/>
            <w:tcBorders>
              <w:top w:val="single" w:sz="12" w:space="0" w:color="auto"/>
              <w:left w:val="single" w:sz="12" w:space="0" w:color="auto"/>
              <w:bottom w:val="single" w:sz="12" w:space="0" w:color="auto"/>
              <w:right w:val="single" w:sz="4" w:space="0" w:color="auto"/>
            </w:tcBorders>
            <w:shd w:val="clear" w:color="auto" w:fill="auto"/>
            <w:noWrap/>
            <w:vAlign w:val="center"/>
          </w:tcPr>
          <w:p w:rsidR="008D0568" w:rsidRPr="00371319" w:rsidRDefault="00371319" w:rsidP="00F17F99">
            <w:pPr>
              <w:rPr>
                <w:rFonts w:asciiTheme="minorHAnsi" w:hAnsiTheme="minorHAnsi"/>
                <w:b/>
                <w:color w:val="000000"/>
                <w:sz w:val="18"/>
                <w:szCs w:val="18"/>
              </w:rPr>
            </w:pPr>
            <w:r w:rsidRPr="00371319">
              <w:rPr>
                <w:rFonts w:asciiTheme="minorHAnsi" w:hAnsiTheme="minorHAnsi"/>
                <w:b/>
                <w:color w:val="000000"/>
                <w:sz w:val="18"/>
                <w:szCs w:val="18"/>
              </w:rPr>
              <w:t>9- Capotage</w:t>
            </w:r>
          </w:p>
        </w:tc>
        <w:tc>
          <w:tcPr>
            <w:tcW w:w="758" w:type="dxa"/>
            <w:tcBorders>
              <w:top w:val="single" w:sz="12" w:space="0" w:color="auto"/>
              <w:left w:val="single" w:sz="4" w:space="0" w:color="auto"/>
              <w:bottom w:val="single" w:sz="12" w:space="0" w:color="auto"/>
            </w:tcBorders>
            <w:shd w:val="clear" w:color="auto" w:fill="D9D9D9" w:themeFill="background1" w:themeFillShade="D9"/>
            <w:noWrap/>
            <w:vAlign w:val="center"/>
          </w:tcPr>
          <w:p w:rsidR="008D0568" w:rsidRPr="00F17F99" w:rsidRDefault="008D0568" w:rsidP="00F17F99">
            <w:pPr>
              <w:rPr>
                <w:rFonts w:asciiTheme="minorHAnsi" w:hAnsiTheme="minorHAnsi"/>
                <w:color w:val="000000"/>
                <w:sz w:val="18"/>
                <w:szCs w:val="18"/>
              </w:rPr>
            </w:pPr>
          </w:p>
        </w:tc>
        <w:tc>
          <w:tcPr>
            <w:tcW w:w="3532" w:type="dxa"/>
            <w:gridSpan w:val="9"/>
            <w:tcBorders>
              <w:top w:val="single" w:sz="12" w:space="0" w:color="auto"/>
              <w:bottom w:val="single" w:sz="12" w:space="0" w:color="auto"/>
            </w:tcBorders>
            <w:shd w:val="clear" w:color="auto" w:fill="D9D9D9" w:themeFill="background1" w:themeFillShade="D9"/>
            <w:noWrap/>
            <w:vAlign w:val="center"/>
          </w:tcPr>
          <w:p w:rsidR="008D0568" w:rsidRPr="00F17F99" w:rsidRDefault="008D0568" w:rsidP="00F17F99">
            <w:pPr>
              <w:rPr>
                <w:rFonts w:asciiTheme="minorHAnsi" w:hAnsiTheme="minorHAnsi"/>
                <w:color w:val="000000"/>
                <w:sz w:val="18"/>
                <w:szCs w:val="18"/>
              </w:rPr>
            </w:pPr>
          </w:p>
        </w:tc>
        <w:tc>
          <w:tcPr>
            <w:tcW w:w="4023" w:type="dxa"/>
            <w:gridSpan w:val="4"/>
            <w:tcBorders>
              <w:top w:val="single" w:sz="12" w:space="0" w:color="auto"/>
              <w:bottom w:val="single" w:sz="12" w:space="0" w:color="auto"/>
              <w:right w:val="single" w:sz="12" w:space="0" w:color="auto"/>
            </w:tcBorders>
            <w:shd w:val="clear" w:color="auto" w:fill="D9D9D9" w:themeFill="background1" w:themeFillShade="D9"/>
            <w:noWrap/>
            <w:vAlign w:val="center"/>
          </w:tcPr>
          <w:p w:rsidR="008D0568" w:rsidRPr="00F17F99" w:rsidRDefault="008D0568" w:rsidP="00F17F99">
            <w:pPr>
              <w:rPr>
                <w:rFonts w:asciiTheme="minorHAnsi" w:hAnsiTheme="minorHAnsi"/>
                <w:color w:val="000000"/>
                <w:sz w:val="18"/>
                <w:szCs w:val="18"/>
              </w:rPr>
            </w:pPr>
          </w:p>
        </w:tc>
      </w:tr>
      <w:tr w:rsidR="00B769F7" w:rsidRPr="00471626" w:rsidTr="001A188E">
        <w:trPr>
          <w:gridAfter w:val="2"/>
          <w:wAfter w:w="210" w:type="dxa"/>
          <w:trHeight w:val="257"/>
          <w:jc w:val="center"/>
        </w:trPr>
        <w:tc>
          <w:tcPr>
            <w:tcW w:w="210" w:type="dxa"/>
            <w:tcBorders>
              <w:top w:val="nil"/>
              <w:left w:val="nil"/>
              <w:bottom w:val="nil"/>
              <w:right w:val="nil"/>
            </w:tcBorders>
            <w:shd w:val="clear" w:color="auto" w:fill="auto"/>
            <w:noWrap/>
            <w:vAlign w:val="center"/>
            <w:hideMark/>
          </w:tcPr>
          <w:p w:rsidR="00EB4E6C" w:rsidRPr="0072413B" w:rsidRDefault="00EB4E6C" w:rsidP="00F17F99">
            <w:pPr>
              <w:rPr>
                <w:rFonts w:ascii="Calibri" w:hAnsi="Calibri"/>
                <w:b/>
                <w:bCs/>
                <w:color w:val="000000"/>
                <w:sz w:val="20"/>
                <w:szCs w:val="28"/>
              </w:rPr>
            </w:pPr>
          </w:p>
        </w:tc>
        <w:tc>
          <w:tcPr>
            <w:tcW w:w="10908" w:type="dxa"/>
            <w:gridSpan w:val="17"/>
            <w:tcBorders>
              <w:top w:val="single" w:sz="12" w:space="0" w:color="auto"/>
              <w:left w:val="nil"/>
              <w:bottom w:val="nil"/>
              <w:right w:val="nil"/>
            </w:tcBorders>
            <w:shd w:val="clear" w:color="auto" w:fill="auto"/>
            <w:vAlign w:val="center"/>
            <w:hideMark/>
          </w:tcPr>
          <w:p w:rsidR="006E3FA7" w:rsidRPr="0007686D" w:rsidRDefault="006E3FA7" w:rsidP="00D279C7">
            <w:pPr>
              <w:rPr>
                <w:rFonts w:ascii="Times New Roman" w:hAnsi="Times New Roman"/>
                <w:b/>
                <w:bCs/>
                <w:color w:val="000000"/>
                <w:sz w:val="18"/>
                <w:szCs w:val="18"/>
              </w:rPr>
            </w:pPr>
          </w:p>
          <w:p w:rsidR="00EB4E6C" w:rsidRPr="0007686D" w:rsidRDefault="00EB4E6C" w:rsidP="00D279C7">
            <w:pPr>
              <w:rPr>
                <w:rFonts w:ascii="Times New Roman" w:hAnsi="Times New Roman"/>
                <w:color w:val="000000"/>
                <w:sz w:val="18"/>
                <w:szCs w:val="18"/>
              </w:rPr>
            </w:pPr>
            <w:r w:rsidRPr="0007686D">
              <w:rPr>
                <w:rFonts w:ascii="Times New Roman" w:hAnsi="Times New Roman"/>
                <w:b/>
                <w:bCs/>
                <w:color w:val="000000"/>
                <w:sz w:val="18"/>
                <w:szCs w:val="18"/>
              </w:rPr>
              <w:t xml:space="preserve">NOTA :          </w:t>
            </w:r>
            <w:r w:rsidRPr="0007686D">
              <w:rPr>
                <w:rFonts w:ascii="Times New Roman" w:hAnsi="Times New Roman"/>
                <w:color w:val="000000"/>
                <w:sz w:val="18"/>
                <w:szCs w:val="18"/>
              </w:rPr>
              <w:t>La lecture de la codification s’effectue de l’extérieur de l’emballage vers l’intérieur, jusqu’au matériel</w:t>
            </w:r>
          </w:p>
        </w:tc>
      </w:tr>
      <w:tr w:rsidR="006E7FA5" w:rsidRPr="00471626" w:rsidTr="006E7FA5">
        <w:trPr>
          <w:gridAfter w:val="2"/>
          <w:wAfter w:w="210" w:type="dxa"/>
          <w:trHeight w:hRule="exact" w:val="851"/>
          <w:jc w:val="center"/>
        </w:trPr>
        <w:tc>
          <w:tcPr>
            <w:tcW w:w="210" w:type="dxa"/>
            <w:tcBorders>
              <w:top w:val="nil"/>
              <w:left w:val="nil"/>
              <w:right w:val="nil"/>
            </w:tcBorders>
            <w:shd w:val="clear" w:color="auto" w:fill="auto"/>
            <w:noWrap/>
            <w:hideMark/>
          </w:tcPr>
          <w:p w:rsidR="006E7FA5" w:rsidRPr="0072413B" w:rsidRDefault="006E7FA5" w:rsidP="00F17F99">
            <w:pPr>
              <w:rPr>
                <w:rFonts w:ascii="Calibri" w:hAnsi="Calibri"/>
                <w:b/>
                <w:bCs/>
                <w:color w:val="000000"/>
                <w:sz w:val="20"/>
                <w:szCs w:val="28"/>
              </w:rPr>
            </w:pPr>
          </w:p>
        </w:tc>
        <w:tc>
          <w:tcPr>
            <w:tcW w:w="10908" w:type="dxa"/>
            <w:gridSpan w:val="17"/>
            <w:tcBorders>
              <w:top w:val="nil"/>
              <w:left w:val="nil"/>
              <w:bottom w:val="nil"/>
              <w:right w:val="nil"/>
            </w:tcBorders>
            <w:shd w:val="clear" w:color="auto" w:fill="auto"/>
            <w:hideMark/>
          </w:tcPr>
          <w:p w:rsidR="006E7FA5" w:rsidRPr="0007686D" w:rsidRDefault="006E7FA5" w:rsidP="00D279C7">
            <w:pPr>
              <w:jc w:val="both"/>
              <w:rPr>
                <w:rFonts w:ascii="Times New Roman" w:hAnsi="Times New Roman"/>
                <w:color w:val="000000"/>
                <w:sz w:val="18"/>
                <w:szCs w:val="18"/>
              </w:rPr>
            </w:pPr>
            <w:r w:rsidRPr="0007686D">
              <w:rPr>
                <w:rFonts w:ascii="Times New Roman" w:hAnsi="Times New Roman"/>
                <w:b/>
                <w:bCs/>
                <w:color w:val="000000"/>
                <w:sz w:val="18"/>
                <w:szCs w:val="18"/>
              </w:rPr>
              <w:t xml:space="preserve">EXEMPLE :   </w:t>
            </w:r>
            <w:r w:rsidRPr="0007686D">
              <w:rPr>
                <w:rFonts w:ascii="Times New Roman" w:hAnsi="Times New Roman"/>
                <w:bCs/>
                <w:color w:val="000000"/>
                <w:sz w:val="18"/>
                <w:szCs w:val="18"/>
              </w:rPr>
              <w:t>Emb</w:t>
            </w:r>
            <w:r w:rsidRPr="0007686D">
              <w:rPr>
                <w:rFonts w:ascii="Times New Roman" w:hAnsi="Times New Roman"/>
                <w:color w:val="000000"/>
                <w:sz w:val="18"/>
                <w:szCs w:val="18"/>
              </w:rPr>
              <w:t xml:space="preserve">allage d'un tiroir électronique. Enveloppement dans un film anti-abrasion, housse en complexe </w:t>
            </w:r>
            <w:proofErr w:type="spellStart"/>
            <w:r w:rsidRPr="0007686D">
              <w:rPr>
                <w:rFonts w:ascii="Times New Roman" w:hAnsi="Times New Roman"/>
                <w:color w:val="000000"/>
                <w:sz w:val="18"/>
                <w:szCs w:val="18"/>
              </w:rPr>
              <w:t>thermo-soudable</w:t>
            </w:r>
            <w:proofErr w:type="spellEnd"/>
            <w:r w:rsidRPr="0007686D">
              <w:rPr>
                <w:rFonts w:ascii="Times New Roman" w:hAnsi="Times New Roman"/>
                <w:color w:val="000000"/>
                <w:sz w:val="18"/>
                <w:szCs w:val="18"/>
              </w:rPr>
              <w:t xml:space="preserve"> avec</w:t>
            </w:r>
          </w:p>
          <w:p w:rsidR="006E7FA5" w:rsidRPr="0007686D" w:rsidRDefault="006E7FA5" w:rsidP="000F0CF1">
            <w:pPr>
              <w:ind w:left="922"/>
              <w:jc w:val="both"/>
              <w:rPr>
                <w:rFonts w:ascii="Times New Roman" w:hAnsi="Times New Roman"/>
                <w:color w:val="000000"/>
                <w:sz w:val="18"/>
                <w:szCs w:val="18"/>
              </w:rPr>
            </w:pPr>
            <w:r w:rsidRPr="0007686D">
              <w:rPr>
                <w:rFonts w:ascii="Times New Roman" w:hAnsi="Times New Roman"/>
                <w:color w:val="000000"/>
                <w:sz w:val="18"/>
                <w:szCs w:val="18"/>
              </w:rPr>
              <w:t>déshydratant calculé pour un stockage de 1 an tous climats, suspension antichoc par mousse de polyéthylène calculée pour</w:t>
            </w:r>
          </w:p>
          <w:p w:rsidR="006E7FA5" w:rsidRPr="0007686D" w:rsidRDefault="006E7FA5" w:rsidP="000F0CF1">
            <w:pPr>
              <w:ind w:left="922"/>
              <w:jc w:val="both"/>
              <w:rPr>
                <w:rFonts w:ascii="Times New Roman" w:hAnsi="Times New Roman"/>
                <w:color w:val="000000"/>
                <w:sz w:val="18"/>
                <w:szCs w:val="18"/>
              </w:rPr>
            </w:pPr>
            <w:r w:rsidRPr="0007686D">
              <w:rPr>
                <w:rFonts w:ascii="Times New Roman" w:hAnsi="Times New Roman"/>
                <w:color w:val="000000"/>
                <w:sz w:val="18"/>
                <w:szCs w:val="18"/>
              </w:rPr>
              <w:t>un risque exceptionnel prévisible et mise en caisse individuelle = METHODE 4dc</w:t>
            </w:r>
          </w:p>
          <w:p w:rsidR="006E7FA5" w:rsidRPr="0007686D" w:rsidRDefault="006E7FA5" w:rsidP="000F0CF1">
            <w:pPr>
              <w:ind w:left="922"/>
              <w:jc w:val="both"/>
              <w:rPr>
                <w:rFonts w:ascii="Times New Roman" w:hAnsi="Times New Roman"/>
                <w:color w:val="000000"/>
                <w:sz w:val="18"/>
                <w:szCs w:val="18"/>
              </w:rPr>
            </w:pPr>
          </w:p>
          <w:p w:rsidR="006E7FA5" w:rsidRPr="0007686D" w:rsidRDefault="006E7FA5" w:rsidP="000F0CF1">
            <w:pPr>
              <w:ind w:left="922"/>
              <w:jc w:val="both"/>
              <w:rPr>
                <w:rFonts w:ascii="Times New Roman" w:hAnsi="Times New Roman"/>
                <w:color w:val="000000"/>
                <w:sz w:val="18"/>
                <w:szCs w:val="18"/>
              </w:rPr>
            </w:pPr>
          </w:p>
          <w:p w:rsidR="006E7FA5" w:rsidRPr="0007686D" w:rsidRDefault="006E7FA5" w:rsidP="000F0CF1">
            <w:pPr>
              <w:ind w:left="922"/>
              <w:jc w:val="both"/>
              <w:rPr>
                <w:rFonts w:ascii="Times New Roman" w:hAnsi="Times New Roman"/>
                <w:color w:val="000000"/>
                <w:sz w:val="18"/>
                <w:szCs w:val="18"/>
              </w:rPr>
            </w:pPr>
          </w:p>
        </w:tc>
      </w:tr>
      <w:tr w:rsidR="006C59A0" w:rsidRPr="00471626" w:rsidTr="00B75B53">
        <w:trPr>
          <w:gridAfter w:val="2"/>
          <w:wAfter w:w="210" w:type="dxa"/>
          <w:trHeight w:val="414"/>
          <w:jc w:val="center"/>
        </w:trPr>
        <w:tc>
          <w:tcPr>
            <w:tcW w:w="210" w:type="dxa"/>
            <w:vMerge w:val="restart"/>
            <w:tcBorders>
              <w:left w:val="nil"/>
              <w:right w:val="nil"/>
            </w:tcBorders>
            <w:shd w:val="clear" w:color="auto" w:fill="auto"/>
            <w:noWrap/>
          </w:tcPr>
          <w:p w:rsidR="006C59A0" w:rsidRPr="0072413B" w:rsidRDefault="006C59A0" w:rsidP="00F17F99">
            <w:pPr>
              <w:rPr>
                <w:rFonts w:ascii="Calibri" w:hAnsi="Calibri"/>
                <w:b/>
                <w:bCs/>
                <w:color w:val="000000"/>
                <w:sz w:val="20"/>
                <w:szCs w:val="28"/>
              </w:rPr>
            </w:pPr>
          </w:p>
        </w:tc>
        <w:tc>
          <w:tcPr>
            <w:tcW w:w="10908" w:type="dxa"/>
            <w:gridSpan w:val="17"/>
            <w:tcBorders>
              <w:top w:val="nil"/>
              <w:left w:val="nil"/>
              <w:bottom w:val="nil"/>
              <w:right w:val="nil"/>
            </w:tcBorders>
            <w:shd w:val="clear" w:color="auto" w:fill="auto"/>
          </w:tcPr>
          <w:p w:rsidR="00AE7016" w:rsidRDefault="00AE7016" w:rsidP="001D663B">
            <w:pPr>
              <w:pStyle w:val="ANNEXN"/>
            </w:pPr>
          </w:p>
          <w:p w:rsidR="006C59A0" w:rsidRPr="006E7FA5" w:rsidRDefault="006C59A0" w:rsidP="001D663B">
            <w:pPr>
              <w:pStyle w:val="ANNEXN"/>
            </w:pPr>
            <w:bookmarkStart w:id="110" w:name="_Toc421711766"/>
            <w:r w:rsidRPr="00747792">
              <w:lastRenderedPageBreak/>
              <w:t>Tableau C-</w:t>
            </w:r>
            <w:r>
              <w:t xml:space="preserve">6     </w:t>
            </w:r>
            <w:r w:rsidRPr="00747792">
              <w:t xml:space="preserve"> </w:t>
            </w:r>
            <w:r>
              <w:t xml:space="preserve">    </w:t>
            </w:r>
            <w:r w:rsidRPr="00747792">
              <w:t xml:space="preserve">Niveau </w:t>
            </w:r>
            <w:r>
              <w:t xml:space="preserve">d’emballage </w:t>
            </w:r>
            <w:r w:rsidRPr="00747792">
              <w:t xml:space="preserve">OTAN </w:t>
            </w:r>
            <w:r>
              <w:t xml:space="preserve">4 Méthodes OTAN 1,2 </w:t>
            </w:r>
            <w:r w:rsidRPr="00747792">
              <w:t>/ Protections SEILA</w:t>
            </w:r>
            <w:bookmarkEnd w:id="110"/>
          </w:p>
        </w:tc>
      </w:tr>
      <w:tr w:rsidR="006C59A0" w:rsidRPr="00471626" w:rsidTr="00667003">
        <w:trPr>
          <w:gridAfter w:val="2"/>
          <w:wAfter w:w="210" w:type="dxa"/>
          <w:trHeight w:val="382"/>
          <w:jc w:val="center"/>
        </w:trPr>
        <w:tc>
          <w:tcPr>
            <w:tcW w:w="210" w:type="dxa"/>
            <w:vMerge/>
            <w:tcBorders>
              <w:left w:val="nil"/>
              <w:bottom w:val="nil"/>
              <w:right w:val="nil"/>
            </w:tcBorders>
            <w:shd w:val="clear" w:color="auto" w:fill="auto"/>
            <w:noWrap/>
          </w:tcPr>
          <w:p w:rsidR="006C59A0" w:rsidRPr="0072413B" w:rsidRDefault="006C59A0" w:rsidP="00F17F99">
            <w:pPr>
              <w:rPr>
                <w:rFonts w:ascii="Calibri" w:hAnsi="Calibri"/>
                <w:b/>
                <w:bCs/>
                <w:color w:val="000000"/>
                <w:sz w:val="20"/>
                <w:szCs w:val="28"/>
              </w:rPr>
            </w:pPr>
          </w:p>
        </w:tc>
        <w:tc>
          <w:tcPr>
            <w:tcW w:w="10908" w:type="dxa"/>
            <w:gridSpan w:val="17"/>
            <w:tcBorders>
              <w:top w:val="nil"/>
              <w:left w:val="nil"/>
              <w:bottom w:val="nil"/>
              <w:right w:val="nil"/>
            </w:tcBorders>
            <w:shd w:val="clear" w:color="auto" w:fill="auto"/>
          </w:tcPr>
          <w:tbl>
            <w:tblPr>
              <w:tblpPr w:leftFromText="141" w:rightFromText="141" w:vertAnchor="text" w:horzAnchor="margin" w:tblpY="460"/>
              <w:tblW w:w="10401" w:type="dxa"/>
              <w:tblCellMar>
                <w:left w:w="70" w:type="dxa"/>
                <w:right w:w="70" w:type="dxa"/>
              </w:tblCellMar>
              <w:tblLook w:val="04A0" w:firstRow="1" w:lastRow="0" w:firstColumn="1" w:lastColumn="0" w:noHBand="0" w:noVBand="1"/>
            </w:tblPr>
            <w:tblGrid>
              <w:gridCol w:w="72"/>
              <w:gridCol w:w="88"/>
              <w:gridCol w:w="72"/>
              <w:gridCol w:w="52"/>
              <w:gridCol w:w="3206"/>
              <w:gridCol w:w="567"/>
              <w:gridCol w:w="160"/>
              <w:gridCol w:w="2498"/>
              <w:gridCol w:w="195"/>
              <w:gridCol w:w="426"/>
              <w:gridCol w:w="2693"/>
              <w:gridCol w:w="302"/>
              <w:gridCol w:w="124"/>
            </w:tblGrid>
            <w:tr w:rsidR="006C59A0" w:rsidRPr="008C3337" w:rsidTr="00DE0993">
              <w:trPr>
                <w:trHeight w:val="145"/>
              </w:trPr>
              <w:tc>
                <w:tcPr>
                  <w:tcW w:w="4003" w:type="dxa"/>
                  <w:gridSpan w:val="6"/>
                  <w:tcBorders>
                    <w:top w:val="nil"/>
                    <w:left w:val="nil"/>
                    <w:bottom w:val="nil"/>
                    <w:right w:val="nil"/>
                  </w:tcBorders>
                  <w:shd w:val="clear" w:color="auto" w:fill="auto"/>
                  <w:noWrap/>
                  <w:vAlign w:val="center"/>
                  <w:hideMark/>
                </w:tcPr>
                <w:p w:rsidR="006C59A0" w:rsidRPr="00F434BC" w:rsidRDefault="00F54E56" w:rsidP="007102F7">
                  <w:pPr>
                    <w:rPr>
                      <w:rFonts w:ascii="Calibri" w:hAnsi="Calibri"/>
                      <w:b/>
                      <w:bCs/>
                      <w:color w:val="000000"/>
                      <w:sz w:val="24"/>
                      <w:szCs w:val="24"/>
                    </w:rPr>
                  </w:pPr>
                  <w:r>
                    <w:rPr>
                      <w:rFonts w:ascii="Calibri" w:hAnsi="Calibri"/>
                      <w:b/>
                      <w:bCs/>
                      <w:color w:val="000000"/>
                      <w:sz w:val="24"/>
                      <w:szCs w:val="24"/>
                    </w:rPr>
                    <w:t xml:space="preserve"> </w:t>
                  </w:r>
                  <w:r w:rsidR="006C59A0" w:rsidRPr="00F434BC">
                    <w:rPr>
                      <w:rFonts w:ascii="Calibri" w:hAnsi="Calibri"/>
                      <w:b/>
                      <w:bCs/>
                      <w:color w:val="000000"/>
                      <w:sz w:val="24"/>
                      <w:szCs w:val="24"/>
                    </w:rPr>
                    <w:t>NIVEAU OTAN 4  Méthode OTAN 1,2</w:t>
                  </w:r>
                </w:p>
              </w:tc>
              <w:tc>
                <w:tcPr>
                  <w:tcW w:w="160" w:type="dxa"/>
                  <w:tcBorders>
                    <w:top w:val="nil"/>
                    <w:left w:val="nil"/>
                    <w:bottom w:val="nil"/>
                    <w:right w:val="nil"/>
                  </w:tcBorders>
                  <w:shd w:val="clear" w:color="auto" w:fill="auto"/>
                  <w:noWrap/>
                  <w:hideMark/>
                </w:tcPr>
                <w:p w:rsidR="006C59A0" w:rsidRPr="008C3337" w:rsidRDefault="006C59A0" w:rsidP="007102F7">
                  <w:pPr>
                    <w:rPr>
                      <w:rFonts w:ascii="Calibri" w:hAnsi="Calibri"/>
                      <w:color w:val="000000"/>
                      <w:sz w:val="20"/>
                      <w:szCs w:val="32"/>
                    </w:rPr>
                  </w:pPr>
                </w:p>
              </w:tc>
              <w:tc>
                <w:tcPr>
                  <w:tcW w:w="3119" w:type="dxa"/>
                  <w:gridSpan w:val="3"/>
                  <w:tcBorders>
                    <w:top w:val="nil"/>
                    <w:left w:val="nil"/>
                    <w:bottom w:val="nil"/>
                    <w:right w:val="nil"/>
                  </w:tcBorders>
                  <w:shd w:val="clear" w:color="auto" w:fill="auto"/>
                  <w:noWrap/>
                  <w:hideMark/>
                </w:tcPr>
                <w:p w:rsidR="006C59A0" w:rsidRPr="008C3337" w:rsidRDefault="006C59A0" w:rsidP="007102F7">
                  <w:pPr>
                    <w:rPr>
                      <w:rFonts w:ascii="Calibri" w:hAnsi="Calibri"/>
                      <w:color w:val="000000"/>
                      <w:sz w:val="20"/>
                      <w:szCs w:val="32"/>
                    </w:rPr>
                  </w:pPr>
                </w:p>
              </w:tc>
              <w:tc>
                <w:tcPr>
                  <w:tcW w:w="3119" w:type="dxa"/>
                  <w:gridSpan w:val="3"/>
                  <w:tcBorders>
                    <w:top w:val="nil"/>
                    <w:left w:val="nil"/>
                    <w:bottom w:val="nil"/>
                    <w:right w:val="nil"/>
                  </w:tcBorders>
                  <w:shd w:val="clear" w:color="auto" w:fill="auto"/>
                  <w:noWrap/>
                  <w:hideMark/>
                </w:tcPr>
                <w:p w:rsidR="006C59A0" w:rsidRPr="008C3337" w:rsidRDefault="006C59A0" w:rsidP="007102F7">
                  <w:pPr>
                    <w:rPr>
                      <w:rFonts w:ascii="Calibri" w:hAnsi="Calibri"/>
                      <w:color w:val="000000"/>
                      <w:sz w:val="20"/>
                      <w:szCs w:val="32"/>
                    </w:rPr>
                  </w:pPr>
                </w:p>
              </w:tc>
            </w:tr>
            <w:tr w:rsidR="006C59A0" w:rsidRPr="008C3337" w:rsidTr="00DE0993">
              <w:trPr>
                <w:trHeight w:val="426"/>
              </w:trPr>
              <w:tc>
                <w:tcPr>
                  <w:tcW w:w="284" w:type="dxa"/>
                  <w:gridSpan w:val="4"/>
                  <w:tcBorders>
                    <w:top w:val="nil"/>
                    <w:left w:val="nil"/>
                    <w:bottom w:val="nil"/>
                    <w:right w:val="nil"/>
                  </w:tcBorders>
                  <w:shd w:val="clear" w:color="auto" w:fill="auto"/>
                  <w:noWrap/>
                  <w:hideMark/>
                </w:tcPr>
                <w:p w:rsidR="006C59A0" w:rsidRPr="008C3337" w:rsidRDefault="006C59A0" w:rsidP="007102F7">
                  <w:pPr>
                    <w:rPr>
                      <w:rFonts w:ascii="Calibri" w:hAnsi="Calibri"/>
                      <w:color w:val="000000"/>
                      <w:sz w:val="20"/>
                      <w:szCs w:val="28"/>
                    </w:rPr>
                  </w:pPr>
                </w:p>
              </w:tc>
              <w:tc>
                <w:tcPr>
                  <w:tcW w:w="3719" w:type="dxa"/>
                  <w:gridSpan w:val="2"/>
                  <w:tcBorders>
                    <w:top w:val="nil"/>
                    <w:left w:val="nil"/>
                    <w:bottom w:val="nil"/>
                    <w:right w:val="nil"/>
                  </w:tcBorders>
                  <w:shd w:val="clear" w:color="auto" w:fill="auto"/>
                  <w:hideMark/>
                </w:tcPr>
                <w:p w:rsidR="006C59A0" w:rsidRPr="005D7B56" w:rsidRDefault="006C59A0" w:rsidP="007102F7">
                  <w:pPr>
                    <w:rPr>
                      <w:rFonts w:ascii="Calibri" w:hAnsi="Calibri"/>
                      <w:color w:val="000000"/>
                      <w:sz w:val="18"/>
                      <w:szCs w:val="18"/>
                    </w:rPr>
                  </w:pPr>
                  <w:r w:rsidRPr="005D7B56">
                    <w:rPr>
                      <w:rFonts w:ascii="Calibri" w:hAnsi="Calibri"/>
                      <w:color w:val="000000"/>
                      <w:sz w:val="18"/>
                      <w:szCs w:val="18"/>
                    </w:rPr>
                    <w:t>Conditions peu sévères</w:t>
                  </w:r>
                </w:p>
              </w:tc>
              <w:tc>
                <w:tcPr>
                  <w:tcW w:w="160" w:type="dxa"/>
                  <w:tcBorders>
                    <w:top w:val="nil"/>
                    <w:left w:val="nil"/>
                    <w:bottom w:val="nil"/>
                    <w:right w:val="nil"/>
                  </w:tcBorders>
                  <w:shd w:val="clear" w:color="auto" w:fill="auto"/>
                  <w:noWrap/>
                  <w:hideMark/>
                </w:tcPr>
                <w:p w:rsidR="006C59A0" w:rsidRPr="005D7B56" w:rsidRDefault="006C59A0" w:rsidP="007102F7">
                  <w:pPr>
                    <w:rPr>
                      <w:rFonts w:ascii="Calibri" w:hAnsi="Calibri"/>
                      <w:color w:val="000000"/>
                      <w:sz w:val="18"/>
                      <w:szCs w:val="18"/>
                    </w:rPr>
                  </w:pPr>
                </w:p>
              </w:tc>
              <w:tc>
                <w:tcPr>
                  <w:tcW w:w="6238" w:type="dxa"/>
                  <w:gridSpan w:val="6"/>
                  <w:tcBorders>
                    <w:top w:val="nil"/>
                    <w:left w:val="nil"/>
                    <w:bottom w:val="nil"/>
                    <w:right w:val="nil"/>
                  </w:tcBorders>
                  <w:shd w:val="clear" w:color="auto" w:fill="auto"/>
                  <w:hideMark/>
                </w:tcPr>
                <w:p w:rsidR="006C59A0" w:rsidRPr="005D7B56" w:rsidRDefault="006C59A0" w:rsidP="007102F7">
                  <w:pPr>
                    <w:rPr>
                      <w:rFonts w:ascii="Calibri" w:hAnsi="Calibri"/>
                      <w:color w:val="000000"/>
                      <w:sz w:val="18"/>
                      <w:szCs w:val="18"/>
                    </w:rPr>
                  </w:pPr>
                  <w:r w:rsidRPr="005D7B56">
                    <w:rPr>
                      <w:rFonts w:ascii="Calibri" w:hAnsi="Calibri"/>
                      <w:color w:val="000000"/>
                      <w:sz w:val="18"/>
                      <w:szCs w:val="18"/>
                    </w:rPr>
                    <w:t>Modes de transport induisant des contraintes de choc et de vibrations réduites et en espace clos</w:t>
                  </w:r>
                </w:p>
              </w:tc>
            </w:tr>
            <w:tr w:rsidR="006C59A0" w:rsidRPr="008C3337" w:rsidTr="00DE0993">
              <w:trPr>
                <w:trHeight w:val="213"/>
              </w:trPr>
              <w:tc>
                <w:tcPr>
                  <w:tcW w:w="284" w:type="dxa"/>
                  <w:gridSpan w:val="4"/>
                  <w:tcBorders>
                    <w:top w:val="nil"/>
                    <w:left w:val="nil"/>
                    <w:bottom w:val="nil"/>
                    <w:right w:val="nil"/>
                  </w:tcBorders>
                  <w:shd w:val="clear" w:color="auto" w:fill="auto"/>
                  <w:noWrap/>
                  <w:hideMark/>
                </w:tcPr>
                <w:p w:rsidR="006C59A0" w:rsidRPr="008C3337" w:rsidRDefault="006C59A0" w:rsidP="007102F7">
                  <w:pPr>
                    <w:rPr>
                      <w:rFonts w:ascii="Calibri" w:hAnsi="Calibri"/>
                      <w:color w:val="000000"/>
                      <w:sz w:val="20"/>
                      <w:szCs w:val="28"/>
                    </w:rPr>
                  </w:pPr>
                </w:p>
              </w:tc>
              <w:tc>
                <w:tcPr>
                  <w:tcW w:w="3719" w:type="dxa"/>
                  <w:gridSpan w:val="2"/>
                  <w:tcBorders>
                    <w:top w:val="nil"/>
                    <w:left w:val="nil"/>
                    <w:bottom w:val="nil"/>
                    <w:right w:val="nil"/>
                  </w:tcBorders>
                  <w:shd w:val="clear" w:color="auto" w:fill="auto"/>
                  <w:noWrap/>
                  <w:hideMark/>
                </w:tcPr>
                <w:p w:rsidR="006C59A0" w:rsidRPr="005D7B56" w:rsidRDefault="006C59A0" w:rsidP="007102F7">
                  <w:pPr>
                    <w:rPr>
                      <w:rFonts w:ascii="Calibri" w:hAnsi="Calibri"/>
                      <w:color w:val="000000"/>
                      <w:sz w:val="18"/>
                      <w:szCs w:val="18"/>
                    </w:rPr>
                  </w:pPr>
                  <w:r w:rsidRPr="005D7B56">
                    <w:rPr>
                      <w:rFonts w:ascii="Calibri" w:hAnsi="Calibri"/>
                      <w:color w:val="000000"/>
                      <w:sz w:val="18"/>
                      <w:szCs w:val="18"/>
                    </w:rPr>
                    <w:t>Durée : 5 ans</w:t>
                  </w:r>
                </w:p>
              </w:tc>
              <w:tc>
                <w:tcPr>
                  <w:tcW w:w="160" w:type="dxa"/>
                  <w:tcBorders>
                    <w:top w:val="nil"/>
                    <w:left w:val="nil"/>
                    <w:bottom w:val="nil"/>
                    <w:right w:val="nil"/>
                  </w:tcBorders>
                  <w:shd w:val="clear" w:color="auto" w:fill="auto"/>
                  <w:noWrap/>
                  <w:hideMark/>
                </w:tcPr>
                <w:p w:rsidR="006C59A0" w:rsidRPr="005D7B56" w:rsidRDefault="006C59A0" w:rsidP="007102F7">
                  <w:pPr>
                    <w:rPr>
                      <w:rFonts w:ascii="Calibri" w:hAnsi="Calibri"/>
                      <w:color w:val="000000"/>
                      <w:sz w:val="18"/>
                      <w:szCs w:val="18"/>
                    </w:rPr>
                  </w:pPr>
                </w:p>
              </w:tc>
              <w:tc>
                <w:tcPr>
                  <w:tcW w:w="6238" w:type="dxa"/>
                  <w:gridSpan w:val="6"/>
                  <w:tcBorders>
                    <w:top w:val="nil"/>
                    <w:left w:val="nil"/>
                    <w:bottom w:val="nil"/>
                    <w:right w:val="nil"/>
                  </w:tcBorders>
                  <w:shd w:val="clear" w:color="auto" w:fill="auto"/>
                  <w:hideMark/>
                </w:tcPr>
                <w:p w:rsidR="006C59A0" w:rsidRPr="005D7B56" w:rsidRDefault="006C59A0" w:rsidP="007102F7">
                  <w:pPr>
                    <w:rPr>
                      <w:rFonts w:ascii="Calibri" w:hAnsi="Calibri"/>
                      <w:color w:val="000000"/>
                      <w:sz w:val="18"/>
                      <w:szCs w:val="18"/>
                    </w:rPr>
                  </w:pPr>
                  <w:r w:rsidRPr="005D7B56">
                    <w:rPr>
                      <w:rFonts w:ascii="Calibri" w:hAnsi="Calibri"/>
                      <w:color w:val="000000"/>
                      <w:sz w:val="18"/>
                      <w:szCs w:val="18"/>
                    </w:rPr>
                    <w:t>Manipulations réduites avec engins de manutention</w:t>
                  </w:r>
                </w:p>
              </w:tc>
            </w:tr>
            <w:tr w:rsidR="006C59A0" w:rsidRPr="008C3337" w:rsidTr="00DE0993">
              <w:trPr>
                <w:trHeight w:val="231"/>
              </w:trPr>
              <w:tc>
                <w:tcPr>
                  <w:tcW w:w="284" w:type="dxa"/>
                  <w:gridSpan w:val="4"/>
                  <w:tcBorders>
                    <w:top w:val="nil"/>
                    <w:left w:val="nil"/>
                    <w:bottom w:val="nil"/>
                    <w:right w:val="nil"/>
                  </w:tcBorders>
                  <w:shd w:val="clear" w:color="auto" w:fill="auto"/>
                  <w:noWrap/>
                  <w:hideMark/>
                </w:tcPr>
                <w:p w:rsidR="006C59A0" w:rsidRPr="008C3337" w:rsidRDefault="006C59A0" w:rsidP="007102F7">
                  <w:pPr>
                    <w:rPr>
                      <w:rFonts w:ascii="Calibri" w:hAnsi="Calibri"/>
                      <w:color w:val="000000"/>
                      <w:sz w:val="20"/>
                      <w:szCs w:val="28"/>
                    </w:rPr>
                  </w:pPr>
                </w:p>
              </w:tc>
              <w:tc>
                <w:tcPr>
                  <w:tcW w:w="3719" w:type="dxa"/>
                  <w:gridSpan w:val="2"/>
                  <w:tcBorders>
                    <w:top w:val="nil"/>
                    <w:left w:val="nil"/>
                    <w:bottom w:val="nil"/>
                    <w:right w:val="nil"/>
                  </w:tcBorders>
                  <w:shd w:val="clear" w:color="auto" w:fill="auto"/>
                  <w:noWrap/>
                  <w:hideMark/>
                </w:tcPr>
                <w:p w:rsidR="006C59A0" w:rsidRPr="005D7B56" w:rsidRDefault="006C59A0" w:rsidP="007102F7">
                  <w:pPr>
                    <w:rPr>
                      <w:rFonts w:ascii="Calibri" w:hAnsi="Calibri"/>
                      <w:color w:val="000000"/>
                      <w:sz w:val="18"/>
                      <w:szCs w:val="18"/>
                    </w:rPr>
                  </w:pPr>
                  <w:r w:rsidRPr="005D7B56">
                    <w:rPr>
                      <w:rFonts w:ascii="Calibri" w:hAnsi="Calibri"/>
                      <w:color w:val="000000"/>
                      <w:sz w:val="18"/>
                      <w:szCs w:val="18"/>
                    </w:rPr>
                    <w:t>Lieu : bâtiment aéré</w:t>
                  </w:r>
                </w:p>
              </w:tc>
              <w:tc>
                <w:tcPr>
                  <w:tcW w:w="160" w:type="dxa"/>
                  <w:tcBorders>
                    <w:top w:val="nil"/>
                    <w:left w:val="nil"/>
                    <w:bottom w:val="nil"/>
                    <w:right w:val="nil"/>
                  </w:tcBorders>
                  <w:shd w:val="clear" w:color="auto" w:fill="auto"/>
                  <w:noWrap/>
                  <w:hideMark/>
                </w:tcPr>
                <w:p w:rsidR="006C59A0" w:rsidRPr="005D7B56" w:rsidRDefault="006C59A0" w:rsidP="007102F7">
                  <w:pPr>
                    <w:rPr>
                      <w:rFonts w:ascii="Calibri" w:hAnsi="Calibri"/>
                      <w:color w:val="000000"/>
                      <w:sz w:val="18"/>
                      <w:szCs w:val="18"/>
                    </w:rPr>
                  </w:pPr>
                </w:p>
              </w:tc>
              <w:tc>
                <w:tcPr>
                  <w:tcW w:w="6238" w:type="dxa"/>
                  <w:gridSpan w:val="6"/>
                  <w:tcBorders>
                    <w:top w:val="nil"/>
                    <w:left w:val="nil"/>
                    <w:bottom w:val="nil"/>
                    <w:right w:val="nil"/>
                  </w:tcBorders>
                  <w:shd w:val="clear" w:color="auto" w:fill="auto"/>
                  <w:hideMark/>
                </w:tcPr>
                <w:p w:rsidR="006C59A0" w:rsidRPr="005D7B56" w:rsidRDefault="006C59A0" w:rsidP="007102F7">
                  <w:pPr>
                    <w:rPr>
                      <w:rFonts w:ascii="Calibri" w:hAnsi="Calibri"/>
                      <w:color w:val="000000"/>
                      <w:sz w:val="18"/>
                      <w:szCs w:val="18"/>
                    </w:rPr>
                  </w:pPr>
                  <w:r w:rsidRPr="005D7B56">
                    <w:rPr>
                      <w:rFonts w:ascii="Calibri" w:hAnsi="Calibri"/>
                      <w:color w:val="000000"/>
                      <w:sz w:val="18"/>
                      <w:szCs w:val="18"/>
                    </w:rPr>
                    <w:t>Toutes situations</w:t>
                  </w:r>
                </w:p>
              </w:tc>
            </w:tr>
            <w:tr w:rsidR="006C59A0" w:rsidRPr="008C3337" w:rsidTr="00DE0993">
              <w:trPr>
                <w:trHeight w:val="215"/>
              </w:trPr>
              <w:tc>
                <w:tcPr>
                  <w:tcW w:w="284" w:type="dxa"/>
                  <w:gridSpan w:val="4"/>
                  <w:tcBorders>
                    <w:top w:val="nil"/>
                    <w:left w:val="nil"/>
                    <w:bottom w:val="nil"/>
                    <w:right w:val="nil"/>
                  </w:tcBorders>
                  <w:shd w:val="clear" w:color="auto" w:fill="auto"/>
                  <w:noWrap/>
                  <w:hideMark/>
                </w:tcPr>
                <w:p w:rsidR="006C59A0" w:rsidRPr="008C3337" w:rsidRDefault="006C59A0" w:rsidP="007102F7">
                  <w:pPr>
                    <w:rPr>
                      <w:rFonts w:ascii="Calibri" w:hAnsi="Calibri"/>
                      <w:color w:val="000000"/>
                      <w:sz w:val="20"/>
                      <w:szCs w:val="28"/>
                    </w:rPr>
                  </w:pPr>
                </w:p>
              </w:tc>
              <w:tc>
                <w:tcPr>
                  <w:tcW w:w="3719" w:type="dxa"/>
                  <w:gridSpan w:val="2"/>
                  <w:tcBorders>
                    <w:top w:val="nil"/>
                    <w:left w:val="nil"/>
                    <w:bottom w:val="nil"/>
                    <w:right w:val="nil"/>
                  </w:tcBorders>
                  <w:shd w:val="clear" w:color="auto" w:fill="auto"/>
                  <w:noWrap/>
                  <w:hideMark/>
                </w:tcPr>
                <w:p w:rsidR="006C59A0" w:rsidRPr="005D7B56" w:rsidRDefault="006C59A0" w:rsidP="003414E9">
                  <w:pPr>
                    <w:rPr>
                      <w:rFonts w:ascii="Calibri" w:hAnsi="Calibri"/>
                      <w:color w:val="000000"/>
                      <w:sz w:val="18"/>
                      <w:szCs w:val="18"/>
                    </w:rPr>
                  </w:pPr>
                  <w:r w:rsidRPr="005D7B56">
                    <w:rPr>
                      <w:rFonts w:ascii="Calibri" w:hAnsi="Calibri"/>
                      <w:color w:val="000000"/>
                      <w:sz w:val="18"/>
                      <w:szCs w:val="18"/>
                      <w:lang w:val="en-US"/>
                    </w:rPr>
                    <w:t>Situations : A3 B1 B2 B3 M2 C0 C1</w:t>
                  </w:r>
                </w:p>
              </w:tc>
              <w:tc>
                <w:tcPr>
                  <w:tcW w:w="160" w:type="dxa"/>
                  <w:tcBorders>
                    <w:top w:val="nil"/>
                    <w:left w:val="nil"/>
                    <w:bottom w:val="nil"/>
                    <w:right w:val="nil"/>
                  </w:tcBorders>
                  <w:shd w:val="clear" w:color="auto" w:fill="auto"/>
                  <w:noWrap/>
                  <w:hideMark/>
                </w:tcPr>
                <w:p w:rsidR="006C59A0" w:rsidRPr="005D7B56" w:rsidRDefault="006C59A0" w:rsidP="007102F7">
                  <w:pPr>
                    <w:rPr>
                      <w:rFonts w:ascii="Calibri" w:hAnsi="Calibri"/>
                      <w:color w:val="000000"/>
                      <w:sz w:val="18"/>
                      <w:szCs w:val="18"/>
                    </w:rPr>
                  </w:pPr>
                </w:p>
              </w:tc>
              <w:tc>
                <w:tcPr>
                  <w:tcW w:w="6238" w:type="dxa"/>
                  <w:gridSpan w:val="6"/>
                  <w:tcBorders>
                    <w:top w:val="nil"/>
                    <w:left w:val="nil"/>
                    <w:bottom w:val="nil"/>
                    <w:right w:val="nil"/>
                  </w:tcBorders>
                  <w:shd w:val="clear" w:color="auto" w:fill="auto"/>
                  <w:hideMark/>
                </w:tcPr>
                <w:p w:rsidR="006C59A0" w:rsidRPr="005D7B56" w:rsidRDefault="006C59A0" w:rsidP="007102F7">
                  <w:pPr>
                    <w:rPr>
                      <w:rFonts w:ascii="Calibri" w:hAnsi="Calibri"/>
                      <w:color w:val="000000"/>
                      <w:sz w:val="18"/>
                      <w:szCs w:val="18"/>
                    </w:rPr>
                  </w:pPr>
                </w:p>
              </w:tc>
            </w:tr>
            <w:tr w:rsidR="006C59A0" w:rsidRPr="008C3337" w:rsidTr="00DE0993">
              <w:trPr>
                <w:trHeight w:val="240"/>
              </w:trPr>
              <w:tc>
                <w:tcPr>
                  <w:tcW w:w="10401" w:type="dxa"/>
                  <w:gridSpan w:val="13"/>
                  <w:tcBorders>
                    <w:top w:val="nil"/>
                    <w:left w:val="nil"/>
                    <w:bottom w:val="nil"/>
                    <w:right w:val="nil"/>
                  </w:tcBorders>
                  <w:shd w:val="clear" w:color="auto" w:fill="auto"/>
                  <w:noWrap/>
                  <w:vAlign w:val="center"/>
                  <w:hideMark/>
                </w:tcPr>
                <w:p w:rsidR="006C59A0" w:rsidRDefault="00F54E56" w:rsidP="007102F7">
                  <w:pPr>
                    <w:rPr>
                      <w:rFonts w:asciiTheme="minorHAnsi" w:hAnsiTheme="minorHAnsi"/>
                      <w:sz w:val="18"/>
                      <w:szCs w:val="18"/>
                    </w:rPr>
                  </w:pPr>
                  <w:r>
                    <w:rPr>
                      <w:rFonts w:ascii="Calibri" w:hAnsi="Calibri"/>
                      <w:b/>
                      <w:bCs/>
                      <w:color w:val="000000"/>
                      <w:sz w:val="18"/>
                      <w:szCs w:val="18"/>
                    </w:rPr>
                    <w:t xml:space="preserve">   </w:t>
                  </w:r>
                  <w:r w:rsidR="006C59A0" w:rsidRPr="00D477AA">
                    <w:rPr>
                      <w:rFonts w:ascii="Calibri" w:hAnsi="Calibri"/>
                      <w:b/>
                      <w:bCs/>
                      <w:color w:val="000000"/>
                      <w:sz w:val="18"/>
                      <w:szCs w:val="18"/>
                    </w:rPr>
                    <w:t xml:space="preserve">METHODES SEILA : </w:t>
                  </w:r>
                  <w:r w:rsidR="006C59A0" w:rsidRPr="00D477AA">
                    <w:rPr>
                      <w:rFonts w:asciiTheme="minorHAnsi" w:hAnsiTheme="minorHAnsi"/>
                      <w:sz w:val="18"/>
                      <w:szCs w:val="18"/>
                    </w:rPr>
                    <w:t>Selon la fragilité du matériel, toutes les méthodes SEILA peuvent être envisagées pour répondre aux exigences OTAN.</w:t>
                  </w:r>
                </w:p>
                <w:p w:rsidR="006C59A0" w:rsidRPr="008C3337" w:rsidRDefault="006C59A0" w:rsidP="007102F7">
                  <w:pPr>
                    <w:rPr>
                      <w:rFonts w:ascii="Calibri" w:hAnsi="Calibri"/>
                      <w:color w:val="000000"/>
                      <w:sz w:val="20"/>
                      <w:szCs w:val="32"/>
                    </w:rPr>
                  </w:pPr>
                </w:p>
              </w:tc>
            </w:tr>
            <w:tr w:rsidR="006C59A0" w:rsidRPr="008C3337" w:rsidTr="00DE0993">
              <w:trPr>
                <w:gridAfter w:val="2"/>
                <w:wAfter w:w="426" w:type="dxa"/>
                <w:trHeight w:val="144"/>
              </w:trPr>
              <w:tc>
                <w:tcPr>
                  <w:tcW w:w="284" w:type="dxa"/>
                  <w:gridSpan w:val="4"/>
                  <w:tcBorders>
                    <w:top w:val="nil"/>
                    <w:left w:val="nil"/>
                    <w:bottom w:val="nil"/>
                    <w:right w:val="nil"/>
                  </w:tcBorders>
                  <w:shd w:val="clear" w:color="auto" w:fill="auto"/>
                  <w:noWrap/>
                  <w:hideMark/>
                </w:tcPr>
                <w:p w:rsidR="006C59A0" w:rsidRPr="003D483C" w:rsidRDefault="006C59A0" w:rsidP="007102F7">
                  <w:pPr>
                    <w:rPr>
                      <w:rFonts w:ascii="Calibri" w:hAnsi="Calibri"/>
                      <w:color w:val="000000"/>
                      <w:sz w:val="18"/>
                      <w:szCs w:val="18"/>
                      <w:u w:val="single"/>
                    </w:rPr>
                  </w:pPr>
                </w:p>
              </w:tc>
              <w:tc>
                <w:tcPr>
                  <w:tcW w:w="3719" w:type="dxa"/>
                  <w:gridSpan w:val="2"/>
                  <w:tcBorders>
                    <w:top w:val="nil"/>
                    <w:left w:val="nil"/>
                    <w:bottom w:val="single" w:sz="12" w:space="0" w:color="auto"/>
                    <w:right w:val="nil"/>
                  </w:tcBorders>
                  <w:shd w:val="clear" w:color="auto" w:fill="auto"/>
                  <w:noWrap/>
                  <w:hideMark/>
                </w:tcPr>
                <w:p w:rsidR="006C59A0" w:rsidRPr="003D483C" w:rsidRDefault="006C59A0" w:rsidP="007102F7">
                  <w:pPr>
                    <w:rPr>
                      <w:rFonts w:ascii="Calibri" w:hAnsi="Calibri"/>
                      <w:color w:val="000000"/>
                      <w:sz w:val="18"/>
                      <w:szCs w:val="18"/>
                      <w:u w:val="single"/>
                    </w:rPr>
                  </w:pPr>
                  <w:r w:rsidRPr="003D483C">
                    <w:rPr>
                      <w:rFonts w:ascii="Calibri" w:hAnsi="Calibri"/>
                      <w:color w:val="000000"/>
                      <w:sz w:val="18"/>
                      <w:szCs w:val="18"/>
                      <w:u w:val="single"/>
                    </w:rPr>
                    <w:t>CATEGORIES / SUPPORTS</w:t>
                  </w:r>
                </w:p>
              </w:tc>
              <w:tc>
                <w:tcPr>
                  <w:tcW w:w="160" w:type="dxa"/>
                  <w:tcBorders>
                    <w:top w:val="nil"/>
                    <w:left w:val="nil"/>
                    <w:bottom w:val="single" w:sz="12" w:space="0" w:color="auto"/>
                    <w:right w:val="nil"/>
                  </w:tcBorders>
                  <w:shd w:val="clear" w:color="auto" w:fill="auto"/>
                  <w:noWrap/>
                  <w:hideMark/>
                </w:tcPr>
                <w:p w:rsidR="006C59A0" w:rsidRPr="003D483C" w:rsidRDefault="006C59A0" w:rsidP="007102F7">
                  <w:pPr>
                    <w:rPr>
                      <w:rFonts w:ascii="Calibri" w:hAnsi="Calibri"/>
                      <w:color w:val="000000"/>
                      <w:sz w:val="18"/>
                      <w:szCs w:val="18"/>
                      <w:u w:val="single"/>
                    </w:rPr>
                  </w:pPr>
                </w:p>
              </w:tc>
              <w:tc>
                <w:tcPr>
                  <w:tcW w:w="2693" w:type="dxa"/>
                  <w:gridSpan w:val="2"/>
                  <w:tcBorders>
                    <w:top w:val="nil"/>
                    <w:left w:val="nil"/>
                    <w:bottom w:val="single" w:sz="12" w:space="0" w:color="auto"/>
                    <w:right w:val="nil"/>
                  </w:tcBorders>
                  <w:shd w:val="clear" w:color="auto" w:fill="auto"/>
                  <w:noWrap/>
                  <w:hideMark/>
                </w:tcPr>
                <w:p w:rsidR="006C59A0" w:rsidRPr="003D483C" w:rsidRDefault="006C59A0" w:rsidP="00DE0993">
                  <w:pPr>
                    <w:ind w:left="-689" w:firstLine="761"/>
                    <w:rPr>
                      <w:rFonts w:ascii="Calibri" w:hAnsi="Calibri"/>
                      <w:color w:val="000000"/>
                      <w:sz w:val="18"/>
                      <w:szCs w:val="18"/>
                      <w:u w:val="single"/>
                    </w:rPr>
                  </w:pPr>
                  <w:r w:rsidRPr="003D483C">
                    <w:rPr>
                      <w:rFonts w:ascii="Calibri" w:hAnsi="Calibri"/>
                      <w:color w:val="000000"/>
                      <w:sz w:val="18"/>
                      <w:szCs w:val="18"/>
                      <w:u w:val="single"/>
                    </w:rPr>
                    <w:t>PROTECTIONS UTILISABLES</w:t>
                  </w:r>
                </w:p>
              </w:tc>
              <w:tc>
                <w:tcPr>
                  <w:tcW w:w="3119" w:type="dxa"/>
                  <w:gridSpan w:val="2"/>
                  <w:tcBorders>
                    <w:top w:val="nil"/>
                    <w:left w:val="nil"/>
                    <w:bottom w:val="single" w:sz="12" w:space="0" w:color="auto"/>
                    <w:right w:val="nil"/>
                  </w:tcBorders>
                  <w:shd w:val="clear" w:color="auto" w:fill="auto"/>
                  <w:noWrap/>
                  <w:hideMark/>
                </w:tcPr>
                <w:p w:rsidR="006C59A0" w:rsidRPr="003D483C" w:rsidRDefault="006C59A0" w:rsidP="00DE0993">
                  <w:pPr>
                    <w:ind w:left="-70" w:firstLine="70"/>
                    <w:rPr>
                      <w:rFonts w:ascii="Calibri" w:hAnsi="Calibri"/>
                      <w:color w:val="000000"/>
                      <w:sz w:val="18"/>
                      <w:szCs w:val="18"/>
                      <w:u w:val="single"/>
                    </w:rPr>
                  </w:pPr>
                  <w:r w:rsidRPr="003D483C">
                    <w:rPr>
                      <w:rFonts w:ascii="Calibri" w:hAnsi="Calibri"/>
                      <w:color w:val="000000"/>
                      <w:sz w:val="18"/>
                      <w:szCs w:val="18"/>
                      <w:u w:val="single"/>
                    </w:rPr>
                    <w:t xml:space="preserve">OBSERVATIONS </w:t>
                  </w:r>
                  <w:r>
                    <w:rPr>
                      <w:rFonts w:ascii="Calibri" w:hAnsi="Calibri"/>
                      <w:color w:val="000000"/>
                      <w:sz w:val="18"/>
                      <w:szCs w:val="18"/>
                      <w:u w:val="single"/>
                    </w:rPr>
                    <w:t>–</w:t>
                  </w:r>
                  <w:r w:rsidRPr="003D483C">
                    <w:rPr>
                      <w:rFonts w:ascii="Calibri" w:hAnsi="Calibri"/>
                      <w:color w:val="000000"/>
                      <w:sz w:val="18"/>
                      <w:szCs w:val="18"/>
                      <w:u w:val="single"/>
                    </w:rPr>
                    <w:t xml:space="preserve"> EXEMPLES</w:t>
                  </w:r>
                </w:p>
              </w:tc>
            </w:tr>
            <w:tr w:rsidR="006C59A0" w:rsidRPr="008C3337" w:rsidTr="00DE0993">
              <w:trPr>
                <w:gridBefore w:val="1"/>
                <w:wBefore w:w="72" w:type="dxa"/>
                <w:trHeight w:val="166"/>
              </w:trPr>
              <w:tc>
                <w:tcPr>
                  <w:tcW w:w="160" w:type="dxa"/>
                  <w:gridSpan w:val="2"/>
                  <w:tcBorders>
                    <w:top w:val="nil"/>
                    <w:left w:val="nil"/>
                    <w:bottom w:val="nil"/>
                    <w:right w:val="single" w:sz="12" w:space="0" w:color="auto"/>
                  </w:tcBorders>
                  <w:shd w:val="clear" w:color="auto" w:fill="auto"/>
                  <w:noWrap/>
                  <w:hideMark/>
                </w:tcPr>
                <w:p w:rsidR="006C59A0" w:rsidRPr="008C3337" w:rsidRDefault="006C59A0" w:rsidP="007102F7">
                  <w:pPr>
                    <w:rPr>
                      <w:rFonts w:ascii="Calibri" w:hAnsi="Calibri"/>
                      <w:color w:val="000000"/>
                      <w:sz w:val="20"/>
                      <w:szCs w:val="28"/>
                    </w:rPr>
                  </w:pPr>
                </w:p>
              </w:tc>
              <w:tc>
                <w:tcPr>
                  <w:tcW w:w="3258" w:type="dxa"/>
                  <w:gridSpan w:val="2"/>
                  <w:vMerge w:val="restart"/>
                  <w:tcBorders>
                    <w:top w:val="single" w:sz="12" w:space="0" w:color="auto"/>
                    <w:left w:val="single" w:sz="12" w:space="0" w:color="auto"/>
                    <w:right w:val="single" w:sz="8" w:space="0" w:color="auto"/>
                  </w:tcBorders>
                  <w:shd w:val="clear" w:color="auto" w:fill="auto"/>
                  <w:hideMark/>
                </w:tcPr>
                <w:p w:rsidR="006C59A0" w:rsidRPr="00ED164B" w:rsidRDefault="006C59A0" w:rsidP="007102F7">
                  <w:pPr>
                    <w:rPr>
                      <w:rFonts w:ascii="Calibri" w:hAnsi="Calibri"/>
                      <w:color w:val="000000"/>
                      <w:sz w:val="16"/>
                      <w:szCs w:val="16"/>
                    </w:rPr>
                  </w:pPr>
                  <w:r w:rsidRPr="00ED164B">
                    <w:rPr>
                      <w:rFonts w:ascii="Calibri" w:hAnsi="Calibri"/>
                      <w:b/>
                      <w:bCs/>
                      <w:color w:val="000000"/>
                      <w:sz w:val="16"/>
                      <w:szCs w:val="16"/>
                    </w:rPr>
                    <w:t>1 - Berceaux</w:t>
                  </w:r>
                </w:p>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Matériel unitaire lourd encombrant de grandes dimensions</w:t>
                  </w:r>
                </w:p>
              </w:tc>
              <w:tc>
                <w:tcPr>
                  <w:tcW w:w="513" w:type="dxa"/>
                  <w:tcBorders>
                    <w:top w:val="single" w:sz="12" w:space="0" w:color="auto"/>
                    <w:left w:val="single" w:sz="8" w:space="0" w:color="auto"/>
                    <w:bottom w:val="single" w:sz="8" w:space="0" w:color="auto"/>
                    <w:right w:val="nil"/>
                  </w:tcBorders>
                  <w:shd w:val="clear" w:color="auto" w:fill="auto"/>
                  <w:noWrap/>
                  <w:hideMark/>
                </w:tcPr>
                <w:p w:rsidR="006C59A0" w:rsidRPr="00ED164B" w:rsidRDefault="006C59A0" w:rsidP="007102F7">
                  <w:pPr>
                    <w:rPr>
                      <w:rFonts w:ascii="Calibri" w:hAnsi="Calibri"/>
                      <w:b/>
                      <w:bCs/>
                      <w:color w:val="000000"/>
                      <w:sz w:val="16"/>
                      <w:szCs w:val="16"/>
                    </w:rPr>
                  </w:pPr>
                  <w:r w:rsidRPr="00ED164B">
                    <w:rPr>
                      <w:rFonts w:ascii="Calibri" w:hAnsi="Calibri"/>
                      <w:b/>
                      <w:bCs/>
                      <w:color w:val="000000"/>
                      <w:sz w:val="16"/>
                      <w:szCs w:val="16"/>
                    </w:rPr>
                    <w:t>a</w:t>
                  </w:r>
                </w:p>
                <w:p w:rsidR="006C59A0" w:rsidRPr="00ED164B" w:rsidRDefault="006C59A0" w:rsidP="007102F7">
                  <w:pPr>
                    <w:rPr>
                      <w:rFonts w:ascii="Calibri" w:hAnsi="Calibri"/>
                      <w:b/>
                      <w:bCs/>
                      <w:color w:val="000000"/>
                      <w:sz w:val="16"/>
                      <w:szCs w:val="16"/>
                    </w:rPr>
                  </w:pPr>
                </w:p>
              </w:tc>
              <w:tc>
                <w:tcPr>
                  <w:tcW w:w="2658" w:type="dxa"/>
                  <w:gridSpan w:val="2"/>
                  <w:tcBorders>
                    <w:top w:val="single" w:sz="12" w:space="0" w:color="auto"/>
                    <w:left w:val="nil"/>
                    <w:bottom w:val="single" w:sz="8" w:space="0" w:color="auto"/>
                    <w:right w:val="single" w:sz="4" w:space="0" w:color="auto"/>
                  </w:tcBorders>
                  <w:shd w:val="clear" w:color="auto" w:fill="auto"/>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Protection de contact si nécessaire</w:t>
                  </w:r>
                </w:p>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Protection interne des systèmes clos</w:t>
                  </w:r>
                </w:p>
              </w:tc>
              <w:tc>
                <w:tcPr>
                  <w:tcW w:w="3740" w:type="dxa"/>
                  <w:gridSpan w:val="5"/>
                  <w:tcBorders>
                    <w:top w:val="single" w:sz="12" w:space="0" w:color="auto"/>
                    <w:left w:val="single" w:sz="4" w:space="0" w:color="auto"/>
                    <w:bottom w:val="single" w:sz="8" w:space="0" w:color="auto"/>
                    <w:right w:val="single" w:sz="12" w:space="0" w:color="auto"/>
                  </w:tcBorders>
                  <w:shd w:val="clear" w:color="auto" w:fill="auto"/>
                  <w:noWrap/>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Utilisation possible du VCI</w:t>
                  </w:r>
                  <w:r>
                    <w:rPr>
                      <w:rFonts w:ascii="Calibri" w:hAnsi="Calibri"/>
                      <w:color w:val="000000"/>
                      <w:sz w:val="16"/>
                      <w:szCs w:val="16"/>
                    </w:rPr>
                    <w:t>, VPI</w:t>
                  </w:r>
                </w:p>
              </w:tc>
            </w:tr>
            <w:tr w:rsidR="006C59A0" w:rsidRPr="008C3337" w:rsidTr="00DE0993">
              <w:trPr>
                <w:gridBefore w:val="1"/>
                <w:wBefore w:w="72" w:type="dxa"/>
                <w:trHeight w:val="145"/>
              </w:trPr>
              <w:tc>
                <w:tcPr>
                  <w:tcW w:w="160" w:type="dxa"/>
                  <w:gridSpan w:val="2"/>
                  <w:tcBorders>
                    <w:top w:val="nil"/>
                    <w:left w:val="nil"/>
                    <w:bottom w:val="nil"/>
                    <w:right w:val="single" w:sz="12" w:space="0" w:color="auto"/>
                  </w:tcBorders>
                  <w:shd w:val="clear" w:color="auto" w:fill="auto"/>
                  <w:noWrap/>
                  <w:hideMark/>
                </w:tcPr>
                <w:p w:rsidR="006C59A0" w:rsidRPr="008C3337" w:rsidRDefault="006C59A0" w:rsidP="007102F7">
                  <w:pPr>
                    <w:rPr>
                      <w:rFonts w:ascii="Calibri" w:hAnsi="Calibri"/>
                      <w:color w:val="000000"/>
                      <w:sz w:val="20"/>
                      <w:szCs w:val="28"/>
                    </w:rPr>
                  </w:pPr>
                </w:p>
              </w:tc>
              <w:tc>
                <w:tcPr>
                  <w:tcW w:w="3258" w:type="dxa"/>
                  <w:gridSpan w:val="2"/>
                  <w:vMerge/>
                  <w:tcBorders>
                    <w:left w:val="single" w:sz="12" w:space="0" w:color="auto"/>
                    <w:right w:val="single" w:sz="8" w:space="0" w:color="auto"/>
                  </w:tcBorders>
                  <w:shd w:val="clear" w:color="auto" w:fill="auto"/>
                  <w:hideMark/>
                </w:tcPr>
                <w:p w:rsidR="006C59A0" w:rsidRPr="00ED164B" w:rsidRDefault="006C59A0" w:rsidP="007102F7">
                  <w:pPr>
                    <w:rPr>
                      <w:rFonts w:ascii="Calibri" w:hAnsi="Calibri"/>
                      <w:color w:val="000000"/>
                      <w:sz w:val="16"/>
                      <w:szCs w:val="16"/>
                    </w:rPr>
                  </w:pPr>
                </w:p>
              </w:tc>
              <w:tc>
                <w:tcPr>
                  <w:tcW w:w="513" w:type="dxa"/>
                  <w:tcBorders>
                    <w:top w:val="single" w:sz="8" w:space="0" w:color="auto"/>
                    <w:left w:val="single" w:sz="8" w:space="0" w:color="auto"/>
                    <w:bottom w:val="single" w:sz="8" w:space="0" w:color="auto"/>
                    <w:right w:val="nil"/>
                  </w:tcBorders>
                  <w:shd w:val="clear" w:color="auto" w:fill="auto"/>
                  <w:hideMark/>
                </w:tcPr>
                <w:p w:rsidR="006C59A0" w:rsidRPr="00ED164B" w:rsidRDefault="006C59A0" w:rsidP="007102F7">
                  <w:pPr>
                    <w:rPr>
                      <w:rFonts w:ascii="Calibri" w:hAnsi="Calibri"/>
                      <w:b/>
                      <w:bCs/>
                      <w:color w:val="000000"/>
                      <w:sz w:val="16"/>
                      <w:szCs w:val="16"/>
                    </w:rPr>
                  </w:pPr>
                  <w:r w:rsidRPr="00ED164B">
                    <w:rPr>
                      <w:rFonts w:ascii="Calibri" w:hAnsi="Calibri"/>
                      <w:b/>
                      <w:bCs/>
                      <w:color w:val="000000"/>
                      <w:sz w:val="16"/>
                      <w:szCs w:val="16"/>
                    </w:rPr>
                    <w:t>b</w:t>
                  </w:r>
                </w:p>
              </w:tc>
              <w:tc>
                <w:tcPr>
                  <w:tcW w:w="2658" w:type="dxa"/>
                  <w:gridSpan w:val="2"/>
                  <w:tcBorders>
                    <w:top w:val="single" w:sz="8" w:space="0" w:color="auto"/>
                    <w:left w:val="nil"/>
                    <w:bottom w:val="single" w:sz="8" w:space="0" w:color="auto"/>
                    <w:right w:val="single" w:sz="4" w:space="0" w:color="auto"/>
                  </w:tcBorders>
                  <w:shd w:val="clear" w:color="auto" w:fill="auto"/>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Housse</w:t>
                  </w:r>
                  <w:r w:rsidR="008604E7">
                    <w:rPr>
                      <w:rFonts w:ascii="Calibri" w:hAnsi="Calibri"/>
                      <w:color w:val="000000"/>
                      <w:sz w:val="16"/>
                      <w:szCs w:val="16"/>
                    </w:rPr>
                    <w:t xml:space="preserve"> </w:t>
                  </w:r>
                  <w:r w:rsidRPr="00ED164B">
                    <w:rPr>
                      <w:rFonts w:ascii="Calibri" w:hAnsi="Calibri"/>
                      <w:color w:val="000000"/>
                      <w:sz w:val="16"/>
                      <w:szCs w:val="16"/>
                    </w:rPr>
                    <w:t xml:space="preserve"> imperméable</w:t>
                  </w:r>
                </w:p>
              </w:tc>
              <w:tc>
                <w:tcPr>
                  <w:tcW w:w="3740" w:type="dxa"/>
                  <w:gridSpan w:val="5"/>
                  <w:tcBorders>
                    <w:top w:val="single" w:sz="8" w:space="0" w:color="auto"/>
                    <w:left w:val="single" w:sz="4" w:space="0" w:color="auto"/>
                    <w:bottom w:val="single" w:sz="8" w:space="0" w:color="auto"/>
                    <w:right w:val="single" w:sz="12" w:space="0" w:color="auto"/>
                  </w:tcBorders>
                  <w:shd w:val="clear" w:color="auto" w:fill="auto"/>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Housse rétractable ventilée</w:t>
                  </w:r>
                </w:p>
              </w:tc>
            </w:tr>
            <w:tr w:rsidR="006C59A0" w:rsidRPr="008C3337" w:rsidTr="00DE0993">
              <w:trPr>
                <w:gridBefore w:val="1"/>
                <w:wBefore w:w="72" w:type="dxa"/>
                <w:trHeight w:val="454"/>
              </w:trPr>
              <w:tc>
                <w:tcPr>
                  <w:tcW w:w="160" w:type="dxa"/>
                  <w:gridSpan w:val="2"/>
                  <w:tcBorders>
                    <w:top w:val="nil"/>
                    <w:left w:val="nil"/>
                    <w:bottom w:val="nil"/>
                    <w:right w:val="single" w:sz="12" w:space="0" w:color="auto"/>
                  </w:tcBorders>
                  <w:shd w:val="clear" w:color="auto" w:fill="auto"/>
                  <w:noWrap/>
                  <w:hideMark/>
                </w:tcPr>
                <w:p w:rsidR="006C59A0" w:rsidRPr="008C3337" w:rsidRDefault="006C59A0" w:rsidP="007102F7">
                  <w:pPr>
                    <w:rPr>
                      <w:rFonts w:ascii="Calibri" w:hAnsi="Calibri"/>
                      <w:color w:val="000000"/>
                      <w:sz w:val="20"/>
                      <w:szCs w:val="28"/>
                    </w:rPr>
                  </w:pPr>
                </w:p>
              </w:tc>
              <w:tc>
                <w:tcPr>
                  <w:tcW w:w="3258" w:type="dxa"/>
                  <w:gridSpan w:val="2"/>
                  <w:vMerge/>
                  <w:tcBorders>
                    <w:left w:val="single" w:sz="12" w:space="0" w:color="auto"/>
                    <w:right w:val="single" w:sz="8" w:space="0" w:color="auto"/>
                  </w:tcBorders>
                  <w:shd w:val="clear" w:color="auto" w:fill="auto"/>
                  <w:hideMark/>
                </w:tcPr>
                <w:p w:rsidR="006C59A0" w:rsidRPr="00ED164B" w:rsidRDefault="006C59A0" w:rsidP="007102F7">
                  <w:pPr>
                    <w:rPr>
                      <w:rFonts w:ascii="Calibri" w:hAnsi="Calibri"/>
                      <w:color w:val="000000"/>
                      <w:sz w:val="16"/>
                      <w:szCs w:val="16"/>
                    </w:rPr>
                  </w:pPr>
                </w:p>
              </w:tc>
              <w:tc>
                <w:tcPr>
                  <w:tcW w:w="513" w:type="dxa"/>
                  <w:tcBorders>
                    <w:top w:val="single" w:sz="8" w:space="0" w:color="auto"/>
                    <w:left w:val="single" w:sz="8" w:space="0" w:color="auto"/>
                    <w:bottom w:val="single" w:sz="12" w:space="0" w:color="auto"/>
                    <w:right w:val="nil"/>
                  </w:tcBorders>
                  <w:hideMark/>
                </w:tcPr>
                <w:p w:rsidR="006C59A0" w:rsidRPr="00ED164B" w:rsidRDefault="00672A2B" w:rsidP="007102F7">
                  <w:pPr>
                    <w:rPr>
                      <w:rFonts w:ascii="Calibri" w:hAnsi="Calibri"/>
                      <w:b/>
                      <w:bCs/>
                      <w:color w:val="000000"/>
                      <w:sz w:val="16"/>
                      <w:szCs w:val="16"/>
                    </w:rPr>
                  </w:pPr>
                  <w:r>
                    <w:rPr>
                      <w:rFonts w:ascii="Calibri" w:hAnsi="Calibri"/>
                      <w:b/>
                      <w:bCs/>
                      <w:color w:val="000000"/>
                      <w:sz w:val="16"/>
                      <w:szCs w:val="16"/>
                    </w:rPr>
                    <w:t>(</w:t>
                  </w:r>
                  <w:r w:rsidR="006C59A0">
                    <w:rPr>
                      <w:rFonts w:ascii="Calibri" w:hAnsi="Calibri"/>
                      <w:b/>
                      <w:bCs/>
                      <w:color w:val="000000"/>
                      <w:sz w:val="16"/>
                      <w:szCs w:val="16"/>
                    </w:rPr>
                    <w:t>b</w:t>
                  </w:r>
                  <w:r w:rsidR="006C59A0" w:rsidRPr="00ED164B">
                    <w:rPr>
                      <w:rFonts w:ascii="Calibri" w:hAnsi="Calibri"/>
                      <w:b/>
                      <w:bCs/>
                      <w:color w:val="000000"/>
                      <w:sz w:val="16"/>
                      <w:szCs w:val="16"/>
                    </w:rPr>
                    <w:t>a18</w:t>
                  </w:r>
                  <w:r>
                    <w:rPr>
                      <w:rFonts w:ascii="Calibri" w:hAnsi="Calibri"/>
                      <w:b/>
                      <w:bCs/>
                      <w:color w:val="000000"/>
                      <w:sz w:val="16"/>
                      <w:szCs w:val="16"/>
                    </w:rPr>
                    <w:t>)</w:t>
                  </w:r>
                </w:p>
              </w:tc>
              <w:tc>
                <w:tcPr>
                  <w:tcW w:w="2658" w:type="dxa"/>
                  <w:gridSpan w:val="2"/>
                  <w:tcBorders>
                    <w:top w:val="single" w:sz="8" w:space="0" w:color="auto"/>
                    <w:left w:val="nil"/>
                    <w:bottom w:val="single" w:sz="12" w:space="0" w:color="auto"/>
                    <w:right w:val="single" w:sz="4" w:space="0" w:color="auto"/>
                  </w:tcBorders>
                  <w:shd w:val="clear" w:color="auto" w:fill="auto"/>
                  <w:hideMark/>
                </w:tcPr>
                <w:p w:rsidR="006C59A0" w:rsidRPr="00ED164B" w:rsidRDefault="00672A2B" w:rsidP="007102F7">
                  <w:pPr>
                    <w:rPr>
                      <w:rFonts w:asciiTheme="minorHAnsi" w:hAnsiTheme="minorHAnsi"/>
                      <w:color w:val="000000"/>
                      <w:sz w:val="16"/>
                      <w:szCs w:val="16"/>
                    </w:rPr>
                  </w:pPr>
                  <w:r>
                    <w:rPr>
                      <w:rFonts w:asciiTheme="minorHAnsi" w:hAnsiTheme="minorHAnsi"/>
                      <w:sz w:val="16"/>
                      <w:szCs w:val="16"/>
                    </w:rPr>
                    <w:t>F</w:t>
                  </w:r>
                  <w:r w:rsidR="006C59A0" w:rsidRPr="00ED164B">
                    <w:rPr>
                      <w:rFonts w:asciiTheme="minorHAnsi" w:hAnsiTheme="minorHAnsi"/>
                      <w:sz w:val="16"/>
                      <w:szCs w:val="16"/>
                    </w:rPr>
                    <w:t>ilm imperméable imprégné d'inhibiteurs de corrosion en phase vapeur</w:t>
                  </w:r>
                </w:p>
              </w:tc>
              <w:tc>
                <w:tcPr>
                  <w:tcW w:w="3740" w:type="dxa"/>
                  <w:gridSpan w:val="5"/>
                  <w:tcBorders>
                    <w:top w:val="single" w:sz="8" w:space="0" w:color="auto"/>
                    <w:left w:val="single" w:sz="4" w:space="0" w:color="auto"/>
                    <w:bottom w:val="single" w:sz="12" w:space="0" w:color="auto"/>
                    <w:right w:val="single" w:sz="12" w:space="0" w:color="auto"/>
                  </w:tcBorders>
                  <w:shd w:val="clear" w:color="auto" w:fill="auto"/>
                  <w:hideMark/>
                </w:tcPr>
                <w:p w:rsidR="006C59A0" w:rsidRPr="00ED164B" w:rsidRDefault="006C59A0" w:rsidP="007102F7">
                  <w:pPr>
                    <w:rPr>
                      <w:rFonts w:ascii="Calibri" w:hAnsi="Calibri"/>
                      <w:color w:val="000000"/>
                      <w:sz w:val="16"/>
                      <w:szCs w:val="16"/>
                    </w:rPr>
                  </w:pPr>
                </w:p>
              </w:tc>
            </w:tr>
            <w:tr w:rsidR="006C59A0" w:rsidRPr="0027386E" w:rsidTr="00DE0993">
              <w:trPr>
                <w:gridBefore w:val="1"/>
                <w:wBefore w:w="72" w:type="dxa"/>
                <w:trHeight w:val="40"/>
              </w:trPr>
              <w:tc>
                <w:tcPr>
                  <w:tcW w:w="160" w:type="dxa"/>
                  <w:gridSpan w:val="2"/>
                  <w:tcBorders>
                    <w:top w:val="nil"/>
                    <w:left w:val="nil"/>
                    <w:bottom w:val="nil"/>
                    <w:right w:val="nil"/>
                  </w:tcBorders>
                  <w:shd w:val="clear" w:color="auto" w:fill="auto"/>
                  <w:noWrap/>
                  <w:vAlign w:val="bottom"/>
                  <w:hideMark/>
                </w:tcPr>
                <w:p w:rsidR="006C59A0" w:rsidRPr="004D402C" w:rsidRDefault="006C59A0" w:rsidP="007102F7">
                  <w:pPr>
                    <w:rPr>
                      <w:rFonts w:ascii="Calibri" w:hAnsi="Calibri"/>
                      <w:color w:val="000000"/>
                      <w:sz w:val="2"/>
                      <w:szCs w:val="2"/>
                    </w:rPr>
                  </w:pPr>
                </w:p>
              </w:tc>
              <w:tc>
                <w:tcPr>
                  <w:tcW w:w="3258" w:type="dxa"/>
                  <w:gridSpan w:val="2"/>
                  <w:tcBorders>
                    <w:top w:val="single" w:sz="12" w:space="0" w:color="auto"/>
                    <w:left w:val="nil"/>
                    <w:bottom w:val="single" w:sz="12" w:space="0" w:color="auto"/>
                    <w:right w:val="nil"/>
                  </w:tcBorders>
                  <w:shd w:val="clear" w:color="auto" w:fill="auto"/>
                  <w:noWrap/>
                  <w:vAlign w:val="bottom"/>
                  <w:hideMark/>
                </w:tcPr>
                <w:p w:rsidR="006C59A0" w:rsidRPr="004D402C" w:rsidRDefault="006C59A0" w:rsidP="007102F7">
                  <w:pPr>
                    <w:rPr>
                      <w:rFonts w:ascii="Calibri" w:hAnsi="Calibri"/>
                      <w:color w:val="000000"/>
                      <w:sz w:val="2"/>
                      <w:szCs w:val="2"/>
                    </w:rPr>
                  </w:pPr>
                </w:p>
              </w:tc>
              <w:tc>
                <w:tcPr>
                  <w:tcW w:w="513" w:type="dxa"/>
                  <w:tcBorders>
                    <w:top w:val="single" w:sz="12" w:space="0" w:color="auto"/>
                    <w:left w:val="nil"/>
                    <w:bottom w:val="single" w:sz="12" w:space="0" w:color="auto"/>
                    <w:right w:val="nil"/>
                  </w:tcBorders>
                  <w:shd w:val="clear" w:color="auto" w:fill="auto"/>
                  <w:noWrap/>
                  <w:vAlign w:val="bottom"/>
                  <w:hideMark/>
                </w:tcPr>
                <w:p w:rsidR="006C59A0" w:rsidRPr="004D402C" w:rsidRDefault="006C59A0" w:rsidP="007102F7">
                  <w:pPr>
                    <w:rPr>
                      <w:rFonts w:ascii="Calibri" w:hAnsi="Calibri"/>
                      <w:color w:val="000000"/>
                      <w:sz w:val="2"/>
                      <w:szCs w:val="2"/>
                    </w:rPr>
                  </w:pPr>
                </w:p>
              </w:tc>
              <w:tc>
                <w:tcPr>
                  <w:tcW w:w="2658" w:type="dxa"/>
                  <w:gridSpan w:val="2"/>
                  <w:tcBorders>
                    <w:top w:val="single" w:sz="12" w:space="0" w:color="auto"/>
                    <w:left w:val="nil"/>
                    <w:bottom w:val="single" w:sz="12" w:space="0" w:color="auto"/>
                    <w:right w:val="nil"/>
                  </w:tcBorders>
                  <w:shd w:val="clear" w:color="auto" w:fill="auto"/>
                  <w:noWrap/>
                  <w:vAlign w:val="bottom"/>
                  <w:hideMark/>
                </w:tcPr>
                <w:p w:rsidR="006C59A0" w:rsidRPr="004D402C" w:rsidRDefault="006C59A0" w:rsidP="007102F7">
                  <w:pPr>
                    <w:rPr>
                      <w:rFonts w:ascii="Calibri" w:hAnsi="Calibri"/>
                      <w:color w:val="000000"/>
                      <w:sz w:val="2"/>
                      <w:szCs w:val="2"/>
                    </w:rPr>
                  </w:pPr>
                </w:p>
              </w:tc>
              <w:tc>
                <w:tcPr>
                  <w:tcW w:w="3740" w:type="dxa"/>
                  <w:gridSpan w:val="5"/>
                  <w:tcBorders>
                    <w:top w:val="single" w:sz="12" w:space="0" w:color="auto"/>
                    <w:left w:val="nil"/>
                    <w:bottom w:val="single" w:sz="12" w:space="0" w:color="auto"/>
                    <w:right w:val="nil"/>
                  </w:tcBorders>
                  <w:shd w:val="clear" w:color="auto" w:fill="auto"/>
                  <w:noWrap/>
                  <w:hideMark/>
                </w:tcPr>
                <w:p w:rsidR="006C59A0" w:rsidRPr="004D402C" w:rsidRDefault="006C59A0" w:rsidP="007102F7">
                  <w:pPr>
                    <w:rPr>
                      <w:rFonts w:ascii="Calibri" w:hAnsi="Calibri"/>
                      <w:color w:val="000000"/>
                      <w:sz w:val="2"/>
                      <w:szCs w:val="2"/>
                    </w:rPr>
                  </w:pPr>
                </w:p>
              </w:tc>
            </w:tr>
            <w:tr w:rsidR="006C59A0" w:rsidRPr="008C3337" w:rsidTr="00DE0993">
              <w:trPr>
                <w:gridBefore w:val="1"/>
                <w:wBefore w:w="72" w:type="dxa"/>
                <w:trHeight w:val="244"/>
              </w:trPr>
              <w:tc>
                <w:tcPr>
                  <w:tcW w:w="160" w:type="dxa"/>
                  <w:gridSpan w:val="2"/>
                  <w:tcBorders>
                    <w:top w:val="nil"/>
                    <w:left w:val="nil"/>
                    <w:bottom w:val="nil"/>
                    <w:right w:val="single" w:sz="12" w:space="0" w:color="auto"/>
                  </w:tcBorders>
                  <w:shd w:val="clear" w:color="auto" w:fill="auto"/>
                  <w:noWrap/>
                  <w:vAlign w:val="bottom"/>
                  <w:hideMark/>
                </w:tcPr>
                <w:p w:rsidR="006C59A0" w:rsidRPr="008C3337" w:rsidRDefault="006C59A0" w:rsidP="007102F7">
                  <w:pPr>
                    <w:rPr>
                      <w:rFonts w:ascii="Calibri" w:hAnsi="Calibri"/>
                      <w:color w:val="000000"/>
                      <w:sz w:val="20"/>
                      <w:szCs w:val="28"/>
                    </w:rPr>
                  </w:pPr>
                </w:p>
              </w:tc>
              <w:tc>
                <w:tcPr>
                  <w:tcW w:w="3258" w:type="dxa"/>
                  <w:gridSpan w:val="2"/>
                  <w:vMerge w:val="restart"/>
                  <w:tcBorders>
                    <w:top w:val="single" w:sz="12" w:space="0" w:color="auto"/>
                    <w:left w:val="single" w:sz="12" w:space="0" w:color="auto"/>
                    <w:right w:val="single" w:sz="4" w:space="0" w:color="auto"/>
                  </w:tcBorders>
                  <w:shd w:val="clear" w:color="auto" w:fill="auto"/>
                  <w:hideMark/>
                </w:tcPr>
                <w:p w:rsidR="006C59A0" w:rsidRPr="00ED164B" w:rsidRDefault="006C59A0" w:rsidP="007102F7">
                  <w:pPr>
                    <w:rPr>
                      <w:rFonts w:ascii="Calibri" w:hAnsi="Calibri"/>
                      <w:b/>
                      <w:bCs/>
                      <w:color w:val="000000"/>
                      <w:sz w:val="16"/>
                      <w:szCs w:val="16"/>
                    </w:rPr>
                  </w:pPr>
                  <w:r w:rsidRPr="00ED164B">
                    <w:rPr>
                      <w:rFonts w:ascii="Calibri" w:hAnsi="Calibri"/>
                      <w:b/>
                      <w:bCs/>
                      <w:color w:val="000000"/>
                      <w:sz w:val="16"/>
                      <w:szCs w:val="16"/>
                    </w:rPr>
                    <w:t>2 - Fardeaux - Plateaux - Palettes</w:t>
                  </w:r>
                </w:p>
                <w:p w:rsidR="006C59A0" w:rsidRPr="00ED164B" w:rsidRDefault="006C59A0" w:rsidP="007102F7">
                  <w:pPr>
                    <w:rPr>
                      <w:rFonts w:ascii="Calibri" w:hAnsi="Calibri"/>
                      <w:b/>
                      <w:bCs/>
                      <w:color w:val="000000"/>
                      <w:sz w:val="16"/>
                      <w:szCs w:val="16"/>
                    </w:rPr>
                  </w:pPr>
                  <w:r w:rsidRPr="00ED164B">
                    <w:rPr>
                      <w:rFonts w:ascii="Calibri" w:hAnsi="Calibri"/>
                      <w:color w:val="000000"/>
                      <w:sz w:val="16"/>
                      <w:szCs w:val="16"/>
                    </w:rPr>
                    <w:t>Profilés - Tubulures - Regroupement de colis</w:t>
                  </w:r>
                </w:p>
              </w:tc>
              <w:tc>
                <w:tcPr>
                  <w:tcW w:w="513" w:type="dxa"/>
                  <w:tcBorders>
                    <w:top w:val="single" w:sz="12" w:space="0" w:color="auto"/>
                    <w:left w:val="nil"/>
                    <w:bottom w:val="single" w:sz="8" w:space="0" w:color="auto"/>
                    <w:right w:val="nil"/>
                  </w:tcBorders>
                  <w:shd w:val="clear" w:color="auto" w:fill="auto"/>
                  <w:noWrap/>
                  <w:hideMark/>
                </w:tcPr>
                <w:p w:rsidR="006C59A0" w:rsidRPr="00ED164B" w:rsidRDefault="006C59A0" w:rsidP="007102F7">
                  <w:pPr>
                    <w:rPr>
                      <w:rFonts w:ascii="Calibri" w:hAnsi="Calibri"/>
                      <w:b/>
                      <w:bCs/>
                      <w:color w:val="000000"/>
                      <w:sz w:val="16"/>
                      <w:szCs w:val="16"/>
                    </w:rPr>
                  </w:pPr>
                  <w:r w:rsidRPr="00ED164B">
                    <w:rPr>
                      <w:rFonts w:ascii="Calibri" w:hAnsi="Calibri"/>
                      <w:b/>
                      <w:bCs/>
                      <w:color w:val="000000"/>
                      <w:sz w:val="16"/>
                      <w:szCs w:val="16"/>
                    </w:rPr>
                    <w:t>a</w:t>
                  </w:r>
                </w:p>
              </w:tc>
              <w:tc>
                <w:tcPr>
                  <w:tcW w:w="2658" w:type="dxa"/>
                  <w:gridSpan w:val="2"/>
                  <w:tcBorders>
                    <w:top w:val="single" w:sz="12" w:space="0" w:color="auto"/>
                    <w:left w:val="nil"/>
                    <w:bottom w:val="single" w:sz="8" w:space="0" w:color="auto"/>
                    <w:right w:val="single" w:sz="4" w:space="0" w:color="auto"/>
                  </w:tcBorders>
                  <w:shd w:val="clear" w:color="auto" w:fill="auto"/>
                  <w:noWrap/>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Protection de contact si nécessaire</w:t>
                  </w:r>
                </w:p>
              </w:tc>
              <w:tc>
                <w:tcPr>
                  <w:tcW w:w="3740" w:type="dxa"/>
                  <w:gridSpan w:val="5"/>
                  <w:tcBorders>
                    <w:top w:val="single" w:sz="12" w:space="0" w:color="auto"/>
                    <w:left w:val="nil"/>
                    <w:bottom w:val="single" w:sz="8" w:space="0" w:color="auto"/>
                    <w:right w:val="single" w:sz="12" w:space="0" w:color="auto"/>
                  </w:tcBorders>
                  <w:shd w:val="clear" w:color="auto" w:fill="auto"/>
                  <w:noWrap/>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Si nécessaire</w:t>
                  </w:r>
                </w:p>
              </w:tc>
            </w:tr>
            <w:tr w:rsidR="006C59A0" w:rsidRPr="008C3337" w:rsidTr="00DE0993">
              <w:trPr>
                <w:gridBefore w:val="1"/>
                <w:wBefore w:w="72" w:type="dxa"/>
                <w:trHeight w:val="272"/>
              </w:trPr>
              <w:tc>
                <w:tcPr>
                  <w:tcW w:w="160" w:type="dxa"/>
                  <w:gridSpan w:val="2"/>
                  <w:tcBorders>
                    <w:top w:val="nil"/>
                    <w:left w:val="nil"/>
                    <w:bottom w:val="nil"/>
                    <w:right w:val="single" w:sz="12" w:space="0" w:color="auto"/>
                  </w:tcBorders>
                  <w:shd w:val="clear" w:color="auto" w:fill="auto"/>
                  <w:noWrap/>
                  <w:vAlign w:val="bottom"/>
                  <w:hideMark/>
                </w:tcPr>
                <w:p w:rsidR="006C59A0" w:rsidRPr="008C3337" w:rsidRDefault="006C59A0" w:rsidP="007102F7">
                  <w:pPr>
                    <w:rPr>
                      <w:rFonts w:ascii="Calibri" w:hAnsi="Calibri"/>
                      <w:color w:val="000000"/>
                      <w:sz w:val="20"/>
                      <w:szCs w:val="28"/>
                    </w:rPr>
                  </w:pPr>
                </w:p>
              </w:tc>
              <w:tc>
                <w:tcPr>
                  <w:tcW w:w="3258" w:type="dxa"/>
                  <w:gridSpan w:val="2"/>
                  <w:vMerge/>
                  <w:tcBorders>
                    <w:left w:val="single" w:sz="12" w:space="0" w:color="auto"/>
                    <w:right w:val="single" w:sz="4" w:space="0" w:color="auto"/>
                  </w:tcBorders>
                  <w:shd w:val="clear" w:color="auto" w:fill="auto"/>
                  <w:hideMark/>
                </w:tcPr>
                <w:p w:rsidR="006C59A0" w:rsidRPr="00ED164B" w:rsidRDefault="006C59A0" w:rsidP="007102F7">
                  <w:pPr>
                    <w:rPr>
                      <w:rFonts w:ascii="Calibri" w:hAnsi="Calibri"/>
                      <w:color w:val="000000"/>
                      <w:sz w:val="16"/>
                      <w:szCs w:val="16"/>
                    </w:rPr>
                  </w:pPr>
                </w:p>
              </w:tc>
              <w:tc>
                <w:tcPr>
                  <w:tcW w:w="513" w:type="dxa"/>
                  <w:tcBorders>
                    <w:top w:val="single" w:sz="8" w:space="0" w:color="auto"/>
                    <w:left w:val="nil"/>
                    <w:bottom w:val="single" w:sz="8" w:space="0" w:color="auto"/>
                    <w:right w:val="nil"/>
                  </w:tcBorders>
                  <w:shd w:val="clear" w:color="auto" w:fill="auto"/>
                  <w:noWrap/>
                  <w:hideMark/>
                </w:tcPr>
                <w:p w:rsidR="006C59A0" w:rsidRPr="00ED164B" w:rsidRDefault="006C59A0" w:rsidP="007102F7">
                  <w:pPr>
                    <w:rPr>
                      <w:rFonts w:ascii="Calibri" w:hAnsi="Calibri"/>
                      <w:b/>
                      <w:bCs/>
                      <w:color w:val="000000"/>
                      <w:sz w:val="16"/>
                      <w:szCs w:val="16"/>
                    </w:rPr>
                  </w:pPr>
                  <w:r w:rsidRPr="00ED164B">
                    <w:rPr>
                      <w:rFonts w:ascii="Calibri" w:hAnsi="Calibri"/>
                      <w:b/>
                      <w:bCs/>
                      <w:color w:val="000000"/>
                      <w:sz w:val="16"/>
                      <w:szCs w:val="16"/>
                    </w:rPr>
                    <w:t>b</w:t>
                  </w:r>
                </w:p>
              </w:tc>
              <w:tc>
                <w:tcPr>
                  <w:tcW w:w="2658" w:type="dxa"/>
                  <w:gridSpan w:val="2"/>
                  <w:tcBorders>
                    <w:top w:val="single" w:sz="8" w:space="0" w:color="auto"/>
                    <w:left w:val="nil"/>
                    <w:bottom w:val="single" w:sz="8" w:space="0" w:color="auto"/>
                    <w:right w:val="single" w:sz="4" w:space="0" w:color="auto"/>
                  </w:tcBorders>
                  <w:shd w:val="clear" w:color="auto" w:fill="auto"/>
                  <w:noWrap/>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Housse rétractable sur palette</w:t>
                  </w:r>
                </w:p>
              </w:tc>
              <w:tc>
                <w:tcPr>
                  <w:tcW w:w="3740" w:type="dxa"/>
                  <w:gridSpan w:val="5"/>
                  <w:tcBorders>
                    <w:top w:val="single" w:sz="8" w:space="0" w:color="auto"/>
                    <w:left w:val="nil"/>
                    <w:bottom w:val="single" w:sz="8" w:space="0" w:color="auto"/>
                    <w:right w:val="single" w:sz="12" w:space="0" w:color="auto"/>
                  </w:tcBorders>
                  <w:shd w:val="clear" w:color="auto" w:fill="auto"/>
                  <w:noWrap/>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Housse ventilée</w:t>
                  </w:r>
                </w:p>
              </w:tc>
            </w:tr>
            <w:tr w:rsidR="006C59A0" w:rsidRPr="008C3337" w:rsidTr="00DE0993">
              <w:trPr>
                <w:gridBefore w:val="1"/>
                <w:wBefore w:w="72" w:type="dxa"/>
                <w:trHeight w:val="272"/>
              </w:trPr>
              <w:tc>
                <w:tcPr>
                  <w:tcW w:w="160" w:type="dxa"/>
                  <w:gridSpan w:val="2"/>
                  <w:tcBorders>
                    <w:top w:val="nil"/>
                    <w:left w:val="nil"/>
                    <w:bottom w:val="nil"/>
                    <w:right w:val="single" w:sz="12" w:space="0" w:color="auto"/>
                  </w:tcBorders>
                  <w:shd w:val="clear" w:color="auto" w:fill="auto"/>
                  <w:noWrap/>
                  <w:vAlign w:val="bottom"/>
                  <w:hideMark/>
                </w:tcPr>
                <w:p w:rsidR="006C59A0" w:rsidRPr="008C3337" w:rsidRDefault="006C59A0" w:rsidP="007102F7">
                  <w:pPr>
                    <w:rPr>
                      <w:rFonts w:ascii="Calibri" w:hAnsi="Calibri"/>
                      <w:color w:val="000000"/>
                      <w:sz w:val="20"/>
                      <w:szCs w:val="28"/>
                    </w:rPr>
                  </w:pPr>
                </w:p>
              </w:tc>
              <w:tc>
                <w:tcPr>
                  <w:tcW w:w="3258" w:type="dxa"/>
                  <w:gridSpan w:val="2"/>
                  <w:vMerge/>
                  <w:tcBorders>
                    <w:left w:val="single" w:sz="12" w:space="0" w:color="auto"/>
                    <w:bottom w:val="single" w:sz="12" w:space="0" w:color="auto"/>
                    <w:right w:val="single" w:sz="4" w:space="0" w:color="auto"/>
                  </w:tcBorders>
                  <w:shd w:val="clear" w:color="auto" w:fill="auto"/>
                  <w:hideMark/>
                </w:tcPr>
                <w:p w:rsidR="006C59A0" w:rsidRPr="00ED164B" w:rsidRDefault="006C59A0" w:rsidP="007102F7">
                  <w:pPr>
                    <w:rPr>
                      <w:rFonts w:ascii="Calibri" w:hAnsi="Calibri"/>
                      <w:color w:val="000000"/>
                      <w:sz w:val="16"/>
                      <w:szCs w:val="16"/>
                    </w:rPr>
                  </w:pPr>
                </w:p>
              </w:tc>
              <w:tc>
                <w:tcPr>
                  <w:tcW w:w="513" w:type="dxa"/>
                  <w:tcBorders>
                    <w:top w:val="single" w:sz="8" w:space="0" w:color="auto"/>
                    <w:left w:val="nil"/>
                    <w:bottom w:val="single" w:sz="12" w:space="0" w:color="auto"/>
                    <w:right w:val="nil"/>
                  </w:tcBorders>
                  <w:shd w:val="clear" w:color="auto" w:fill="auto"/>
                  <w:noWrap/>
                  <w:hideMark/>
                </w:tcPr>
                <w:p w:rsidR="006C59A0" w:rsidRPr="00ED164B" w:rsidRDefault="00672A2B" w:rsidP="007102F7">
                  <w:pPr>
                    <w:rPr>
                      <w:rFonts w:ascii="Calibri" w:hAnsi="Calibri"/>
                      <w:b/>
                      <w:bCs/>
                      <w:color w:val="000000"/>
                      <w:sz w:val="16"/>
                      <w:szCs w:val="16"/>
                    </w:rPr>
                  </w:pPr>
                  <w:r>
                    <w:rPr>
                      <w:rFonts w:ascii="Calibri" w:hAnsi="Calibri"/>
                      <w:b/>
                      <w:bCs/>
                      <w:color w:val="000000"/>
                      <w:sz w:val="16"/>
                      <w:szCs w:val="16"/>
                    </w:rPr>
                    <w:t>(</w:t>
                  </w:r>
                  <w:r w:rsidR="006C59A0">
                    <w:rPr>
                      <w:rFonts w:ascii="Calibri" w:hAnsi="Calibri"/>
                      <w:b/>
                      <w:bCs/>
                      <w:color w:val="000000"/>
                      <w:sz w:val="16"/>
                      <w:szCs w:val="16"/>
                    </w:rPr>
                    <w:t>b</w:t>
                  </w:r>
                  <w:r w:rsidR="006C59A0" w:rsidRPr="00ED164B">
                    <w:rPr>
                      <w:rFonts w:ascii="Calibri" w:hAnsi="Calibri"/>
                      <w:b/>
                      <w:bCs/>
                      <w:color w:val="000000"/>
                      <w:sz w:val="16"/>
                      <w:szCs w:val="16"/>
                    </w:rPr>
                    <w:t>a18</w:t>
                  </w:r>
                  <w:r>
                    <w:rPr>
                      <w:rFonts w:ascii="Calibri" w:hAnsi="Calibri"/>
                      <w:b/>
                      <w:bCs/>
                      <w:color w:val="000000"/>
                      <w:sz w:val="16"/>
                      <w:szCs w:val="16"/>
                    </w:rPr>
                    <w:t>)</w:t>
                  </w:r>
                </w:p>
              </w:tc>
              <w:tc>
                <w:tcPr>
                  <w:tcW w:w="2658" w:type="dxa"/>
                  <w:gridSpan w:val="2"/>
                  <w:tcBorders>
                    <w:top w:val="single" w:sz="8" w:space="0" w:color="auto"/>
                    <w:left w:val="nil"/>
                    <w:bottom w:val="single" w:sz="12" w:space="0" w:color="auto"/>
                    <w:right w:val="single" w:sz="4" w:space="0" w:color="auto"/>
                  </w:tcBorders>
                  <w:shd w:val="clear" w:color="auto" w:fill="auto"/>
                  <w:noWrap/>
                  <w:hideMark/>
                </w:tcPr>
                <w:p w:rsidR="006C59A0" w:rsidRPr="00ED164B" w:rsidRDefault="00672A2B" w:rsidP="007102F7">
                  <w:pPr>
                    <w:rPr>
                      <w:rFonts w:asciiTheme="minorHAnsi" w:hAnsiTheme="minorHAnsi"/>
                      <w:color w:val="000000"/>
                      <w:sz w:val="16"/>
                      <w:szCs w:val="16"/>
                    </w:rPr>
                  </w:pPr>
                  <w:r>
                    <w:rPr>
                      <w:rFonts w:asciiTheme="minorHAnsi" w:hAnsiTheme="minorHAnsi"/>
                      <w:sz w:val="16"/>
                      <w:szCs w:val="16"/>
                    </w:rPr>
                    <w:t>F</w:t>
                  </w:r>
                  <w:r w:rsidR="006C59A0" w:rsidRPr="00ED164B">
                    <w:rPr>
                      <w:rFonts w:asciiTheme="minorHAnsi" w:hAnsiTheme="minorHAnsi"/>
                      <w:sz w:val="16"/>
                      <w:szCs w:val="16"/>
                    </w:rPr>
                    <w:t>ilm imperméable imprégné d'inhibiteurs de corrosion en phase vapeur</w:t>
                  </w:r>
                </w:p>
              </w:tc>
              <w:tc>
                <w:tcPr>
                  <w:tcW w:w="3740" w:type="dxa"/>
                  <w:gridSpan w:val="5"/>
                  <w:tcBorders>
                    <w:top w:val="single" w:sz="8" w:space="0" w:color="auto"/>
                    <w:left w:val="nil"/>
                    <w:bottom w:val="single" w:sz="12" w:space="0" w:color="auto"/>
                    <w:right w:val="single" w:sz="12" w:space="0" w:color="auto"/>
                  </w:tcBorders>
                  <w:shd w:val="clear" w:color="auto" w:fill="auto"/>
                  <w:noWrap/>
                  <w:hideMark/>
                </w:tcPr>
                <w:p w:rsidR="006C59A0" w:rsidRPr="00ED164B" w:rsidRDefault="006C59A0" w:rsidP="007102F7">
                  <w:pPr>
                    <w:rPr>
                      <w:rFonts w:ascii="Calibri" w:hAnsi="Calibri"/>
                      <w:color w:val="000000"/>
                      <w:sz w:val="16"/>
                      <w:szCs w:val="16"/>
                    </w:rPr>
                  </w:pPr>
                </w:p>
              </w:tc>
            </w:tr>
            <w:tr w:rsidR="006C59A0" w:rsidRPr="0027386E" w:rsidTr="00DE0993">
              <w:trPr>
                <w:gridBefore w:val="1"/>
                <w:wBefore w:w="72" w:type="dxa"/>
                <w:trHeight w:val="45"/>
              </w:trPr>
              <w:tc>
                <w:tcPr>
                  <w:tcW w:w="160" w:type="dxa"/>
                  <w:gridSpan w:val="2"/>
                  <w:tcBorders>
                    <w:top w:val="nil"/>
                    <w:left w:val="nil"/>
                    <w:bottom w:val="nil"/>
                    <w:right w:val="nil"/>
                  </w:tcBorders>
                  <w:shd w:val="clear" w:color="auto" w:fill="auto"/>
                  <w:noWrap/>
                  <w:hideMark/>
                </w:tcPr>
                <w:p w:rsidR="006C59A0" w:rsidRPr="004D402C" w:rsidRDefault="006C59A0" w:rsidP="007102F7">
                  <w:pPr>
                    <w:rPr>
                      <w:rFonts w:ascii="Calibri" w:hAnsi="Calibri"/>
                      <w:color w:val="000000"/>
                      <w:sz w:val="2"/>
                      <w:szCs w:val="2"/>
                    </w:rPr>
                  </w:pPr>
                </w:p>
              </w:tc>
              <w:tc>
                <w:tcPr>
                  <w:tcW w:w="3258" w:type="dxa"/>
                  <w:gridSpan w:val="2"/>
                  <w:tcBorders>
                    <w:top w:val="single" w:sz="12" w:space="0" w:color="auto"/>
                    <w:left w:val="nil"/>
                    <w:bottom w:val="single" w:sz="12" w:space="0" w:color="auto"/>
                    <w:right w:val="nil"/>
                  </w:tcBorders>
                  <w:shd w:val="clear" w:color="auto" w:fill="auto"/>
                  <w:noWrap/>
                  <w:hideMark/>
                </w:tcPr>
                <w:p w:rsidR="006C59A0" w:rsidRPr="004D402C" w:rsidRDefault="006C59A0" w:rsidP="007102F7">
                  <w:pPr>
                    <w:rPr>
                      <w:rFonts w:ascii="Calibri" w:hAnsi="Calibri"/>
                      <w:color w:val="000000"/>
                      <w:sz w:val="2"/>
                      <w:szCs w:val="2"/>
                    </w:rPr>
                  </w:pPr>
                </w:p>
              </w:tc>
              <w:tc>
                <w:tcPr>
                  <w:tcW w:w="513" w:type="dxa"/>
                  <w:tcBorders>
                    <w:top w:val="single" w:sz="12" w:space="0" w:color="auto"/>
                    <w:left w:val="nil"/>
                    <w:bottom w:val="single" w:sz="12" w:space="0" w:color="auto"/>
                    <w:right w:val="nil"/>
                  </w:tcBorders>
                  <w:shd w:val="clear" w:color="auto" w:fill="auto"/>
                  <w:noWrap/>
                  <w:hideMark/>
                </w:tcPr>
                <w:p w:rsidR="006C59A0" w:rsidRPr="004D402C" w:rsidRDefault="006C59A0" w:rsidP="007102F7">
                  <w:pPr>
                    <w:rPr>
                      <w:rFonts w:ascii="Calibri" w:hAnsi="Calibri"/>
                      <w:color w:val="000000"/>
                      <w:sz w:val="2"/>
                      <w:szCs w:val="2"/>
                    </w:rPr>
                  </w:pPr>
                </w:p>
              </w:tc>
              <w:tc>
                <w:tcPr>
                  <w:tcW w:w="2658" w:type="dxa"/>
                  <w:gridSpan w:val="2"/>
                  <w:tcBorders>
                    <w:top w:val="single" w:sz="12" w:space="0" w:color="auto"/>
                    <w:left w:val="nil"/>
                    <w:bottom w:val="single" w:sz="12" w:space="0" w:color="auto"/>
                    <w:right w:val="nil"/>
                  </w:tcBorders>
                  <w:shd w:val="clear" w:color="auto" w:fill="auto"/>
                  <w:noWrap/>
                  <w:hideMark/>
                </w:tcPr>
                <w:p w:rsidR="006C59A0" w:rsidRPr="004D402C" w:rsidRDefault="006C59A0" w:rsidP="007102F7">
                  <w:pPr>
                    <w:rPr>
                      <w:rFonts w:ascii="Calibri" w:hAnsi="Calibri"/>
                      <w:color w:val="000000"/>
                      <w:sz w:val="2"/>
                      <w:szCs w:val="2"/>
                    </w:rPr>
                  </w:pPr>
                </w:p>
              </w:tc>
              <w:tc>
                <w:tcPr>
                  <w:tcW w:w="3740" w:type="dxa"/>
                  <w:gridSpan w:val="5"/>
                  <w:tcBorders>
                    <w:top w:val="single" w:sz="12" w:space="0" w:color="auto"/>
                    <w:left w:val="nil"/>
                    <w:bottom w:val="single" w:sz="12" w:space="0" w:color="auto"/>
                    <w:right w:val="nil"/>
                  </w:tcBorders>
                  <w:shd w:val="clear" w:color="auto" w:fill="auto"/>
                  <w:noWrap/>
                  <w:hideMark/>
                </w:tcPr>
                <w:p w:rsidR="006C59A0" w:rsidRPr="004D402C" w:rsidRDefault="006C59A0" w:rsidP="007102F7">
                  <w:pPr>
                    <w:rPr>
                      <w:rFonts w:ascii="Calibri" w:hAnsi="Calibri"/>
                      <w:color w:val="000000"/>
                      <w:sz w:val="2"/>
                      <w:szCs w:val="2"/>
                    </w:rPr>
                  </w:pPr>
                </w:p>
              </w:tc>
            </w:tr>
            <w:tr w:rsidR="006C59A0" w:rsidRPr="008C3337" w:rsidTr="00DE0993">
              <w:trPr>
                <w:gridBefore w:val="1"/>
                <w:wBefore w:w="72" w:type="dxa"/>
                <w:trHeight w:val="494"/>
              </w:trPr>
              <w:tc>
                <w:tcPr>
                  <w:tcW w:w="160" w:type="dxa"/>
                  <w:gridSpan w:val="2"/>
                  <w:tcBorders>
                    <w:top w:val="nil"/>
                    <w:left w:val="nil"/>
                    <w:bottom w:val="nil"/>
                    <w:right w:val="single" w:sz="12" w:space="0" w:color="auto"/>
                  </w:tcBorders>
                  <w:shd w:val="clear" w:color="auto" w:fill="auto"/>
                  <w:noWrap/>
                  <w:vAlign w:val="bottom"/>
                  <w:hideMark/>
                </w:tcPr>
                <w:p w:rsidR="006C59A0" w:rsidRPr="008C3337" w:rsidRDefault="006C59A0" w:rsidP="007102F7">
                  <w:pPr>
                    <w:rPr>
                      <w:rFonts w:ascii="Calibri" w:hAnsi="Calibri"/>
                      <w:color w:val="000000"/>
                      <w:sz w:val="20"/>
                      <w:szCs w:val="28"/>
                    </w:rPr>
                  </w:pPr>
                </w:p>
              </w:tc>
              <w:tc>
                <w:tcPr>
                  <w:tcW w:w="3258" w:type="dxa"/>
                  <w:gridSpan w:val="2"/>
                  <w:tcBorders>
                    <w:top w:val="single" w:sz="12" w:space="0" w:color="auto"/>
                    <w:left w:val="single" w:sz="12" w:space="0" w:color="auto"/>
                    <w:bottom w:val="nil"/>
                    <w:right w:val="single" w:sz="4" w:space="0" w:color="auto"/>
                  </w:tcBorders>
                  <w:shd w:val="clear" w:color="auto" w:fill="auto"/>
                  <w:hideMark/>
                </w:tcPr>
                <w:p w:rsidR="006C59A0" w:rsidRPr="00ED164B" w:rsidRDefault="006C59A0" w:rsidP="007102F7">
                  <w:pPr>
                    <w:rPr>
                      <w:rFonts w:ascii="Calibri" w:hAnsi="Calibri"/>
                      <w:b/>
                      <w:bCs/>
                      <w:color w:val="000000"/>
                      <w:sz w:val="16"/>
                      <w:szCs w:val="16"/>
                    </w:rPr>
                  </w:pPr>
                  <w:r w:rsidRPr="00ED164B">
                    <w:rPr>
                      <w:rFonts w:ascii="Calibri" w:hAnsi="Calibri"/>
                      <w:b/>
                      <w:bCs/>
                      <w:color w:val="000000"/>
                      <w:sz w:val="16"/>
                      <w:szCs w:val="16"/>
                    </w:rPr>
                    <w:t>3 - Caisses claire voie</w:t>
                  </w:r>
                </w:p>
                <w:p w:rsidR="006C59A0" w:rsidRPr="00ED164B" w:rsidRDefault="006C59A0" w:rsidP="007102F7">
                  <w:pPr>
                    <w:rPr>
                      <w:rFonts w:ascii="Calibri" w:hAnsi="Calibri"/>
                      <w:b/>
                      <w:bCs/>
                      <w:color w:val="000000"/>
                      <w:sz w:val="16"/>
                      <w:szCs w:val="16"/>
                    </w:rPr>
                  </w:pPr>
                  <w:r w:rsidRPr="00ED164B">
                    <w:rPr>
                      <w:rFonts w:ascii="Calibri" w:hAnsi="Calibri"/>
                      <w:color w:val="000000"/>
                      <w:sz w:val="16"/>
                      <w:szCs w:val="16"/>
                    </w:rPr>
                    <w:t>Tôlerie - réservoir fragile - pièces plastiques</w:t>
                  </w:r>
                </w:p>
              </w:tc>
              <w:tc>
                <w:tcPr>
                  <w:tcW w:w="513" w:type="dxa"/>
                  <w:tcBorders>
                    <w:top w:val="single" w:sz="12" w:space="0" w:color="auto"/>
                    <w:left w:val="nil"/>
                    <w:bottom w:val="single" w:sz="4" w:space="0" w:color="auto"/>
                    <w:right w:val="nil"/>
                  </w:tcBorders>
                  <w:shd w:val="clear" w:color="auto" w:fill="auto"/>
                  <w:noWrap/>
                  <w:hideMark/>
                </w:tcPr>
                <w:p w:rsidR="006C59A0" w:rsidRPr="00ED164B" w:rsidRDefault="006C59A0" w:rsidP="007102F7">
                  <w:pPr>
                    <w:rPr>
                      <w:rFonts w:ascii="Calibri" w:hAnsi="Calibri"/>
                      <w:b/>
                      <w:bCs/>
                      <w:color w:val="000000"/>
                      <w:sz w:val="16"/>
                      <w:szCs w:val="16"/>
                    </w:rPr>
                  </w:pPr>
                  <w:r w:rsidRPr="00ED164B">
                    <w:rPr>
                      <w:rFonts w:ascii="Calibri" w:hAnsi="Calibri"/>
                      <w:b/>
                      <w:bCs/>
                      <w:color w:val="000000"/>
                      <w:sz w:val="16"/>
                      <w:szCs w:val="16"/>
                    </w:rPr>
                    <w:t>a</w:t>
                  </w:r>
                </w:p>
              </w:tc>
              <w:tc>
                <w:tcPr>
                  <w:tcW w:w="2658" w:type="dxa"/>
                  <w:gridSpan w:val="2"/>
                  <w:tcBorders>
                    <w:top w:val="single" w:sz="12" w:space="0" w:color="auto"/>
                    <w:left w:val="nil"/>
                    <w:bottom w:val="single" w:sz="4" w:space="0" w:color="auto"/>
                    <w:right w:val="single" w:sz="4" w:space="0" w:color="auto"/>
                  </w:tcBorders>
                  <w:shd w:val="clear" w:color="auto" w:fill="auto"/>
                  <w:noWrap/>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Protection de contact si nécessaire</w:t>
                  </w:r>
                </w:p>
              </w:tc>
              <w:tc>
                <w:tcPr>
                  <w:tcW w:w="3740" w:type="dxa"/>
                  <w:gridSpan w:val="5"/>
                  <w:tcBorders>
                    <w:top w:val="single" w:sz="12" w:space="0" w:color="auto"/>
                    <w:left w:val="nil"/>
                    <w:bottom w:val="single" w:sz="4" w:space="0" w:color="auto"/>
                    <w:right w:val="single" w:sz="12" w:space="0" w:color="auto"/>
                  </w:tcBorders>
                  <w:shd w:val="clear" w:color="auto" w:fill="auto"/>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Matériel peu fragile mis en caisse pour stockage et manutention</w:t>
                  </w:r>
                </w:p>
              </w:tc>
            </w:tr>
            <w:tr w:rsidR="006C59A0" w:rsidRPr="008C3337" w:rsidTr="00DE0993">
              <w:trPr>
                <w:gridBefore w:val="1"/>
                <w:wBefore w:w="72" w:type="dxa"/>
                <w:trHeight w:val="82"/>
              </w:trPr>
              <w:tc>
                <w:tcPr>
                  <w:tcW w:w="160" w:type="dxa"/>
                  <w:gridSpan w:val="2"/>
                  <w:tcBorders>
                    <w:top w:val="nil"/>
                    <w:left w:val="nil"/>
                    <w:bottom w:val="nil"/>
                    <w:right w:val="single" w:sz="12" w:space="0" w:color="auto"/>
                  </w:tcBorders>
                  <w:shd w:val="clear" w:color="auto" w:fill="auto"/>
                  <w:noWrap/>
                  <w:vAlign w:val="bottom"/>
                  <w:hideMark/>
                </w:tcPr>
                <w:p w:rsidR="006C59A0" w:rsidRPr="008C3337" w:rsidRDefault="006C59A0" w:rsidP="007102F7">
                  <w:pPr>
                    <w:rPr>
                      <w:rFonts w:ascii="Calibri" w:hAnsi="Calibri"/>
                      <w:color w:val="000000"/>
                      <w:sz w:val="20"/>
                      <w:szCs w:val="28"/>
                    </w:rPr>
                  </w:pPr>
                </w:p>
              </w:tc>
              <w:tc>
                <w:tcPr>
                  <w:tcW w:w="3258" w:type="dxa"/>
                  <w:gridSpan w:val="2"/>
                  <w:tcBorders>
                    <w:top w:val="nil"/>
                    <w:left w:val="single" w:sz="12" w:space="0" w:color="auto"/>
                    <w:right w:val="single" w:sz="4" w:space="0" w:color="auto"/>
                  </w:tcBorders>
                  <w:shd w:val="clear" w:color="auto" w:fill="auto"/>
                  <w:hideMark/>
                </w:tcPr>
                <w:p w:rsidR="006C59A0" w:rsidRPr="00ED164B" w:rsidRDefault="006C59A0" w:rsidP="007102F7">
                  <w:pPr>
                    <w:rPr>
                      <w:rFonts w:ascii="Calibri" w:hAnsi="Calibri"/>
                      <w:color w:val="000000"/>
                      <w:sz w:val="16"/>
                      <w:szCs w:val="16"/>
                    </w:rPr>
                  </w:pPr>
                </w:p>
              </w:tc>
              <w:tc>
                <w:tcPr>
                  <w:tcW w:w="513" w:type="dxa"/>
                  <w:tcBorders>
                    <w:top w:val="nil"/>
                    <w:left w:val="nil"/>
                    <w:bottom w:val="single" w:sz="4" w:space="0" w:color="auto"/>
                    <w:right w:val="nil"/>
                  </w:tcBorders>
                  <w:shd w:val="clear" w:color="auto" w:fill="auto"/>
                  <w:noWrap/>
                  <w:hideMark/>
                </w:tcPr>
                <w:p w:rsidR="006C59A0" w:rsidRPr="00ED164B" w:rsidRDefault="006C59A0" w:rsidP="007102F7">
                  <w:pPr>
                    <w:rPr>
                      <w:rFonts w:ascii="Calibri" w:hAnsi="Calibri"/>
                      <w:b/>
                      <w:bCs/>
                      <w:color w:val="000000"/>
                      <w:sz w:val="16"/>
                      <w:szCs w:val="16"/>
                    </w:rPr>
                  </w:pPr>
                  <w:r w:rsidRPr="00ED164B">
                    <w:rPr>
                      <w:rFonts w:ascii="Calibri" w:hAnsi="Calibri"/>
                      <w:b/>
                      <w:bCs/>
                      <w:color w:val="000000"/>
                      <w:sz w:val="16"/>
                      <w:szCs w:val="16"/>
                    </w:rPr>
                    <w:t>b</w:t>
                  </w:r>
                </w:p>
              </w:tc>
              <w:tc>
                <w:tcPr>
                  <w:tcW w:w="2658" w:type="dxa"/>
                  <w:gridSpan w:val="2"/>
                  <w:tcBorders>
                    <w:top w:val="nil"/>
                    <w:left w:val="nil"/>
                    <w:bottom w:val="single" w:sz="4" w:space="0" w:color="auto"/>
                    <w:right w:val="single" w:sz="4" w:space="0" w:color="auto"/>
                  </w:tcBorders>
                  <w:shd w:val="clear" w:color="auto" w:fill="auto"/>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Housse ventilée</w:t>
                  </w:r>
                </w:p>
              </w:tc>
              <w:tc>
                <w:tcPr>
                  <w:tcW w:w="3740" w:type="dxa"/>
                  <w:gridSpan w:val="5"/>
                  <w:tcBorders>
                    <w:top w:val="nil"/>
                    <w:left w:val="nil"/>
                    <w:bottom w:val="single" w:sz="4" w:space="0" w:color="auto"/>
                    <w:right w:val="single" w:sz="12" w:space="0" w:color="auto"/>
                  </w:tcBorders>
                  <w:shd w:val="clear" w:color="auto" w:fill="auto"/>
                  <w:noWrap/>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Housse ventilée</w:t>
                  </w:r>
                </w:p>
              </w:tc>
            </w:tr>
            <w:tr w:rsidR="006C59A0" w:rsidRPr="008C3337" w:rsidTr="00DE0993">
              <w:trPr>
                <w:gridBefore w:val="1"/>
                <w:wBefore w:w="72" w:type="dxa"/>
                <w:trHeight w:val="278"/>
              </w:trPr>
              <w:tc>
                <w:tcPr>
                  <w:tcW w:w="160" w:type="dxa"/>
                  <w:gridSpan w:val="2"/>
                  <w:tcBorders>
                    <w:top w:val="nil"/>
                    <w:left w:val="nil"/>
                    <w:bottom w:val="nil"/>
                    <w:right w:val="single" w:sz="12" w:space="0" w:color="auto"/>
                  </w:tcBorders>
                  <w:shd w:val="clear" w:color="auto" w:fill="auto"/>
                  <w:noWrap/>
                  <w:vAlign w:val="bottom"/>
                  <w:hideMark/>
                </w:tcPr>
                <w:p w:rsidR="006C59A0" w:rsidRPr="008C3337" w:rsidRDefault="006C59A0" w:rsidP="007102F7">
                  <w:pPr>
                    <w:rPr>
                      <w:rFonts w:ascii="Calibri" w:hAnsi="Calibri"/>
                      <w:color w:val="000000"/>
                      <w:sz w:val="20"/>
                      <w:szCs w:val="28"/>
                    </w:rPr>
                  </w:pPr>
                </w:p>
              </w:tc>
              <w:tc>
                <w:tcPr>
                  <w:tcW w:w="3258" w:type="dxa"/>
                  <w:gridSpan w:val="2"/>
                  <w:tcBorders>
                    <w:top w:val="nil"/>
                    <w:left w:val="single" w:sz="12" w:space="0" w:color="auto"/>
                    <w:right w:val="single" w:sz="4" w:space="0" w:color="auto"/>
                  </w:tcBorders>
                  <w:shd w:val="clear" w:color="auto" w:fill="auto"/>
                  <w:hideMark/>
                </w:tcPr>
                <w:p w:rsidR="006C59A0" w:rsidRPr="00ED164B" w:rsidRDefault="006C59A0" w:rsidP="007102F7">
                  <w:pPr>
                    <w:rPr>
                      <w:rFonts w:ascii="Calibri" w:hAnsi="Calibri"/>
                      <w:color w:val="000000"/>
                      <w:sz w:val="16"/>
                      <w:szCs w:val="16"/>
                    </w:rPr>
                  </w:pPr>
                </w:p>
              </w:tc>
              <w:tc>
                <w:tcPr>
                  <w:tcW w:w="513" w:type="dxa"/>
                  <w:tcBorders>
                    <w:top w:val="nil"/>
                    <w:left w:val="nil"/>
                    <w:bottom w:val="single" w:sz="4" w:space="0" w:color="auto"/>
                    <w:right w:val="nil"/>
                  </w:tcBorders>
                  <w:shd w:val="clear" w:color="auto" w:fill="auto"/>
                  <w:noWrap/>
                  <w:hideMark/>
                </w:tcPr>
                <w:p w:rsidR="006C59A0" w:rsidRPr="00ED164B" w:rsidRDefault="00672A2B" w:rsidP="007102F7">
                  <w:pPr>
                    <w:rPr>
                      <w:rFonts w:ascii="Calibri" w:hAnsi="Calibri"/>
                      <w:b/>
                      <w:bCs/>
                      <w:color w:val="000000"/>
                      <w:sz w:val="16"/>
                      <w:szCs w:val="16"/>
                    </w:rPr>
                  </w:pPr>
                  <w:r>
                    <w:rPr>
                      <w:rFonts w:ascii="Calibri" w:hAnsi="Calibri"/>
                      <w:b/>
                      <w:bCs/>
                      <w:color w:val="000000"/>
                      <w:sz w:val="16"/>
                      <w:szCs w:val="16"/>
                    </w:rPr>
                    <w:t>(</w:t>
                  </w:r>
                  <w:r w:rsidR="006C59A0">
                    <w:rPr>
                      <w:rFonts w:ascii="Calibri" w:hAnsi="Calibri"/>
                      <w:b/>
                      <w:bCs/>
                      <w:color w:val="000000"/>
                      <w:sz w:val="16"/>
                      <w:szCs w:val="16"/>
                    </w:rPr>
                    <w:t>b</w:t>
                  </w:r>
                  <w:r w:rsidR="006C59A0" w:rsidRPr="00ED164B">
                    <w:rPr>
                      <w:rFonts w:ascii="Calibri" w:hAnsi="Calibri"/>
                      <w:b/>
                      <w:bCs/>
                      <w:color w:val="000000"/>
                      <w:sz w:val="16"/>
                      <w:szCs w:val="16"/>
                    </w:rPr>
                    <w:t>a18</w:t>
                  </w:r>
                  <w:r>
                    <w:rPr>
                      <w:rFonts w:ascii="Calibri" w:hAnsi="Calibri"/>
                      <w:b/>
                      <w:bCs/>
                      <w:color w:val="000000"/>
                      <w:sz w:val="16"/>
                      <w:szCs w:val="16"/>
                    </w:rPr>
                    <w:t>)</w:t>
                  </w:r>
                </w:p>
              </w:tc>
              <w:tc>
                <w:tcPr>
                  <w:tcW w:w="2658" w:type="dxa"/>
                  <w:gridSpan w:val="2"/>
                  <w:tcBorders>
                    <w:top w:val="nil"/>
                    <w:left w:val="nil"/>
                    <w:bottom w:val="single" w:sz="4" w:space="0" w:color="auto"/>
                    <w:right w:val="single" w:sz="4" w:space="0" w:color="auto"/>
                  </w:tcBorders>
                  <w:shd w:val="clear" w:color="auto" w:fill="auto"/>
                  <w:hideMark/>
                </w:tcPr>
                <w:p w:rsidR="006C59A0" w:rsidRPr="00ED164B" w:rsidRDefault="00672A2B" w:rsidP="007102F7">
                  <w:pPr>
                    <w:rPr>
                      <w:rFonts w:asciiTheme="minorHAnsi" w:hAnsiTheme="minorHAnsi"/>
                      <w:color w:val="000000"/>
                      <w:sz w:val="16"/>
                      <w:szCs w:val="16"/>
                    </w:rPr>
                  </w:pPr>
                  <w:r>
                    <w:rPr>
                      <w:rFonts w:asciiTheme="minorHAnsi" w:hAnsiTheme="minorHAnsi"/>
                      <w:sz w:val="16"/>
                      <w:szCs w:val="16"/>
                    </w:rPr>
                    <w:t>F</w:t>
                  </w:r>
                  <w:r w:rsidR="006C59A0" w:rsidRPr="00ED164B">
                    <w:rPr>
                      <w:rFonts w:asciiTheme="minorHAnsi" w:hAnsiTheme="minorHAnsi"/>
                      <w:sz w:val="16"/>
                      <w:szCs w:val="16"/>
                    </w:rPr>
                    <w:t>ilm imperméable imprégné d'inhibiteurs de corrosion en phase vapeur</w:t>
                  </w:r>
                </w:p>
              </w:tc>
              <w:tc>
                <w:tcPr>
                  <w:tcW w:w="3740" w:type="dxa"/>
                  <w:gridSpan w:val="5"/>
                  <w:tcBorders>
                    <w:top w:val="nil"/>
                    <w:left w:val="nil"/>
                    <w:bottom w:val="single" w:sz="4" w:space="0" w:color="auto"/>
                    <w:right w:val="single" w:sz="12" w:space="0" w:color="auto"/>
                  </w:tcBorders>
                  <w:shd w:val="clear" w:color="auto" w:fill="auto"/>
                  <w:noWrap/>
                  <w:hideMark/>
                </w:tcPr>
                <w:p w:rsidR="006C59A0" w:rsidRPr="00ED164B" w:rsidRDefault="006C59A0" w:rsidP="007102F7">
                  <w:pPr>
                    <w:rPr>
                      <w:rFonts w:ascii="Calibri" w:hAnsi="Calibri"/>
                      <w:color w:val="000000"/>
                      <w:sz w:val="16"/>
                      <w:szCs w:val="16"/>
                    </w:rPr>
                  </w:pPr>
                </w:p>
              </w:tc>
            </w:tr>
            <w:tr w:rsidR="006C59A0" w:rsidRPr="008C3337" w:rsidTr="00DE0993">
              <w:trPr>
                <w:gridBefore w:val="1"/>
                <w:wBefore w:w="72" w:type="dxa"/>
                <w:trHeight w:val="256"/>
              </w:trPr>
              <w:tc>
                <w:tcPr>
                  <w:tcW w:w="160" w:type="dxa"/>
                  <w:gridSpan w:val="2"/>
                  <w:tcBorders>
                    <w:top w:val="nil"/>
                    <w:left w:val="nil"/>
                    <w:bottom w:val="nil"/>
                    <w:right w:val="single" w:sz="12" w:space="0" w:color="auto"/>
                  </w:tcBorders>
                  <w:shd w:val="clear" w:color="auto" w:fill="auto"/>
                  <w:noWrap/>
                  <w:vAlign w:val="bottom"/>
                  <w:hideMark/>
                </w:tcPr>
                <w:p w:rsidR="006C59A0" w:rsidRPr="008C3337" w:rsidRDefault="006C59A0" w:rsidP="007102F7">
                  <w:pPr>
                    <w:rPr>
                      <w:rFonts w:ascii="Calibri" w:hAnsi="Calibri"/>
                      <w:color w:val="000000"/>
                      <w:sz w:val="20"/>
                      <w:szCs w:val="28"/>
                    </w:rPr>
                  </w:pPr>
                </w:p>
              </w:tc>
              <w:tc>
                <w:tcPr>
                  <w:tcW w:w="3258" w:type="dxa"/>
                  <w:gridSpan w:val="2"/>
                  <w:tcBorders>
                    <w:left w:val="single" w:sz="12" w:space="0" w:color="auto"/>
                    <w:bottom w:val="single" w:sz="12" w:space="0" w:color="auto"/>
                    <w:right w:val="single" w:sz="4" w:space="0" w:color="auto"/>
                  </w:tcBorders>
                  <w:shd w:val="clear" w:color="auto" w:fill="auto"/>
                  <w:vAlign w:val="center"/>
                  <w:hideMark/>
                </w:tcPr>
                <w:p w:rsidR="006C59A0" w:rsidRPr="00ED164B" w:rsidRDefault="006C59A0" w:rsidP="007102F7">
                  <w:pPr>
                    <w:rPr>
                      <w:rFonts w:ascii="Calibri" w:hAnsi="Calibri"/>
                      <w:color w:val="000000"/>
                      <w:sz w:val="16"/>
                      <w:szCs w:val="16"/>
                    </w:rPr>
                  </w:pPr>
                </w:p>
              </w:tc>
              <w:tc>
                <w:tcPr>
                  <w:tcW w:w="513" w:type="dxa"/>
                  <w:tcBorders>
                    <w:top w:val="nil"/>
                    <w:left w:val="nil"/>
                    <w:bottom w:val="single" w:sz="12" w:space="0" w:color="auto"/>
                    <w:right w:val="nil"/>
                  </w:tcBorders>
                  <w:shd w:val="clear" w:color="auto" w:fill="auto"/>
                  <w:noWrap/>
                  <w:hideMark/>
                </w:tcPr>
                <w:p w:rsidR="006C59A0" w:rsidRPr="00ED164B" w:rsidRDefault="006C59A0" w:rsidP="007102F7">
                  <w:pPr>
                    <w:rPr>
                      <w:rFonts w:ascii="Calibri" w:hAnsi="Calibri"/>
                      <w:b/>
                      <w:bCs/>
                      <w:color w:val="000000"/>
                      <w:sz w:val="16"/>
                      <w:szCs w:val="16"/>
                    </w:rPr>
                  </w:pPr>
                  <w:r w:rsidRPr="00ED164B">
                    <w:rPr>
                      <w:rFonts w:ascii="Calibri" w:hAnsi="Calibri"/>
                      <w:b/>
                      <w:bCs/>
                      <w:color w:val="000000"/>
                      <w:sz w:val="16"/>
                      <w:szCs w:val="16"/>
                    </w:rPr>
                    <w:t>d</w:t>
                  </w:r>
                </w:p>
              </w:tc>
              <w:tc>
                <w:tcPr>
                  <w:tcW w:w="2658" w:type="dxa"/>
                  <w:gridSpan w:val="2"/>
                  <w:tcBorders>
                    <w:top w:val="nil"/>
                    <w:left w:val="nil"/>
                    <w:bottom w:val="single" w:sz="12" w:space="0" w:color="auto"/>
                    <w:right w:val="single" w:sz="4" w:space="0" w:color="auto"/>
                  </w:tcBorders>
                  <w:shd w:val="clear" w:color="auto" w:fill="auto"/>
                  <w:noWrap/>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Suspension antichoc antivibratoire</w:t>
                  </w:r>
                </w:p>
              </w:tc>
              <w:tc>
                <w:tcPr>
                  <w:tcW w:w="3740" w:type="dxa"/>
                  <w:gridSpan w:val="5"/>
                  <w:tcBorders>
                    <w:top w:val="nil"/>
                    <w:left w:val="nil"/>
                    <w:bottom w:val="single" w:sz="12" w:space="0" w:color="auto"/>
                    <w:right w:val="single" w:sz="12" w:space="0" w:color="auto"/>
                  </w:tcBorders>
                  <w:shd w:val="clear" w:color="auto" w:fill="auto"/>
                  <w:noWrap/>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Matériel fragile suspension calculée</w:t>
                  </w:r>
                </w:p>
              </w:tc>
            </w:tr>
            <w:tr w:rsidR="006C59A0" w:rsidRPr="0027386E" w:rsidTr="00DE0993">
              <w:trPr>
                <w:gridBefore w:val="1"/>
                <w:wBefore w:w="72" w:type="dxa"/>
                <w:trHeight w:val="40"/>
              </w:trPr>
              <w:tc>
                <w:tcPr>
                  <w:tcW w:w="160" w:type="dxa"/>
                  <w:gridSpan w:val="2"/>
                  <w:tcBorders>
                    <w:top w:val="nil"/>
                    <w:left w:val="nil"/>
                    <w:bottom w:val="nil"/>
                    <w:right w:val="nil"/>
                  </w:tcBorders>
                  <w:shd w:val="clear" w:color="auto" w:fill="auto"/>
                  <w:noWrap/>
                  <w:hideMark/>
                </w:tcPr>
                <w:p w:rsidR="006C59A0" w:rsidRPr="004D402C" w:rsidRDefault="006C59A0" w:rsidP="007102F7">
                  <w:pPr>
                    <w:rPr>
                      <w:rFonts w:ascii="Calibri" w:hAnsi="Calibri"/>
                      <w:color w:val="000000"/>
                      <w:sz w:val="2"/>
                      <w:szCs w:val="2"/>
                    </w:rPr>
                  </w:pPr>
                </w:p>
              </w:tc>
              <w:tc>
                <w:tcPr>
                  <w:tcW w:w="3258" w:type="dxa"/>
                  <w:gridSpan w:val="2"/>
                  <w:tcBorders>
                    <w:top w:val="single" w:sz="12" w:space="0" w:color="auto"/>
                    <w:left w:val="nil"/>
                    <w:bottom w:val="single" w:sz="12" w:space="0" w:color="auto"/>
                    <w:right w:val="nil"/>
                  </w:tcBorders>
                  <w:shd w:val="clear" w:color="auto" w:fill="auto"/>
                  <w:noWrap/>
                  <w:hideMark/>
                </w:tcPr>
                <w:p w:rsidR="006C59A0" w:rsidRPr="004D402C" w:rsidRDefault="006C59A0" w:rsidP="007102F7">
                  <w:pPr>
                    <w:rPr>
                      <w:rFonts w:ascii="Calibri" w:hAnsi="Calibri"/>
                      <w:color w:val="000000"/>
                      <w:sz w:val="2"/>
                      <w:szCs w:val="2"/>
                    </w:rPr>
                  </w:pPr>
                </w:p>
              </w:tc>
              <w:tc>
                <w:tcPr>
                  <w:tcW w:w="513" w:type="dxa"/>
                  <w:tcBorders>
                    <w:top w:val="single" w:sz="12" w:space="0" w:color="auto"/>
                    <w:left w:val="nil"/>
                    <w:bottom w:val="single" w:sz="12" w:space="0" w:color="auto"/>
                    <w:right w:val="nil"/>
                  </w:tcBorders>
                  <w:shd w:val="clear" w:color="auto" w:fill="auto"/>
                  <w:noWrap/>
                  <w:hideMark/>
                </w:tcPr>
                <w:p w:rsidR="006C59A0" w:rsidRPr="004D402C" w:rsidRDefault="006C59A0" w:rsidP="007102F7">
                  <w:pPr>
                    <w:rPr>
                      <w:rFonts w:ascii="Calibri" w:hAnsi="Calibri"/>
                      <w:color w:val="000000"/>
                      <w:sz w:val="2"/>
                      <w:szCs w:val="2"/>
                    </w:rPr>
                  </w:pPr>
                </w:p>
              </w:tc>
              <w:tc>
                <w:tcPr>
                  <w:tcW w:w="2658" w:type="dxa"/>
                  <w:gridSpan w:val="2"/>
                  <w:tcBorders>
                    <w:top w:val="single" w:sz="12" w:space="0" w:color="auto"/>
                    <w:left w:val="nil"/>
                    <w:bottom w:val="single" w:sz="12" w:space="0" w:color="auto"/>
                    <w:right w:val="nil"/>
                  </w:tcBorders>
                  <w:shd w:val="clear" w:color="auto" w:fill="auto"/>
                  <w:noWrap/>
                  <w:hideMark/>
                </w:tcPr>
                <w:p w:rsidR="006C59A0" w:rsidRPr="004D402C" w:rsidRDefault="006C59A0" w:rsidP="007102F7">
                  <w:pPr>
                    <w:rPr>
                      <w:rFonts w:ascii="Calibri" w:hAnsi="Calibri"/>
                      <w:color w:val="000000"/>
                      <w:sz w:val="2"/>
                      <w:szCs w:val="2"/>
                    </w:rPr>
                  </w:pPr>
                </w:p>
              </w:tc>
              <w:tc>
                <w:tcPr>
                  <w:tcW w:w="3740" w:type="dxa"/>
                  <w:gridSpan w:val="5"/>
                  <w:tcBorders>
                    <w:top w:val="single" w:sz="12" w:space="0" w:color="auto"/>
                    <w:left w:val="nil"/>
                    <w:bottom w:val="single" w:sz="12" w:space="0" w:color="auto"/>
                    <w:right w:val="nil"/>
                  </w:tcBorders>
                  <w:shd w:val="clear" w:color="auto" w:fill="auto"/>
                  <w:noWrap/>
                  <w:hideMark/>
                </w:tcPr>
                <w:p w:rsidR="006C59A0" w:rsidRPr="004D402C" w:rsidRDefault="006C59A0" w:rsidP="007102F7">
                  <w:pPr>
                    <w:rPr>
                      <w:rFonts w:ascii="Calibri" w:hAnsi="Calibri"/>
                      <w:color w:val="000000"/>
                      <w:sz w:val="2"/>
                      <w:szCs w:val="2"/>
                    </w:rPr>
                  </w:pPr>
                </w:p>
              </w:tc>
            </w:tr>
            <w:tr w:rsidR="006C59A0" w:rsidRPr="008C3337" w:rsidTr="00DE0993">
              <w:trPr>
                <w:gridBefore w:val="1"/>
                <w:wBefore w:w="72" w:type="dxa"/>
                <w:trHeight w:val="223"/>
              </w:trPr>
              <w:tc>
                <w:tcPr>
                  <w:tcW w:w="160" w:type="dxa"/>
                  <w:gridSpan w:val="2"/>
                  <w:tcBorders>
                    <w:top w:val="nil"/>
                    <w:left w:val="nil"/>
                    <w:bottom w:val="nil"/>
                    <w:right w:val="single" w:sz="12" w:space="0" w:color="auto"/>
                  </w:tcBorders>
                  <w:shd w:val="clear" w:color="auto" w:fill="auto"/>
                  <w:noWrap/>
                  <w:vAlign w:val="bottom"/>
                  <w:hideMark/>
                </w:tcPr>
                <w:p w:rsidR="006C59A0" w:rsidRPr="008C3337" w:rsidRDefault="006C59A0" w:rsidP="007102F7">
                  <w:pPr>
                    <w:rPr>
                      <w:rFonts w:ascii="Calibri" w:hAnsi="Calibri"/>
                      <w:color w:val="000000"/>
                      <w:sz w:val="20"/>
                      <w:szCs w:val="28"/>
                    </w:rPr>
                  </w:pPr>
                </w:p>
              </w:tc>
              <w:tc>
                <w:tcPr>
                  <w:tcW w:w="3258" w:type="dxa"/>
                  <w:gridSpan w:val="2"/>
                  <w:tcBorders>
                    <w:top w:val="single" w:sz="12" w:space="0" w:color="auto"/>
                    <w:left w:val="single" w:sz="12" w:space="0" w:color="auto"/>
                    <w:bottom w:val="nil"/>
                    <w:right w:val="single" w:sz="4" w:space="0" w:color="auto"/>
                  </w:tcBorders>
                  <w:shd w:val="clear" w:color="auto" w:fill="auto"/>
                  <w:hideMark/>
                </w:tcPr>
                <w:p w:rsidR="006C59A0" w:rsidRPr="00ED164B" w:rsidRDefault="006C59A0" w:rsidP="007102F7">
                  <w:pPr>
                    <w:rPr>
                      <w:rFonts w:ascii="Calibri" w:hAnsi="Calibri"/>
                      <w:b/>
                      <w:bCs/>
                      <w:color w:val="000000"/>
                      <w:sz w:val="16"/>
                      <w:szCs w:val="16"/>
                    </w:rPr>
                  </w:pPr>
                  <w:r w:rsidRPr="00ED164B">
                    <w:rPr>
                      <w:rFonts w:ascii="Calibri" w:hAnsi="Calibri"/>
                      <w:b/>
                      <w:bCs/>
                      <w:color w:val="000000"/>
                      <w:sz w:val="16"/>
                      <w:szCs w:val="16"/>
                    </w:rPr>
                    <w:t>4 - Caisses en bois</w:t>
                  </w:r>
                </w:p>
              </w:tc>
              <w:tc>
                <w:tcPr>
                  <w:tcW w:w="513" w:type="dxa"/>
                  <w:tcBorders>
                    <w:top w:val="single" w:sz="12" w:space="0" w:color="auto"/>
                    <w:left w:val="nil"/>
                    <w:bottom w:val="single" w:sz="4" w:space="0" w:color="auto"/>
                    <w:right w:val="nil"/>
                  </w:tcBorders>
                  <w:shd w:val="clear" w:color="auto" w:fill="auto"/>
                  <w:noWrap/>
                  <w:hideMark/>
                </w:tcPr>
                <w:p w:rsidR="006C59A0" w:rsidRPr="00ED164B" w:rsidRDefault="006C59A0" w:rsidP="007102F7">
                  <w:pPr>
                    <w:rPr>
                      <w:rFonts w:ascii="Calibri" w:hAnsi="Calibri"/>
                      <w:b/>
                      <w:bCs/>
                      <w:color w:val="000000"/>
                      <w:sz w:val="16"/>
                      <w:szCs w:val="16"/>
                    </w:rPr>
                  </w:pPr>
                  <w:r w:rsidRPr="00ED164B">
                    <w:rPr>
                      <w:rFonts w:ascii="Calibri" w:hAnsi="Calibri"/>
                      <w:b/>
                      <w:bCs/>
                      <w:color w:val="000000"/>
                      <w:sz w:val="16"/>
                      <w:szCs w:val="16"/>
                    </w:rPr>
                    <w:t>a</w:t>
                  </w:r>
                </w:p>
              </w:tc>
              <w:tc>
                <w:tcPr>
                  <w:tcW w:w="2658" w:type="dxa"/>
                  <w:gridSpan w:val="2"/>
                  <w:tcBorders>
                    <w:top w:val="single" w:sz="12" w:space="0" w:color="auto"/>
                    <w:left w:val="nil"/>
                    <w:bottom w:val="single" w:sz="4" w:space="0" w:color="auto"/>
                    <w:right w:val="single" w:sz="4" w:space="0" w:color="auto"/>
                  </w:tcBorders>
                  <w:shd w:val="clear" w:color="auto" w:fill="auto"/>
                  <w:noWrap/>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Protection de contact</w:t>
                  </w:r>
                </w:p>
              </w:tc>
              <w:tc>
                <w:tcPr>
                  <w:tcW w:w="3740" w:type="dxa"/>
                  <w:gridSpan w:val="5"/>
                  <w:tcBorders>
                    <w:top w:val="single" w:sz="12" w:space="0" w:color="auto"/>
                    <w:left w:val="nil"/>
                    <w:bottom w:val="single" w:sz="4" w:space="0" w:color="auto"/>
                    <w:right w:val="single" w:sz="12" w:space="0" w:color="auto"/>
                  </w:tcBorders>
                  <w:shd w:val="clear" w:color="auto" w:fill="auto"/>
                  <w:noWrap/>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Si nécessaire</w:t>
                  </w:r>
                </w:p>
              </w:tc>
            </w:tr>
            <w:tr w:rsidR="006C59A0" w:rsidRPr="008C3337" w:rsidTr="00DE0993">
              <w:trPr>
                <w:gridBefore w:val="1"/>
                <w:wBefore w:w="72" w:type="dxa"/>
                <w:trHeight w:val="465"/>
              </w:trPr>
              <w:tc>
                <w:tcPr>
                  <w:tcW w:w="160" w:type="dxa"/>
                  <w:gridSpan w:val="2"/>
                  <w:tcBorders>
                    <w:top w:val="nil"/>
                    <w:left w:val="nil"/>
                    <w:bottom w:val="nil"/>
                    <w:right w:val="single" w:sz="12" w:space="0" w:color="auto"/>
                  </w:tcBorders>
                  <w:shd w:val="clear" w:color="auto" w:fill="auto"/>
                  <w:noWrap/>
                  <w:vAlign w:val="bottom"/>
                  <w:hideMark/>
                </w:tcPr>
                <w:p w:rsidR="006C59A0" w:rsidRPr="008C3337" w:rsidRDefault="006C59A0" w:rsidP="007102F7">
                  <w:pPr>
                    <w:rPr>
                      <w:rFonts w:ascii="Calibri" w:hAnsi="Calibri"/>
                      <w:color w:val="000000"/>
                      <w:sz w:val="20"/>
                      <w:szCs w:val="28"/>
                    </w:rPr>
                  </w:pPr>
                </w:p>
              </w:tc>
              <w:tc>
                <w:tcPr>
                  <w:tcW w:w="3258" w:type="dxa"/>
                  <w:gridSpan w:val="2"/>
                  <w:tcBorders>
                    <w:top w:val="nil"/>
                    <w:left w:val="single" w:sz="12" w:space="0" w:color="auto"/>
                    <w:bottom w:val="nil"/>
                    <w:right w:val="single" w:sz="4" w:space="0" w:color="auto"/>
                  </w:tcBorders>
                  <w:shd w:val="clear" w:color="auto" w:fill="auto"/>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Tous matériels unitaires ou regroupement</w:t>
                  </w:r>
                </w:p>
              </w:tc>
              <w:tc>
                <w:tcPr>
                  <w:tcW w:w="513" w:type="dxa"/>
                  <w:tcBorders>
                    <w:top w:val="nil"/>
                    <w:left w:val="nil"/>
                    <w:bottom w:val="single" w:sz="4" w:space="0" w:color="auto"/>
                    <w:right w:val="nil"/>
                  </w:tcBorders>
                  <w:shd w:val="clear" w:color="auto" w:fill="auto"/>
                  <w:noWrap/>
                  <w:hideMark/>
                </w:tcPr>
                <w:p w:rsidR="006C59A0" w:rsidRPr="00ED164B" w:rsidRDefault="00672A2B" w:rsidP="007102F7">
                  <w:pPr>
                    <w:rPr>
                      <w:rFonts w:ascii="Calibri" w:hAnsi="Calibri"/>
                      <w:b/>
                      <w:bCs/>
                      <w:color w:val="000000"/>
                      <w:sz w:val="16"/>
                      <w:szCs w:val="16"/>
                    </w:rPr>
                  </w:pPr>
                  <w:r>
                    <w:rPr>
                      <w:rFonts w:ascii="Calibri" w:hAnsi="Calibri"/>
                      <w:b/>
                      <w:bCs/>
                      <w:color w:val="000000"/>
                      <w:sz w:val="16"/>
                      <w:szCs w:val="16"/>
                    </w:rPr>
                    <w:t>(</w:t>
                  </w:r>
                  <w:r w:rsidR="006C59A0">
                    <w:rPr>
                      <w:rFonts w:ascii="Calibri" w:hAnsi="Calibri"/>
                      <w:b/>
                      <w:bCs/>
                      <w:color w:val="000000"/>
                      <w:sz w:val="16"/>
                      <w:szCs w:val="16"/>
                    </w:rPr>
                    <w:t>b</w:t>
                  </w:r>
                  <w:r w:rsidR="006C59A0" w:rsidRPr="00ED164B">
                    <w:rPr>
                      <w:rFonts w:ascii="Calibri" w:hAnsi="Calibri"/>
                      <w:b/>
                      <w:bCs/>
                      <w:color w:val="000000"/>
                      <w:sz w:val="16"/>
                      <w:szCs w:val="16"/>
                    </w:rPr>
                    <w:t>a18</w:t>
                  </w:r>
                  <w:r>
                    <w:rPr>
                      <w:rFonts w:ascii="Calibri" w:hAnsi="Calibri"/>
                      <w:b/>
                      <w:bCs/>
                      <w:color w:val="000000"/>
                      <w:sz w:val="16"/>
                      <w:szCs w:val="16"/>
                    </w:rPr>
                    <w:t>)</w:t>
                  </w:r>
                </w:p>
              </w:tc>
              <w:tc>
                <w:tcPr>
                  <w:tcW w:w="2658" w:type="dxa"/>
                  <w:gridSpan w:val="2"/>
                  <w:tcBorders>
                    <w:top w:val="nil"/>
                    <w:left w:val="nil"/>
                    <w:bottom w:val="single" w:sz="4" w:space="0" w:color="auto"/>
                    <w:right w:val="single" w:sz="4" w:space="0" w:color="auto"/>
                  </w:tcBorders>
                  <w:shd w:val="clear" w:color="auto" w:fill="auto"/>
                  <w:hideMark/>
                </w:tcPr>
                <w:p w:rsidR="006C59A0" w:rsidRPr="00ED164B" w:rsidRDefault="00672A2B" w:rsidP="007102F7">
                  <w:pPr>
                    <w:rPr>
                      <w:rFonts w:asciiTheme="minorHAnsi" w:hAnsiTheme="minorHAnsi"/>
                      <w:color w:val="000000"/>
                      <w:sz w:val="16"/>
                      <w:szCs w:val="16"/>
                    </w:rPr>
                  </w:pPr>
                  <w:r>
                    <w:rPr>
                      <w:rFonts w:asciiTheme="minorHAnsi" w:hAnsiTheme="minorHAnsi"/>
                      <w:sz w:val="16"/>
                      <w:szCs w:val="16"/>
                    </w:rPr>
                    <w:t>F</w:t>
                  </w:r>
                  <w:r w:rsidR="006C59A0" w:rsidRPr="00ED164B">
                    <w:rPr>
                      <w:rFonts w:asciiTheme="minorHAnsi" w:hAnsiTheme="minorHAnsi"/>
                      <w:sz w:val="16"/>
                      <w:szCs w:val="16"/>
                    </w:rPr>
                    <w:t>ilm imperméable imprégné d'inhibiteurs de corrosion en phase vapeur</w:t>
                  </w:r>
                </w:p>
              </w:tc>
              <w:tc>
                <w:tcPr>
                  <w:tcW w:w="3740" w:type="dxa"/>
                  <w:gridSpan w:val="5"/>
                  <w:tcBorders>
                    <w:top w:val="nil"/>
                    <w:left w:val="nil"/>
                    <w:bottom w:val="single" w:sz="4" w:space="0" w:color="auto"/>
                    <w:right w:val="single" w:sz="12" w:space="0" w:color="auto"/>
                  </w:tcBorders>
                  <w:shd w:val="clear" w:color="auto" w:fill="auto"/>
                  <w:hideMark/>
                </w:tcPr>
                <w:p w:rsidR="006C59A0" w:rsidRPr="00ED164B" w:rsidRDefault="006C59A0" w:rsidP="007102F7">
                  <w:pPr>
                    <w:rPr>
                      <w:rFonts w:ascii="Calibri" w:hAnsi="Calibri"/>
                      <w:color w:val="000000"/>
                      <w:sz w:val="16"/>
                      <w:szCs w:val="16"/>
                    </w:rPr>
                  </w:pPr>
                </w:p>
              </w:tc>
            </w:tr>
            <w:tr w:rsidR="006C59A0" w:rsidRPr="008C3337" w:rsidTr="00DE0993">
              <w:trPr>
                <w:gridBefore w:val="1"/>
                <w:wBefore w:w="72" w:type="dxa"/>
                <w:trHeight w:val="465"/>
              </w:trPr>
              <w:tc>
                <w:tcPr>
                  <w:tcW w:w="160" w:type="dxa"/>
                  <w:gridSpan w:val="2"/>
                  <w:tcBorders>
                    <w:top w:val="nil"/>
                    <w:left w:val="nil"/>
                    <w:bottom w:val="nil"/>
                    <w:right w:val="single" w:sz="12" w:space="0" w:color="auto"/>
                  </w:tcBorders>
                  <w:shd w:val="clear" w:color="auto" w:fill="auto"/>
                  <w:noWrap/>
                  <w:vAlign w:val="bottom"/>
                  <w:hideMark/>
                </w:tcPr>
                <w:p w:rsidR="006C59A0" w:rsidRPr="008C3337" w:rsidRDefault="006C59A0" w:rsidP="007102F7">
                  <w:pPr>
                    <w:rPr>
                      <w:rFonts w:ascii="Calibri" w:hAnsi="Calibri"/>
                      <w:color w:val="000000"/>
                      <w:sz w:val="20"/>
                      <w:szCs w:val="28"/>
                    </w:rPr>
                  </w:pPr>
                </w:p>
              </w:tc>
              <w:tc>
                <w:tcPr>
                  <w:tcW w:w="3258" w:type="dxa"/>
                  <w:gridSpan w:val="2"/>
                  <w:tcBorders>
                    <w:top w:val="nil"/>
                    <w:left w:val="single" w:sz="12" w:space="0" w:color="auto"/>
                    <w:bottom w:val="nil"/>
                    <w:right w:val="single" w:sz="4" w:space="0" w:color="auto"/>
                  </w:tcBorders>
                  <w:shd w:val="clear" w:color="auto" w:fill="auto"/>
                  <w:hideMark/>
                </w:tcPr>
                <w:p w:rsidR="006C59A0" w:rsidRPr="00ED164B" w:rsidRDefault="006C59A0" w:rsidP="007102F7">
                  <w:pPr>
                    <w:rPr>
                      <w:rFonts w:ascii="Calibri" w:hAnsi="Calibri"/>
                      <w:color w:val="000000"/>
                      <w:sz w:val="16"/>
                      <w:szCs w:val="16"/>
                    </w:rPr>
                  </w:pPr>
                </w:p>
              </w:tc>
              <w:tc>
                <w:tcPr>
                  <w:tcW w:w="513" w:type="dxa"/>
                  <w:tcBorders>
                    <w:top w:val="nil"/>
                    <w:left w:val="nil"/>
                    <w:bottom w:val="single" w:sz="4" w:space="0" w:color="auto"/>
                    <w:right w:val="nil"/>
                  </w:tcBorders>
                  <w:shd w:val="clear" w:color="auto" w:fill="auto"/>
                  <w:noWrap/>
                  <w:hideMark/>
                </w:tcPr>
                <w:p w:rsidR="006C59A0" w:rsidRPr="00ED164B" w:rsidRDefault="006C59A0" w:rsidP="007102F7">
                  <w:pPr>
                    <w:rPr>
                      <w:rFonts w:ascii="Calibri" w:hAnsi="Calibri"/>
                      <w:b/>
                      <w:bCs/>
                      <w:color w:val="000000"/>
                      <w:sz w:val="16"/>
                      <w:szCs w:val="16"/>
                    </w:rPr>
                  </w:pPr>
                  <w:r w:rsidRPr="00ED164B">
                    <w:rPr>
                      <w:rFonts w:ascii="Calibri" w:hAnsi="Calibri"/>
                      <w:b/>
                      <w:bCs/>
                      <w:color w:val="000000"/>
                      <w:sz w:val="16"/>
                      <w:szCs w:val="16"/>
                    </w:rPr>
                    <w:t>c</w:t>
                  </w:r>
                </w:p>
              </w:tc>
              <w:tc>
                <w:tcPr>
                  <w:tcW w:w="2658" w:type="dxa"/>
                  <w:gridSpan w:val="2"/>
                  <w:tcBorders>
                    <w:top w:val="nil"/>
                    <w:left w:val="nil"/>
                    <w:bottom w:val="single" w:sz="4" w:space="0" w:color="auto"/>
                    <w:right w:val="single" w:sz="4" w:space="0" w:color="auto"/>
                  </w:tcBorders>
                  <w:shd w:val="clear" w:color="auto" w:fill="auto"/>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Housse étanche déshydratée</w:t>
                  </w:r>
                </w:p>
              </w:tc>
              <w:tc>
                <w:tcPr>
                  <w:tcW w:w="3740" w:type="dxa"/>
                  <w:gridSpan w:val="5"/>
                  <w:tcBorders>
                    <w:top w:val="nil"/>
                    <w:left w:val="nil"/>
                    <w:bottom w:val="single" w:sz="4" w:space="0" w:color="auto"/>
                    <w:right w:val="single" w:sz="12" w:space="0" w:color="auto"/>
                  </w:tcBorders>
                  <w:shd w:val="clear" w:color="auto" w:fill="auto"/>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 xml:space="preserve">Complexe </w:t>
                  </w:r>
                  <w:proofErr w:type="spellStart"/>
                  <w:r w:rsidRPr="00ED164B">
                    <w:rPr>
                      <w:rFonts w:ascii="Calibri" w:hAnsi="Calibri"/>
                      <w:color w:val="000000"/>
                      <w:sz w:val="16"/>
                      <w:szCs w:val="16"/>
                    </w:rPr>
                    <w:t>thermo-soudable</w:t>
                  </w:r>
                  <w:proofErr w:type="spellEnd"/>
                </w:p>
                <w:p w:rsidR="006C59A0" w:rsidRPr="00ED164B" w:rsidRDefault="006C59A0" w:rsidP="00F74337">
                  <w:pPr>
                    <w:rPr>
                      <w:rFonts w:ascii="Calibri" w:hAnsi="Calibri"/>
                      <w:color w:val="000000"/>
                      <w:sz w:val="16"/>
                      <w:szCs w:val="16"/>
                    </w:rPr>
                  </w:pPr>
                  <w:r w:rsidRPr="00ED164B">
                    <w:rPr>
                      <w:rFonts w:ascii="Calibri" w:hAnsi="Calibri"/>
                      <w:color w:val="000000"/>
                      <w:sz w:val="16"/>
                      <w:szCs w:val="16"/>
                    </w:rPr>
                    <w:t>Déshydratant calculé 5 ans</w:t>
                  </w:r>
                  <w:r w:rsidR="00F74337">
                    <w:rPr>
                      <w:rFonts w:ascii="Calibri" w:hAnsi="Calibri"/>
                      <w:color w:val="000000"/>
                      <w:sz w:val="16"/>
                      <w:szCs w:val="16"/>
                    </w:rPr>
                    <w:t xml:space="preserve"> </w:t>
                  </w:r>
                  <w:r w:rsidR="00F74337">
                    <w:rPr>
                      <w:rFonts w:asciiTheme="minorHAnsi" w:hAnsiTheme="minorHAnsi" w:cstheme="minorHAnsi"/>
                      <w:color w:val="000000"/>
                      <w:sz w:val="18"/>
                      <w:szCs w:val="18"/>
                    </w:rPr>
                    <w:t>s</w:t>
                  </w:r>
                  <w:r w:rsidR="00F74337" w:rsidRPr="00F74337">
                    <w:rPr>
                      <w:rFonts w:asciiTheme="minorHAnsi" w:hAnsiTheme="minorHAnsi" w:cstheme="minorHAnsi"/>
                      <w:color w:val="000000"/>
                      <w:sz w:val="18"/>
                      <w:szCs w:val="18"/>
                    </w:rPr>
                    <w:t>elon formule SEILA</w:t>
                  </w:r>
                </w:p>
              </w:tc>
            </w:tr>
            <w:tr w:rsidR="006C59A0" w:rsidRPr="008C3337" w:rsidTr="00DE0993">
              <w:trPr>
                <w:gridBefore w:val="1"/>
                <w:wBefore w:w="72" w:type="dxa"/>
                <w:trHeight w:val="246"/>
              </w:trPr>
              <w:tc>
                <w:tcPr>
                  <w:tcW w:w="160" w:type="dxa"/>
                  <w:gridSpan w:val="2"/>
                  <w:tcBorders>
                    <w:top w:val="nil"/>
                    <w:left w:val="nil"/>
                    <w:bottom w:val="nil"/>
                    <w:right w:val="single" w:sz="12" w:space="0" w:color="auto"/>
                  </w:tcBorders>
                  <w:shd w:val="clear" w:color="auto" w:fill="auto"/>
                  <w:noWrap/>
                  <w:hideMark/>
                </w:tcPr>
                <w:p w:rsidR="006C59A0" w:rsidRPr="008C3337" w:rsidRDefault="006C59A0" w:rsidP="007102F7">
                  <w:pPr>
                    <w:rPr>
                      <w:rFonts w:ascii="Calibri" w:hAnsi="Calibri"/>
                      <w:color w:val="000000"/>
                      <w:sz w:val="20"/>
                      <w:szCs w:val="28"/>
                    </w:rPr>
                  </w:pPr>
                </w:p>
              </w:tc>
              <w:tc>
                <w:tcPr>
                  <w:tcW w:w="3258" w:type="dxa"/>
                  <w:gridSpan w:val="2"/>
                  <w:tcBorders>
                    <w:top w:val="nil"/>
                    <w:left w:val="single" w:sz="12" w:space="0" w:color="auto"/>
                    <w:bottom w:val="single" w:sz="12" w:space="0" w:color="auto"/>
                    <w:right w:val="single" w:sz="4" w:space="0" w:color="auto"/>
                  </w:tcBorders>
                  <w:shd w:val="clear" w:color="auto" w:fill="auto"/>
                  <w:hideMark/>
                </w:tcPr>
                <w:p w:rsidR="006C59A0" w:rsidRPr="00ED164B" w:rsidRDefault="006C59A0" w:rsidP="007102F7">
                  <w:pPr>
                    <w:rPr>
                      <w:rFonts w:ascii="Calibri" w:hAnsi="Calibri"/>
                      <w:color w:val="000000"/>
                      <w:sz w:val="16"/>
                      <w:szCs w:val="16"/>
                    </w:rPr>
                  </w:pPr>
                </w:p>
              </w:tc>
              <w:tc>
                <w:tcPr>
                  <w:tcW w:w="513" w:type="dxa"/>
                  <w:tcBorders>
                    <w:top w:val="nil"/>
                    <w:left w:val="nil"/>
                    <w:bottom w:val="single" w:sz="12" w:space="0" w:color="auto"/>
                    <w:right w:val="nil"/>
                  </w:tcBorders>
                  <w:shd w:val="clear" w:color="auto" w:fill="auto"/>
                  <w:noWrap/>
                  <w:hideMark/>
                </w:tcPr>
                <w:p w:rsidR="006C59A0" w:rsidRPr="00ED164B" w:rsidRDefault="006C59A0" w:rsidP="007102F7">
                  <w:pPr>
                    <w:rPr>
                      <w:rFonts w:ascii="Calibri" w:hAnsi="Calibri"/>
                      <w:b/>
                      <w:bCs/>
                      <w:color w:val="000000"/>
                      <w:sz w:val="16"/>
                      <w:szCs w:val="16"/>
                    </w:rPr>
                  </w:pPr>
                  <w:r w:rsidRPr="00ED164B">
                    <w:rPr>
                      <w:rFonts w:ascii="Calibri" w:hAnsi="Calibri"/>
                      <w:b/>
                      <w:bCs/>
                      <w:color w:val="000000"/>
                      <w:sz w:val="16"/>
                      <w:szCs w:val="16"/>
                    </w:rPr>
                    <w:t>d</w:t>
                  </w:r>
                </w:p>
              </w:tc>
              <w:tc>
                <w:tcPr>
                  <w:tcW w:w="2658" w:type="dxa"/>
                  <w:gridSpan w:val="2"/>
                  <w:tcBorders>
                    <w:top w:val="nil"/>
                    <w:left w:val="nil"/>
                    <w:bottom w:val="single" w:sz="12" w:space="0" w:color="auto"/>
                    <w:right w:val="single" w:sz="4" w:space="0" w:color="auto"/>
                  </w:tcBorders>
                  <w:shd w:val="clear" w:color="auto" w:fill="auto"/>
                  <w:noWrap/>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Suspension antichoc antivibratoire</w:t>
                  </w:r>
                </w:p>
              </w:tc>
              <w:tc>
                <w:tcPr>
                  <w:tcW w:w="3740" w:type="dxa"/>
                  <w:gridSpan w:val="5"/>
                  <w:tcBorders>
                    <w:top w:val="nil"/>
                    <w:left w:val="nil"/>
                    <w:bottom w:val="single" w:sz="12" w:space="0" w:color="auto"/>
                    <w:right w:val="single" w:sz="12" w:space="0" w:color="auto"/>
                  </w:tcBorders>
                  <w:shd w:val="clear" w:color="auto" w:fill="auto"/>
                  <w:noWrap/>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Matériel fragile suspension calculée</w:t>
                  </w:r>
                </w:p>
              </w:tc>
            </w:tr>
            <w:tr w:rsidR="006C59A0" w:rsidRPr="0027386E" w:rsidTr="00DE0993">
              <w:trPr>
                <w:gridBefore w:val="1"/>
                <w:wBefore w:w="72" w:type="dxa"/>
                <w:trHeight w:val="62"/>
              </w:trPr>
              <w:tc>
                <w:tcPr>
                  <w:tcW w:w="160" w:type="dxa"/>
                  <w:gridSpan w:val="2"/>
                  <w:tcBorders>
                    <w:top w:val="nil"/>
                    <w:left w:val="nil"/>
                    <w:bottom w:val="nil"/>
                    <w:right w:val="nil"/>
                  </w:tcBorders>
                  <w:shd w:val="clear" w:color="auto" w:fill="auto"/>
                  <w:noWrap/>
                  <w:hideMark/>
                </w:tcPr>
                <w:p w:rsidR="006C59A0" w:rsidRPr="004D402C" w:rsidRDefault="006C59A0" w:rsidP="007102F7">
                  <w:pPr>
                    <w:rPr>
                      <w:rFonts w:ascii="Calibri" w:hAnsi="Calibri"/>
                      <w:color w:val="000000"/>
                      <w:sz w:val="2"/>
                      <w:szCs w:val="2"/>
                    </w:rPr>
                  </w:pPr>
                </w:p>
              </w:tc>
              <w:tc>
                <w:tcPr>
                  <w:tcW w:w="3258" w:type="dxa"/>
                  <w:gridSpan w:val="2"/>
                  <w:tcBorders>
                    <w:top w:val="single" w:sz="12" w:space="0" w:color="auto"/>
                    <w:left w:val="nil"/>
                    <w:bottom w:val="single" w:sz="12" w:space="0" w:color="auto"/>
                    <w:right w:val="nil"/>
                  </w:tcBorders>
                  <w:shd w:val="clear" w:color="auto" w:fill="auto"/>
                  <w:noWrap/>
                  <w:hideMark/>
                </w:tcPr>
                <w:p w:rsidR="006C59A0" w:rsidRPr="004D402C" w:rsidRDefault="006C59A0" w:rsidP="007102F7">
                  <w:pPr>
                    <w:rPr>
                      <w:rFonts w:ascii="Calibri" w:hAnsi="Calibri"/>
                      <w:color w:val="000000"/>
                      <w:sz w:val="2"/>
                      <w:szCs w:val="2"/>
                    </w:rPr>
                  </w:pPr>
                </w:p>
              </w:tc>
              <w:tc>
                <w:tcPr>
                  <w:tcW w:w="513" w:type="dxa"/>
                  <w:tcBorders>
                    <w:top w:val="single" w:sz="12" w:space="0" w:color="auto"/>
                    <w:left w:val="nil"/>
                    <w:bottom w:val="single" w:sz="12" w:space="0" w:color="auto"/>
                    <w:right w:val="nil"/>
                  </w:tcBorders>
                  <w:shd w:val="clear" w:color="auto" w:fill="auto"/>
                  <w:noWrap/>
                  <w:hideMark/>
                </w:tcPr>
                <w:p w:rsidR="006C59A0" w:rsidRPr="004D402C" w:rsidRDefault="006C59A0" w:rsidP="007102F7">
                  <w:pPr>
                    <w:rPr>
                      <w:rFonts w:ascii="Calibri" w:hAnsi="Calibri"/>
                      <w:color w:val="000000"/>
                      <w:sz w:val="2"/>
                      <w:szCs w:val="2"/>
                    </w:rPr>
                  </w:pPr>
                </w:p>
              </w:tc>
              <w:tc>
                <w:tcPr>
                  <w:tcW w:w="2658" w:type="dxa"/>
                  <w:gridSpan w:val="2"/>
                  <w:tcBorders>
                    <w:top w:val="single" w:sz="12" w:space="0" w:color="auto"/>
                    <w:left w:val="nil"/>
                    <w:bottom w:val="single" w:sz="12" w:space="0" w:color="auto"/>
                    <w:right w:val="nil"/>
                  </w:tcBorders>
                  <w:shd w:val="clear" w:color="auto" w:fill="auto"/>
                  <w:noWrap/>
                  <w:hideMark/>
                </w:tcPr>
                <w:p w:rsidR="006C59A0" w:rsidRPr="004D402C" w:rsidRDefault="006C59A0" w:rsidP="007102F7">
                  <w:pPr>
                    <w:rPr>
                      <w:rFonts w:ascii="Calibri" w:hAnsi="Calibri"/>
                      <w:color w:val="000000"/>
                      <w:sz w:val="2"/>
                      <w:szCs w:val="2"/>
                    </w:rPr>
                  </w:pPr>
                </w:p>
              </w:tc>
              <w:tc>
                <w:tcPr>
                  <w:tcW w:w="3740" w:type="dxa"/>
                  <w:gridSpan w:val="5"/>
                  <w:tcBorders>
                    <w:top w:val="single" w:sz="12" w:space="0" w:color="auto"/>
                    <w:left w:val="nil"/>
                    <w:bottom w:val="single" w:sz="12" w:space="0" w:color="auto"/>
                    <w:right w:val="nil"/>
                  </w:tcBorders>
                  <w:shd w:val="clear" w:color="auto" w:fill="auto"/>
                  <w:noWrap/>
                  <w:hideMark/>
                </w:tcPr>
                <w:p w:rsidR="006C59A0" w:rsidRPr="004D402C" w:rsidRDefault="006C59A0" w:rsidP="007102F7">
                  <w:pPr>
                    <w:rPr>
                      <w:rFonts w:ascii="Calibri" w:hAnsi="Calibri"/>
                      <w:color w:val="000000"/>
                      <w:sz w:val="2"/>
                      <w:szCs w:val="2"/>
                    </w:rPr>
                  </w:pPr>
                </w:p>
              </w:tc>
            </w:tr>
            <w:tr w:rsidR="006C59A0" w:rsidRPr="008C3337" w:rsidTr="00DE0993">
              <w:trPr>
                <w:gridBefore w:val="1"/>
                <w:wBefore w:w="72" w:type="dxa"/>
                <w:trHeight w:val="126"/>
              </w:trPr>
              <w:tc>
                <w:tcPr>
                  <w:tcW w:w="160" w:type="dxa"/>
                  <w:gridSpan w:val="2"/>
                  <w:tcBorders>
                    <w:top w:val="nil"/>
                    <w:left w:val="nil"/>
                    <w:right w:val="single" w:sz="12" w:space="0" w:color="auto"/>
                  </w:tcBorders>
                  <w:shd w:val="clear" w:color="auto" w:fill="auto"/>
                  <w:noWrap/>
                  <w:vAlign w:val="bottom"/>
                  <w:hideMark/>
                </w:tcPr>
                <w:p w:rsidR="006C59A0" w:rsidRPr="008C3337" w:rsidRDefault="006C59A0" w:rsidP="007102F7">
                  <w:pPr>
                    <w:rPr>
                      <w:rFonts w:ascii="Calibri" w:hAnsi="Calibri"/>
                      <w:color w:val="000000"/>
                      <w:sz w:val="20"/>
                      <w:szCs w:val="28"/>
                    </w:rPr>
                  </w:pPr>
                </w:p>
              </w:tc>
              <w:tc>
                <w:tcPr>
                  <w:tcW w:w="3258" w:type="dxa"/>
                  <w:gridSpan w:val="2"/>
                  <w:tcBorders>
                    <w:top w:val="single" w:sz="12" w:space="0" w:color="auto"/>
                    <w:left w:val="single" w:sz="12" w:space="0" w:color="auto"/>
                    <w:right w:val="single" w:sz="4" w:space="0" w:color="auto"/>
                  </w:tcBorders>
                  <w:shd w:val="clear" w:color="auto" w:fill="auto"/>
                  <w:hideMark/>
                </w:tcPr>
                <w:p w:rsidR="006C59A0" w:rsidRPr="00ED164B" w:rsidRDefault="006C59A0" w:rsidP="007102F7">
                  <w:pPr>
                    <w:rPr>
                      <w:rFonts w:ascii="Calibri" w:hAnsi="Calibri"/>
                      <w:b/>
                      <w:bCs/>
                      <w:color w:val="000000"/>
                      <w:sz w:val="16"/>
                      <w:szCs w:val="16"/>
                    </w:rPr>
                  </w:pPr>
                  <w:r w:rsidRPr="00ED164B">
                    <w:rPr>
                      <w:rFonts w:ascii="Calibri" w:hAnsi="Calibri"/>
                      <w:b/>
                      <w:bCs/>
                      <w:color w:val="000000"/>
                      <w:sz w:val="16"/>
                      <w:szCs w:val="16"/>
                    </w:rPr>
                    <w:t>5 - Caisses carton</w:t>
                  </w:r>
                </w:p>
              </w:tc>
              <w:tc>
                <w:tcPr>
                  <w:tcW w:w="513" w:type="dxa"/>
                  <w:tcBorders>
                    <w:top w:val="single" w:sz="12" w:space="0" w:color="auto"/>
                    <w:left w:val="nil"/>
                    <w:bottom w:val="single" w:sz="4" w:space="0" w:color="auto"/>
                    <w:right w:val="nil"/>
                  </w:tcBorders>
                  <w:shd w:val="clear" w:color="auto" w:fill="auto"/>
                  <w:noWrap/>
                  <w:hideMark/>
                </w:tcPr>
                <w:p w:rsidR="006C59A0" w:rsidRPr="00ED164B" w:rsidRDefault="006C59A0" w:rsidP="007102F7">
                  <w:pPr>
                    <w:rPr>
                      <w:rFonts w:ascii="Calibri" w:hAnsi="Calibri"/>
                      <w:color w:val="000000"/>
                      <w:sz w:val="16"/>
                      <w:szCs w:val="16"/>
                    </w:rPr>
                  </w:pPr>
                </w:p>
              </w:tc>
              <w:tc>
                <w:tcPr>
                  <w:tcW w:w="2658" w:type="dxa"/>
                  <w:gridSpan w:val="2"/>
                  <w:tcBorders>
                    <w:top w:val="single" w:sz="12" w:space="0" w:color="auto"/>
                    <w:left w:val="nil"/>
                    <w:bottom w:val="single" w:sz="4" w:space="0" w:color="auto"/>
                    <w:right w:val="single" w:sz="4" w:space="0" w:color="auto"/>
                  </w:tcBorders>
                  <w:shd w:val="clear" w:color="auto" w:fill="auto"/>
                  <w:noWrap/>
                  <w:hideMark/>
                </w:tcPr>
                <w:p w:rsidR="006C59A0" w:rsidRPr="00ED164B" w:rsidRDefault="006C59A0" w:rsidP="007102F7">
                  <w:pPr>
                    <w:rPr>
                      <w:rFonts w:ascii="Calibri" w:hAnsi="Calibri"/>
                      <w:color w:val="000000"/>
                      <w:sz w:val="16"/>
                      <w:szCs w:val="16"/>
                    </w:rPr>
                  </w:pPr>
                </w:p>
              </w:tc>
              <w:tc>
                <w:tcPr>
                  <w:tcW w:w="3740" w:type="dxa"/>
                  <w:gridSpan w:val="5"/>
                  <w:tcBorders>
                    <w:top w:val="single" w:sz="12" w:space="0" w:color="auto"/>
                    <w:left w:val="nil"/>
                    <w:right w:val="single" w:sz="12" w:space="0" w:color="auto"/>
                  </w:tcBorders>
                  <w:shd w:val="clear" w:color="auto" w:fill="auto"/>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Emballages devant être tenu à l'abri des intempéries</w:t>
                  </w:r>
                </w:p>
              </w:tc>
            </w:tr>
            <w:tr w:rsidR="006C59A0" w:rsidRPr="008C3337" w:rsidTr="00DE0993">
              <w:trPr>
                <w:gridBefore w:val="1"/>
                <w:wBefore w:w="72" w:type="dxa"/>
                <w:trHeight w:val="118"/>
              </w:trPr>
              <w:tc>
                <w:tcPr>
                  <w:tcW w:w="160" w:type="dxa"/>
                  <w:gridSpan w:val="2"/>
                  <w:tcBorders>
                    <w:top w:val="nil"/>
                    <w:left w:val="nil"/>
                    <w:bottom w:val="nil"/>
                    <w:right w:val="single" w:sz="12" w:space="0" w:color="auto"/>
                  </w:tcBorders>
                  <w:shd w:val="clear" w:color="auto" w:fill="auto"/>
                  <w:noWrap/>
                  <w:vAlign w:val="bottom"/>
                  <w:hideMark/>
                </w:tcPr>
                <w:p w:rsidR="006C59A0" w:rsidRPr="008C3337" w:rsidRDefault="006C59A0" w:rsidP="007102F7">
                  <w:pPr>
                    <w:rPr>
                      <w:rFonts w:ascii="Calibri" w:hAnsi="Calibri"/>
                      <w:color w:val="000000"/>
                      <w:sz w:val="20"/>
                      <w:szCs w:val="28"/>
                    </w:rPr>
                  </w:pPr>
                </w:p>
              </w:tc>
              <w:tc>
                <w:tcPr>
                  <w:tcW w:w="3258" w:type="dxa"/>
                  <w:gridSpan w:val="2"/>
                  <w:tcBorders>
                    <w:top w:val="nil"/>
                    <w:left w:val="single" w:sz="12" w:space="0" w:color="auto"/>
                    <w:right w:val="single" w:sz="4" w:space="0" w:color="auto"/>
                  </w:tcBorders>
                  <w:shd w:val="clear" w:color="auto" w:fill="auto"/>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Tous matériels unitaires ou regroupement</w:t>
                  </w:r>
                </w:p>
              </w:tc>
              <w:tc>
                <w:tcPr>
                  <w:tcW w:w="513" w:type="dxa"/>
                  <w:tcBorders>
                    <w:top w:val="single" w:sz="4" w:space="0" w:color="auto"/>
                    <w:left w:val="nil"/>
                    <w:bottom w:val="single" w:sz="4" w:space="0" w:color="auto"/>
                    <w:right w:val="nil"/>
                  </w:tcBorders>
                  <w:shd w:val="clear" w:color="auto" w:fill="auto"/>
                  <w:noWrap/>
                  <w:hideMark/>
                </w:tcPr>
                <w:p w:rsidR="006C59A0" w:rsidRPr="00ED164B" w:rsidRDefault="006C59A0" w:rsidP="007102F7">
                  <w:pPr>
                    <w:rPr>
                      <w:rFonts w:ascii="Calibri" w:hAnsi="Calibri"/>
                      <w:b/>
                      <w:bCs/>
                      <w:color w:val="000000"/>
                      <w:sz w:val="16"/>
                      <w:szCs w:val="16"/>
                    </w:rPr>
                  </w:pPr>
                  <w:r w:rsidRPr="00ED164B">
                    <w:rPr>
                      <w:rFonts w:ascii="Calibri" w:hAnsi="Calibri"/>
                      <w:b/>
                      <w:bCs/>
                      <w:color w:val="000000"/>
                      <w:sz w:val="16"/>
                      <w:szCs w:val="16"/>
                    </w:rPr>
                    <w:t>a</w:t>
                  </w:r>
                </w:p>
              </w:tc>
              <w:tc>
                <w:tcPr>
                  <w:tcW w:w="2658" w:type="dxa"/>
                  <w:gridSpan w:val="2"/>
                  <w:tcBorders>
                    <w:top w:val="single" w:sz="4" w:space="0" w:color="auto"/>
                    <w:left w:val="nil"/>
                    <w:bottom w:val="single" w:sz="4" w:space="0" w:color="auto"/>
                    <w:right w:val="single" w:sz="4" w:space="0" w:color="auto"/>
                  </w:tcBorders>
                  <w:shd w:val="clear" w:color="auto" w:fill="auto"/>
                  <w:noWrap/>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Protection de contact si nécessaire</w:t>
                  </w:r>
                </w:p>
              </w:tc>
              <w:tc>
                <w:tcPr>
                  <w:tcW w:w="3740" w:type="dxa"/>
                  <w:gridSpan w:val="5"/>
                  <w:tcBorders>
                    <w:top w:val="single" w:sz="4" w:space="0" w:color="auto"/>
                    <w:left w:val="nil"/>
                    <w:bottom w:val="single" w:sz="4" w:space="0" w:color="auto"/>
                    <w:right w:val="single" w:sz="12" w:space="0" w:color="auto"/>
                  </w:tcBorders>
                  <w:shd w:val="clear" w:color="auto" w:fill="auto"/>
                  <w:noWrap/>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VCI possible</w:t>
                  </w:r>
                </w:p>
              </w:tc>
            </w:tr>
            <w:tr w:rsidR="006C59A0" w:rsidRPr="008C3337" w:rsidTr="00DE0993">
              <w:trPr>
                <w:gridBefore w:val="1"/>
                <w:wBefore w:w="72" w:type="dxa"/>
                <w:trHeight w:val="60"/>
              </w:trPr>
              <w:tc>
                <w:tcPr>
                  <w:tcW w:w="160" w:type="dxa"/>
                  <w:gridSpan w:val="2"/>
                  <w:tcBorders>
                    <w:top w:val="nil"/>
                    <w:left w:val="nil"/>
                    <w:bottom w:val="nil"/>
                    <w:right w:val="single" w:sz="12" w:space="0" w:color="auto"/>
                  </w:tcBorders>
                  <w:shd w:val="clear" w:color="auto" w:fill="auto"/>
                  <w:noWrap/>
                  <w:vAlign w:val="bottom"/>
                  <w:hideMark/>
                </w:tcPr>
                <w:p w:rsidR="006C59A0" w:rsidRPr="008C3337" w:rsidRDefault="006C59A0" w:rsidP="007102F7">
                  <w:pPr>
                    <w:rPr>
                      <w:rFonts w:ascii="Calibri" w:hAnsi="Calibri"/>
                      <w:color w:val="000000"/>
                      <w:sz w:val="20"/>
                      <w:szCs w:val="28"/>
                    </w:rPr>
                  </w:pPr>
                </w:p>
              </w:tc>
              <w:tc>
                <w:tcPr>
                  <w:tcW w:w="3258" w:type="dxa"/>
                  <w:gridSpan w:val="2"/>
                  <w:tcBorders>
                    <w:left w:val="single" w:sz="12" w:space="0" w:color="auto"/>
                    <w:bottom w:val="nil"/>
                    <w:right w:val="single" w:sz="4" w:space="0" w:color="auto"/>
                  </w:tcBorders>
                  <w:shd w:val="clear" w:color="auto" w:fill="auto"/>
                  <w:vAlign w:val="center"/>
                  <w:hideMark/>
                </w:tcPr>
                <w:p w:rsidR="006C59A0" w:rsidRPr="00ED164B" w:rsidRDefault="006C59A0" w:rsidP="007102F7">
                  <w:pPr>
                    <w:rPr>
                      <w:rFonts w:ascii="Calibri" w:hAnsi="Calibri"/>
                      <w:color w:val="000000"/>
                      <w:sz w:val="16"/>
                      <w:szCs w:val="16"/>
                    </w:rPr>
                  </w:pPr>
                </w:p>
              </w:tc>
              <w:tc>
                <w:tcPr>
                  <w:tcW w:w="513" w:type="dxa"/>
                  <w:tcBorders>
                    <w:top w:val="nil"/>
                    <w:left w:val="nil"/>
                    <w:bottom w:val="single" w:sz="4" w:space="0" w:color="auto"/>
                    <w:right w:val="nil"/>
                  </w:tcBorders>
                  <w:shd w:val="clear" w:color="auto" w:fill="auto"/>
                  <w:noWrap/>
                  <w:hideMark/>
                </w:tcPr>
                <w:p w:rsidR="006C59A0" w:rsidRPr="00ED164B" w:rsidRDefault="006C59A0" w:rsidP="007102F7">
                  <w:pPr>
                    <w:rPr>
                      <w:rFonts w:ascii="Calibri" w:hAnsi="Calibri"/>
                      <w:b/>
                      <w:bCs/>
                      <w:color w:val="000000"/>
                      <w:sz w:val="16"/>
                      <w:szCs w:val="16"/>
                    </w:rPr>
                  </w:pPr>
                  <w:r w:rsidRPr="00ED164B">
                    <w:rPr>
                      <w:rFonts w:ascii="Calibri" w:hAnsi="Calibri"/>
                      <w:b/>
                      <w:bCs/>
                      <w:color w:val="000000"/>
                      <w:sz w:val="16"/>
                      <w:szCs w:val="16"/>
                    </w:rPr>
                    <w:t>b</w:t>
                  </w:r>
                </w:p>
              </w:tc>
              <w:tc>
                <w:tcPr>
                  <w:tcW w:w="2658" w:type="dxa"/>
                  <w:gridSpan w:val="2"/>
                  <w:tcBorders>
                    <w:top w:val="nil"/>
                    <w:left w:val="nil"/>
                    <w:bottom w:val="single" w:sz="4" w:space="0" w:color="auto"/>
                    <w:right w:val="single" w:sz="4" w:space="0" w:color="auto"/>
                  </w:tcBorders>
                  <w:shd w:val="clear" w:color="auto" w:fill="auto"/>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Housse imperméable</w:t>
                  </w:r>
                </w:p>
              </w:tc>
              <w:tc>
                <w:tcPr>
                  <w:tcW w:w="3740" w:type="dxa"/>
                  <w:gridSpan w:val="5"/>
                  <w:tcBorders>
                    <w:top w:val="nil"/>
                    <w:left w:val="nil"/>
                    <w:bottom w:val="single" w:sz="4" w:space="0" w:color="auto"/>
                    <w:right w:val="single" w:sz="12" w:space="0" w:color="auto"/>
                  </w:tcBorders>
                  <w:shd w:val="clear" w:color="auto" w:fill="auto"/>
                  <w:noWrap/>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Housse ventilée</w:t>
                  </w:r>
                </w:p>
              </w:tc>
            </w:tr>
            <w:tr w:rsidR="006C59A0" w:rsidRPr="008C3337" w:rsidTr="00DE0993">
              <w:trPr>
                <w:gridBefore w:val="1"/>
                <w:wBefore w:w="72" w:type="dxa"/>
                <w:trHeight w:val="318"/>
              </w:trPr>
              <w:tc>
                <w:tcPr>
                  <w:tcW w:w="160" w:type="dxa"/>
                  <w:gridSpan w:val="2"/>
                  <w:tcBorders>
                    <w:top w:val="nil"/>
                    <w:left w:val="nil"/>
                    <w:bottom w:val="nil"/>
                    <w:right w:val="single" w:sz="12" w:space="0" w:color="auto"/>
                  </w:tcBorders>
                  <w:shd w:val="clear" w:color="auto" w:fill="auto"/>
                  <w:noWrap/>
                  <w:vAlign w:val="bottom"/>
                  <w:hideMark/>
                </w:tcPr>
                <w:p w:rsidR="006C59A0" w:rsidRPr="008C3337" w:rsidRDefault="006C59A0" w:rsidP="007102F7">
                  <w:pPr>
                    <w:rPr>
                      <w:rFonts w:ascii="Calibri" w:hAnsi="Calibri"/>
                      <w:color w:val="000000"/>
                      <w:sz w:val="20"/>
                      <w:szCs w:val="28"/>
                    </w:rPr>
                  </w:pPr>
                </w:p>
              </w:tc>
              <w:tc>
                <w:tcPr>
                  <w:tcW w:w="3258" w:type="dxa"/>
                  <w:gridSpan w:val="2"/>
                  <w:tcBorders>
                    <w:top w:val="nil"/>
                    <w:left w:val="single" w:sz="12" w:space="0" w:color="auto"/>
                    <w:bottom w:val="nil"/>
                    <w:right w:val="single" w:sz="4" w:space="0" w:color="auto"/>
                  </w:tcBorders>
                  <w:shd w:val="clear" w:color="auto" w:fill="auto"/>
                  <w:hideMark/>
                </w:tcPr>
                <w:p w:rsidR="006C59A0" w:rsidRPr="00ED164B" w:rsidRDefault="006C59A0" w:rsidP="007102F7">
                  <w:pPr>
                    <w:rPr>
                      <w:rFonts w:ascii="Calibri" w:hAnsi="Calibri"/>
                      <w:color w:val="000000"/>
                      <w:sz w:val="16"/>
                      <w:szCs w:val="16"/>
                    </w:rPr>
                  </w:pPr>
                </w:p>
              </w:tc>
              <w:tc>
                <w:tcPr>
                  <w:tcW w:w="513" w:type="dxa"/>
                  <w:tcBorders>
                    <w:top w:val="nil"/>
                    <w:left w:val="nil"/>
                    <w:bottom w:val="single" w:sz="4" w:space="0" w:color="auto"/>
                    <w:right w:val="nil"/>
                  </w:tcBorders>
                  <w:shd w:val="clear" w:color="auto" w:fill="auto"/>
                  <w:noWrap/>
                  <w:hideMark/>
                </w:tcPr>
                <w:p w:rsidR="006C59A0" w:rsidRPr="00ED164B" w:rsidRDefault="00672A2B" w:rsidP="007102F7">
                  <w:pPr>
                    <w:rPr>
                      <w:rFonts w:ascii="Calibri" w:hAnsi="Calibri"/>
                      <w:b/>
                      <w:bCs/>
                      <w:color w:val="000000"/>
                      <w:sz w:val="16"/>
                      <w:szCs w:val="16"/>
                    </w:rPr>
                  </w:pPr>
                  <w:r>
                    <w:rPr>
                      <w:rFonts w:ascii="Calibri" w:hAnsi="Calibri"/>
                      <w:b/>
                      <w:bCs/>
                      <w:color w:val="000000"/>
                      <w:sz w:val="16"/>
                      <w:szCs w:val="16"/>
                    </w:rPr>
                    <w:t>(</w:t>
                  </w:r>
                  <w:r w:rsidR="006C59A0">
                    <w:rPr>
                      <w:rFonts w:ascii="Calibri" w:hAnsi="Calibri"/>
                      <w:b/>
                      <w:bCs/>
                      <w:color w:val="000000"/>
                      <w:sz w:val="16"/>
                      <w:szCs w:val="16"/>
                    </w:rPr>
                    <w:t>b</w:t>
                  </w:r>
                  <w:r w:rsidR="006C59A0" w:rsidRPr="00ED164B">
                    <w:rPr>
                      <w:rFonts w:ascii="Calibri" w:hAnsi="Calibri"/>
                      <w:b/>
                      <w:bCs/>
                      <w:color w:val="000000"/>
                      <w:sz w:val="16"/>
                      <w:szCs w:val="16"/>
                    </w:rPr>
                    <w:t>a18</w:t>
                  </w:r>
                  <w:r>
                    <w:rPr>
                      <w:rFonts w:ascii="Calibri" w:hAnsi="Calibri"/>
                      <w:b/>
                      <w:bCs/>
                      <w:color w:val="000000"/>
                      <w:sz w:val="16"/>
                      <w:szCs w:val="16"/>
                    </w:rPr>
                    <w:t>)</w:t>
                  </w:r>
                </w:p>
              </w:tc>
              <w:tc>
                <w:tcPr>
                  <w:tcW w:w="2658" w:type="dxa"/>
                  <w:gridSpan w:val="2"/>
                  <w:tcBorders>
                    <w:top w:val="nil"/>
                    <w:left w:val="nil"/>
                    <w:bottom w:val="single" w:sz="4" w:space="0" w:color="auto"/>
                    <w:right w:val="single" w:sz="4" w:space="0" w:color="auto"/>
                  </w:tcBorders>
                  <w:shd w:val="clear" w:color="auto" w:fill="auto"/>
                  <w:hideMark/>
                </w:tcPr>
                <w:p w:rsidR="006C59A0" w:rsidRPr="00ED164B" w:rsidRDefault="00672A2B" w:rsidP="007102F7">
                  <w:pPr>
                    <w:rPr>
                      <w:rFonts w:asciiTheme="minorHAnsi" w:hAnsiTheme="minorHAnsi"/>
                      <w:color w:val="000000"/>
                      <w:sz w:val="16"/>
                      <w:szCs w:val="16"/>
                    </w:rPr>
                  </w:pPr>
                  <w:r>
                    <w:rPr>
                      <w:rFonts w:asciiTheme="minorHAnsi" w:hAnsiTheme="minorHAnsi"/>
                      <w:sz w:val="16"/>
                      <w:szCs w:val="16"/>
                    </w:rPr>
                    <w:t>F</w:t>
                  </w:r>
                  <w:r w:rsidR="006C59A0" w:rsidRPr="00ED164B">
                    <w:rPr>
                      <w:rFonts w:asciiTheme="minorHAnsi" w:hAnsiTheme="minorHAnsi"/>
                      <w:sz w:val="16"/>
                      <w:szCs w:val="16"/>
                    </w:rPr>
                    <w:t>ilm imperméable imprégné d'inhibiteurs de corrosion en phase vapeur</w:t>
                  </w:r>
                </w:p>
              </w:tc>
              <w:tc>
                <w:tcPr>
                  <w:tcW w:w="3740" w:type="dxa"/>
                  <w:gridSpan w:val="5"/>
                  <w:tcBorders>
                    <w:top w:val="nil"/>
                    <w:left w:val="nil"/>
                    <w:bottom w:val="single" w:sz="4" w:space="0" w:color="auto"/>
                    <w:right w:val="single" w:sz="12" w:space="0" w:color="auto"/>
                  </w:tcBorders>
                  <w:shd w:val="clear" w:color="auto" w:fill="auto"/>
                  <w:hideMark/>
                </w:tcPr>
                <w:p w:rsidR="006C59A0" w:rsidRPr="00ED164B" w:rsidRDefault="006C59A0" w:rsidP="007102F7">
                  <w:pPr>
                    <w:rPr>
                      <w:rFonts w:ascii="Calibri" w:hAnsi="Calibri"/>
                      <w:color w:val="000000"/>
                      <w:sz w:val="16"/>
                      <w:szCs w:val="16"/>
                    </w:rPr>
                  </w:pPr>
                </w:p>
              </w:tc>
            </w:tr>
            <w:tr w:rsidR="006C59A0" w:rsidRPr="008C3337" w:rsidTr="00DE0993">
              <w:trPr>
                <w:gridBefore w:val="1"/>
                <w:wBefore w:w="72" w:type="dxa"/>
                <w:trHeight w:val="318"/>
              </w:trPr>
              <w:tc>
                <w:tcPr>
                  <w:tcW w:w="160" w:type="dxa"/>
                  <w:gridSpan w:val="2"/>
                  <w:tcBorders>
                    <w:top w:val="nil"/>
                    <w:left w:val="nil"/>
                    <w:bottom w:val="nil"/>
                    <w:right w:val="single" w:sz="12" w:space="0" w:color="auto"/>
                  </w:tcBorders>
                  <w:shd w:val="clear" w:color="auto" w:fill="auto"/>
                  <w:noWrap/>
                  <w:vAlign w:val="bottom"/>
                  <w:hideMark/>
                </w:tcPr>
                <w:p w:rsidR="006C59A0" w:rsidRPr="008C3337" w:rsidRDefault="006C59A0" w:rsidP="007102F7">
                  <w:pPr>
                    <w:rPr>
                      <w:rFonts w:ascii="Calibri" w:hAnsi="Calibri"/>
                      <w:color w:val="000000"/>
                      <w:sz w:val="20"/>
                      <w:szCs w:val="28"/>
                    </w:rPr>
                  </w:pPr>
                </w:p>
              </w:tc>
              <w:tc>
                <w:tcPr>
                  <w:tcW w:w="3258" w:type="dxa"/>
                  <w:gridSpan w:val="2"/>
                  <w:tcBorders>
                    <w:top w:val="nil"/>
                    <w:left w:val="single" w:sz="12" w:space="0" w:color="auto"/>
                    <w:bottom w:val="nil"/>
                    <w:right w:val="single" w:sz="4" w:space="0" w:color="auto"/>
                  </w:tcBorders>
                  <w:shd w:val="clear" w:color="auto" w:fill="auto"/>
                  <w:hideMark/>
                </w:tcPr>
                <w:p w:rsidR="006C59A0" w:rsidRPr="00ED164B" w:rsidRDefault="006C59A0" w:rsidP="007102F7">
                  <w:pPr>
                    <w:rPr>
                      <w:rFonts w:ascii="Calibri" w:hAnsi="Calibri"/>
                      <w:color w:val="000000"/>
                      <w:sz w:val="16"/>
                      <w:szCs w:val="16"/>
                    </w:rPr>
                  </w:pPr>
                </w:p>
              </w:tc>
              <w:tc>
                <w:tcPr>
                  <w:tcW w:w="513" w:type="dxa"/>
                  <w:tcBorders>
                    <w:top w:val="nil"/>
                    <w:left w:val="nil"/>
                    <w:bottom w:val="single" w:sz="4" w:space="0" w:color="auto"/>
                    <w:right w:val="nil"/>
                  </w:tcBorders>
                  <w:shd w:val="clear" w:color="auto" w:fill="auto"/>
                  <w:noWrap/>
                  <w:hideMark/>
                </w:tcPr>
                <w:p w:rsidR="006C59A0" w:rsidRPr="00ED164B" w:rsidRDefault="006C59A0" w:rsidP="007102F7">
                  <w:pPr>
                    <w:rPr>
                      <w:rFonts w:ascii="Calibri" w:hAnsi="Calibri"/>
                      <w:b/>
                      <w:bCs/>
                      <w:color w:val="000000"/>
                      <w:sz w:val="16"/>
                      <w:szCs w:val="16"/>
                    </w:rPr>
                  </w:pPr>
                  <w:r w:rsidRPr="00ED164B">
                    <w:rPr>
                      <w:rFonts w:ascii="Calibri" w:hAnsi="Calibri"/>
                      <w:b/>
                      <w:bCs/>
                      <w:color w:val="000000"/>
                      <w:sz w:val="16"/>
                      <w:szCs w:val="16"/>
                    </w:rPr>
                    <w:t>c</w:t>
                  </w:r>
                </w:p>
              </w:tc>
              <w:tc>
                <w:tcPr>
                  <w:tcW w:w="2658" w:type="dxa"/>
                  <w:gridSpan w:val="2"/>
                  <w:tcBorders>
                    <w:top w:val="nil"/>
                    <w:left w:val="nil"/>
                    <w:bottom w:val="single" w:sz="4" w:space="0" w:color="auto"/>
                    <w:right w:val="single" w:sz="4" w:space="0" w:color="auto"/>
                  </w:tcBorders>
                  <w:shd w:val="clear" w:color="auto" w:fill="auto"/>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Housse étanche déshydratée</w:t>
                  </w:r>
                </w:p>
              </w:tc>
              <w:tc>
                <w:tcPr>
                  <w:tcW w:w="3740" w:type="dxa"/>
                  <w:gridSpan w:val="5"/>
                  <w:tcBorders>
                    <w:top w:val="nil"/>
                    <w:left w:val="nil"/>
                    <w:bottom w:val="single" w:sz="4" w:space="0" w:color="auto"/>
                    <w:right w:val="single" w:sz="12" w:space="0" w:color="auto"/>
                  </w:tcBorders>
                  <w:shd w:val="clear" w:color="auto" w:fill="auto"/>
                  <w:hideMark/>
                </w:tcPr>
                <w:p w:rsidR="006C59A0" w:rsidRDefault="006C59A0" w:rsidP="007102F7">
                  <w:pPr>
                    <w:rPr>
                      <w:rFonts w:ascii="Calibri" w:hAnsi="Calibri"/>
                      <w:color w:val="000000"/>
                      <w:sz w:val="16"/>
                      <w:szCs w:val="16"/>
                    </w:rPr>
                  </w:pPr>
                  <w:r w:rsidRPr="00ED164B">
                    <w:rPr>
                      <w:rFonts w:ascii="Calibri" w:hAnsi="Calibri"/>
                      <w:color w:val="000000"/>
                      <w:sz w:val="16"/>
                      <w:szCs w:val="16"/>
                    </w:rPr>
                    <w:t xml:space="preserve">Complexe </w:t>
                  </w:r>
                  <w:proofErr w:type="spellStart"/>
                  <w:r w:rsidRPr="00ED164B">
                    <w:rPr>
                      <w:rFonts w:ascii="Calibri" w:hAnsi="Calibri"/>
                      <w:color w:val="000000"/>
                      <w:sz w:val="16"/>
                      <w:szCs w:val="16"/>
                    </w:rPr>
                    <w:t>thermo-soudable</w:t>
                  </w:r>
                  <w:proofErr w:type="spellEnd"/>
                </w:p>
                <w:p w:rsidR="006C59A0" w:rsidRPr="00ED164B" w:rsidRDefault="006C59A0" w:rsidP="00F74337">
                  <w:pPr>
                    <w:rPr>
                      <w:rFonts w:ascii="Calibri" w:hAnsi="Calibri"/>
                      <w:color w:val="000000"/>
                      <w:sz w:val="16"/>
                      <w:szCs w:val="16"/>
                    </w:rPr>
                  </w:pPr>
                  <w:r w:rsidRPr="00ED164B">
                    <w:rPr>
                      <w:rFonts w:ascii="Calibri" w:hAnsi="Calibri"/>
                      <w:color w:val="000000"/>
                      <w:sz w:val="16"/>
                      <w:szCs w:val="16"/>
                    </w:rPr>
                    <w:t>Déshydratant calculé 5 ans</w:t>
                  </w:r>
                  <w:r w:rsidR="00F74337">
                    <w:rPr>
                      <w:rFonts w:ascii="Calibri" w:hAnsi="Calibri"/>
                      <w:color w:val="000000"/>
                      <w:sz w:val="16"/>
                      <w:szCs w:val="16"/>
                    </w:rPr>
                    <w:t xml:space="preserve"> </w:t>
                  </w:r>
                  <w:r w:rsidR="00F74337">
                    <w:rPr>
                      <w:rFonts w:asciiTheme="minorHAnsi" w:hAnsiTheme="minorHAnsi" w:cstheme="minorHAnsi"/>
                      <w:color w:val="000000"/>
                      <w:sz w:val="18"/>
                      <w:szCs w:val="18"/>
                    </w:rPr>
                    <w:t>s</w:t>
                  </w:r>
                  <w:r w:rsidR="00F74337" w:rsidRPr="00F74337">
                    <w:rPr>
                      <w:rFonts w:asciiTheme="minorHAnsi" w:hAnsiTheme="minorHAnsi" w:cstheme="minorHAnsi"/>
                      <w:color w:val="000000"/>
                      <w:sz w:val="18"/>
                      <w:szCs w:val="18"/>
                    </w:rPr>
                    <w:t>elon formule SEILA</w:t>
                  </w:r>
                </w:p>
              </w:tc>
            </w:tr>
            <w:tr w:rsidR="006C59A0" w:rsidRPr="008C3337" w:rsidTr="00DE0993">
              <w:trPr>
                <w:gridBefore w:val="1"/>
                <w:wBefore w:w="72" w:type="dxa"/>
                <w:trHeight w:val="220"/>
              </w:trPr>
              <w:tc>
                <w:tcPr>
                  <w:tcW w:w="160" w:type="dxa"/>
                  <w:gridSpan w:val="2"/>
                  <w:tcBorders>
                    <w:top w:val="nil"/>
                    <w:left w:val="nil"/>
                    <w:bottom w:val="nil"/>
                    <w:right w:val="single" w:sz="12" w:space="0" w:color="auto"/>
                  </w:tcBorders>
                  <w:shd w:val="clear" w:color="auto" w:fill="auto"/>
                  <w:noWrap/>
                  <w:vAlign w:val="bottom"/>
                  <w:hideMark/>
                </w:tcPr>
                <w:p w:rsidR="006C59A0" w:rsidRPr="008C3337" w:rsidRDefault="006C59A0" w:rsidP="007102F7">
                  <w:pPr>
                    <w:rPr>
                      <w:rFonts w:ascii="Calibri" w:hAnsi="Calibri"/>
                      <w:color w:val="000000"/>
                      <w:sz w:val="20"/>
                      <w:szCs w:val="28"/>
                    </w:rPr>
                  </w:pPr>
                </w:p>
              </w:tc>
              <w:tc>
                <w:tcPr>
                  <w:tcW w:w="3258" w:type="dxa"/>
                  <w:gridSpan w:val="2"/>
                  <w:tcBorders>
                    <w:top w:val="nil"/>
                    <w:left w:val="single" w:sz="12" w:space="0" w:color="auto"/>
                    <w:bottom w:val="single" w:sz="12" w:space="0" w:color="auto"/>
                    <w:right w:val="single" w:sz="4" w:space="0" w:color="auto"/>
                  </w:tcBorders>
                  <w:shd w:val="clear" w:color="auto" w:fill="auto"/>
                  <w:noWrap/>
                  <w:hideMark/>
                </w:tcPr>
                <w:p w:rsidR="006C59A0" w:rsidRPr="00ED164B" w:rsidRDefault="006C59A0" w:rsidP="007102F7">
                  <w:pPr>
                    <w:rPr>
                      <w:rFonts w:ascii="Calibri" w:hAnsi="Calibri"/>
                      <w:color w:val="000000"/>
                      <w:sz w:val="16"/>
                      <w:szCs w:val="16"/>
                    </w:rPr>
                  </w:pPr>
                </w:p>
              </w:tc>
              <w:tc>
                <w:tcPr>
                  <w:tcW w:w="513" w:type="dxa"/>
                  <w:tcBorders>
                    <w:top w:val="nil"/>
                    <w:left w:val="nil"/>
                    <w:bottom w:val="single" w:sz="12" w:space="0" w:color="auto"/>
                    <w:right w:val="nil"/>
                  </w:tcBorders>
                  <w:shd w:val="clear" w:color="auto" w:fill="auto"/>
                  <w:noWrap/>
                  <w:hideMark/>
                </w:tcPr>
                <w:p w:rsidR="006C59A0" w:rsidRPr="00ED164B" w:rsidRDefault="006C59A0" w:rsidP="007102F7">
                  <w:pPr>
                    <w:rPr>
                      <w:rFonts w:ascii="Calibri" w:hAnsi="Calibri"/>
                      <w:b/>
                      <w:bCs/>
                      <w:color w:val="000000"/>
                      <w:sz w:val="16"/>
                      <w:szCs w:val="16"/>
                    </w:rPr>
                  </w:pPr>
                  <w:r w:rsidRPr="00ED164B">
                    <w:rPr>
                      <w:rFonts w:ascii="Calibri" w:hAnsi="Calibri"/>
                      <w:b/>
                      <w:bCs/>
                      <w:color w:val="000000"/>
                      <w:sz w:val="16"/>
                      <w:szCs w:val="16"/>
                    </w:rPr>
                    <w:t>d</w:t>
                  </w:r>
                </w:p>
              </w:tc>
              <w:tc>
                <w:tcPr>
                  <w:tcW w:w="2658" w:type="dxa"/>
                  <w:gridSpan w:val="2"/>
                  <w:tcBorders>
                    <w:top w:val="nil"/>
                    <w:left w:val="nil"/>
                    <w:bottom w:val="single" w:sz="12" w:space="0" w:color="auto"/>
                    <w:right w:val="single" w:sz="4" w:space="0" w:color="auto"/>
                  </w:tcBorders>
                  <w:shd w:val="clear" w:color="auto" w:fill="auto"/>
                  <w:noWrap/>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Suspension antichoc antivibratoire</w:t>
                  </w:r>
                </w:p>
              </w:tc>
              <w:tc>
                <w:tcPr>
                  <w:tcW w:w="3740" w:type="dxa"/>
                  <w:gridSpan w:val="5"/>
                  <w:tcBorders>
                    <w:top w:val="nil"/>
                    <w:left w:val="nil"/>
                    <w:bottom w:val="single" w:sz="12" w:space="0" w:color="auto"/>
                    <w:right w:val="single" w:sz="12" w:space="0" w:color="auto"/>
                  </w:tcBorders>
                  <w:shd w:val="clear" w:color="auto" w:fill="auto"/>
                  <w:noWrap/>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Matériel fragile suspension calculée</w:t>
                  </w:r>
                </w:p>
              </w:tc>
            </w:tr>
            <w:tr w:rsidR="006C59A0" w:rsidRPr="0027386E" w:rsidTr="00DE0993">
              <w:trPr>
                <w:gridBefore w:val="1"/>
                <w:wBefore w:w="72" w:type="dxa"/>
                <w:trHeight w:val="40"/>
              </w:trPr>
              <w:tc>
                <w:tcPr>
                  <w:tcW w:w="160" w:type="dxa"/>
                  <w:gridSpan w:val="2"/>
                  <w:tcBorders>
                    <w:top w:val="nil"/>
                    <w:left w:val="nil"/>
                    <w:bottom w:val="nil"/>
                    <w:right w:val="nil"/>
                  </w:tcBorders>
                  <w:shd w:val="clear" w:color="auto" w:fill="auto"/>
                  <w:noWrap/>
                  <w:hideMark/>
                </w:tcPr>
                <w:p w:rsidR="006C59A0" w:rsidRPr="004D402C" w:rsidRDefault="006C59A0" w:rsidP="007102F7">
                  <w:pPr>
                    <w:rPr>
                      <w:rFonts w:ascii="Calibri" w:hAnsi="Calibri"/>
                      <w:color w:val="000000"/>
                      <w:sz w:val="2"/>
                      <w:szCs w:val="2"/>
                    </w:rPr>
                  </w:pPr>
                </w:p>
              </w:tc>
              <w:tc>
                <w:tcPr>
                  <w:tcW w:w="3258" w:type="dxa"/>
                  <w:gridSpan w:val="2"/>
                  <w:tcBorders>
                    <w:top w:val="single" w:sz="12" w:space="0" w:color="auto"/>
                    <w:left w:val="nil"/>
                    <w:bottom w:val="single" w:sz="12" w:space="0" w:color="auto"/>
                    <w:right w:val="nil"/>
                  </w:tcBorders>
                  <w:shd w:val="clear" w:color="auto" w:fill="auto"/>
                  <w:noWrap/>
                  <w:hideMark/>
                </w:tcPr>
                <w:p w:rsidR="006C59A0" w:rsidRPr="004D402C" w:rsidRDefault="006C59A0" w:rsidP="007102F7">
                  <w:pPr>
                    <w:rPr>
                      <w:rFonts w:ascii="Calibri" w:hAnsi="Calibri"/>
                      <w:color w:val="000000"/>
                      <w:sz w:val="2"/>
                      <w:szCs w:val="2"/>
                    </w:rPr>
                  </w:pPr>
                </w:p>
              </w:tc>
              <w:tc>
                <w:tcPr>
                  <w:tcW w:w="513" w:type="dxa"/>
                  <w:tcBorders>
                    <w:top w:val="single" w:sz="12" w:space="0" w:color="auto"/>
                    <w:left w:val="nil"/>
                    <w:bottom w:val="single" w:sz="12" w:space="0" w:color="auto"/>
                    <w:right w:val="nil"/>
                  </w:tcBorders>
                  <w:shd w:val="clear" w:color="auto" w:fill="auto"/>
                  <w:noWrap/>
                  <w:hideMark/>
                </w:tcPr>
                <w:p w:rsidR="006C59A0" w:rsidRPr="004D402C" w:rsidRDefault="006C59A0" w:rsidP="007102F7">
                  <w:pPr>
                    <w:rPr>
                      <w:rFonts w:ascii="Calibri" w:hAnsi="Calibri"/>
                      <w:color w:val="000000"/>
                      <w:sz w:val="2"/>
                      <w:szCs w:val="2"/>
                    </w:rPr>
                  </w:pPr>
                </w:p>
              </w:tc>
              <w:tc>
                <w:tcPr>
                  <w:tcW w:w="2658" w:type="dxa"/>
                  <w:gridSpan w:val="2"/>
                  <w:tcBorders>
                    <w:top w:val="single" w:sz="12" w:space="0" w:color="auto"/>
                    <w:left w:val="nil"/>
                    <w:bottom w:val="single" w:sz="12" w:space="0" w:color="auto"/>
                    <w:right w:val="nil"/>
                  </w:tcBorders>
                  <w:shd w:val="clear" w:color="auto" w:fill="auto"/>
                  <w:noWrap/>
                  <w:hideMark/>
                </w:tcPr>
                <w:p w:rsidR="006C59A0" w:rsidRPr="004D402C" w:rsidRDefault="006C59A0" w:rsidP="007102F7">
                  <w:pPr>
                    <w:rPr>
                      <w:rFonts w:ascii="Calibri" w:hAnsi="Calibri"/>
                      <w:color w:val="000000"/>
                      <w:sz w:val="2"/>
                      <w:szCs w:val="2"/>
                    </w:rPr>
                  </w:pPr>
                </w:p>
              </w:tc>
              <w:tc>
                <w:tcPr>
                  <w:tcW w:w="3740" w:type="dxa"/>
                  <w:gridSpan w:val="5"/>
                  <w:tcBorders>
                    <w:top w:val="single" w:sz="12" w:space="0" w:color="auto"/>
                    <w:left w:val="nil"/>
                    <w:bottom w:val="single" w:sz="12" w:space="0" w:color="auto"/>
                    <w:right w:val="nil"/>
                  </w:tcBorders>
                  <w:shd w:val="clear" w:color="auto" w:fill="auto"/>
                  <w:noWrap/>
                  <w:hideMark/>
                </w:tcPr>
                <w:p w:rsidR="006C59A0" w:rsidRPr="004D402C" w:rsidRDefault="006C59A0" w:rsidP="007102F7">
                  <w:pPr>
                    <w:rPr>
                      <w:rFonts w:ascii="Calibri" w:hAnsi="Calibri"/>
                      <w:color w:val="000000"/>
                      <w:sz w:val="2"/>
                      <w:szCs w:val="2"/>
                    </w:rPr>
                  </w:pPr>
                </w:p>
              </w:tc>
            </w:tr>
            <w:tr w:rsidR="006C59A0" w:rsidRPr="008C3337" w:rsidTr="00DE0993">
              <w:trPr>
                <w:gridBefore w:val="1"/>
                <w:wBefore w:w="72" w:type="dxa"/>
                <w:trHeight w:val="132"/>
              </w:trPr>
              <w:tc>
                <w:tcPr>
                  <w:tcW w:w="160" w:type="dxa"/>
                  <w:gridSpan w:val="2"/>
                  <w:tcBorders>
                    <w:top w:val="nil"/>
                    <w:left w:val="nil"/>
                    <w:bottom w:val="nil"/>
                    <w:right w:val="single" w:sz="12" w:space="0" w:color="auto"/>
                  </w:tcBorders>
                  <w:shd w:val="clear" w:color="auto" w:fill="auto"/>
                  <w:noWrap/>
                  <w:vAlign w:val="bottom"/>
                  <w:hideMark/>
                </w:tcPr>
                <w:p w:rsidR="006C59A0" w:rsidRPr="008C3337" w:rsidRDefault="006C59A0" w:rsidP="007102F7">
                  <w:pPr>
                    <w:rPr>
                      <w:rFonts w:ascii="Calibri" w:hAnsi="Calibri"/>
                      <w:color w:val="000000"/>
                      <w:sz w:val="20"/>
                      <w:szCs w:val="28"/>
                    </w:rPr>
                  </w:pPr>
                </w:p>
              </w:tc>
              <w:tc>
                <w:tcPr>
                  <w:tcW w:w="3258" w:type="dxa"/>
                  <w:gridSpan w:val="2"/>
                  <w:tcBorders>
                    <w:top w:val="single" w:sz="12" w:space="0" w:color="auto"/>
                    <w:left w:val="single" w:sz="12" w:space="0" w:color="auto"/>
                    <w:bottom w:val="nil"/>
                    <w:right w:val="single" w:sz="4" w:space="0" w:color="auto"/>
                  </w:tcBorders>
                  <w:shd w:val="clear" w:color="auto" w:fill="auto"/>
                  <w:hideMark/>
                </w:tcPr>
                <w:p w:rsidR="006C59A0" w:rsidRPr="00ED164B" w:rsidRDefault="006C59A0" w:rsidP="007102F7">
                  <w:pPr>
                    <w:rPr>
                      <w:rFonts w:ascii="Calibri" w:hAnsi="Calibri"/>
                      <w:b/>
                      <w:bCs/>
                      <w:color w:val="000000"/>
                      <w:sz w:val="16"/>
                      <w:szCs w:val="16"/>
                    </w:rPr>
                  </w:pPr>
                  <w:r w:rsidRPr="00ED164B">
                    <w:rPr>
                      <w:rFonts w:ascii="Calibri" w:hAnsi="Calibri"/>
                      <w:b/>
                      <w:bCs/>
                      <w:color w:val="000000"/>
                      <w:sz w:val="16"/>
                      <w:szCs w:val="16"/>
                    </w:rPr>
                    <w:t>6 - Contenants autre que bois ou carton</w:t>
                  </w:r>
                </w:p>
              </w:tc>
              <w:tc>
                <w:tcPr>
                  <w:tcW w:w="513" w:type="dxa"/>
                  <w:tcBorders>
                    <w:top w:val="single" w:sz="12" w:space="0" w:color="auto"/>
                    <w:left w:val="nil"/>
                    <w:bottom w:val="single" w:sz="4" w:space="0" w:color="auto"/>
                    <w:right w:val="nil"/>
                  </w:tcBorders>
                  <w:shd w:val="clear" w:color="auto" w:fill="auto"/>
                  <w:noWrap/>
                  <w:hideMark/>
                </w:tcPr>
                <w:p w:rsidR="006C59A0" w:rsidRPr="00ED164B" w:rsidRDefault="006C59A0" w:rsidP="007102F7">
                  <w:pPr>
                    <w:rPr>
                      <w:rFonts w:ascii="Calibri" w:hAnsi="Calibri"/>
                      <w:b/>
                      <w:bCs/>
                      <w:color w:val="000000"/>
                      <w:sz w:val="16"/>
                      <w:szCs w:val="16"/>
                    </w:rPr>
                  </w:pPr>
                  <w:r w:rsidRPr="00ED164B">
                    <w:rPr>
                      <w:rFonts w:ascii="Calibri" w:hAnsi="Calibri"/>
                      <w:b/>
                      <w:bCs/>
                      <w:color w:val="000000"/>
                      <w:sz w:val="16"/>
                      <w:szCs w:val="16"/>
                    </w:rPr>
                    <w:t>a</w:t>
                  </w:r>
                </w:p>
              </w:tc>
              <w:tc>
                <w:tcPr>
                  <w:tcW w:w="2658" w:type="dxa"/>
                  <w:gridSpan w:val="2"/>
                  <w:tcBorders>
                    <w:top w:val="single" w:sz="12" w:space="0" w:color="auto"/>
                    <w:left w:val="nil"/>
                    <w:bottom w:val="single" w:sz="4" w:space="0" w:color="auto"/>
                    <w:right w:val="single" w:sz="4" w:space="0" w:color="auto"/>
                  </w:tcBorders>
                  <w:shd w:val="clear" w:color="auto" w:fill="auto"/>
                  <w:noWrap/>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Protection de contact</w:t>
                  </w:r>
                </w:p>
              </w:tc>
              <w:tc>
                <w:tcPr>
                  <w:tcW w:w="3740" w:type="dxa"/>
                  <w:gridSpan w:val="5"/>
                  <w:tcBorders>
                    <w:top w:val="single" w:sz="12" w:space="0" w:color="auto"/>
                    <w:left w:val="nil"/>
                    <w:bottom w:val="single" w:sz="4" w:space="0" w:color="auto"/>
                    <w:right w:val="single" w:sz="12" w:space="0" w:color="auto"/>
                  </w:tcBorders>
                  <w:shd w:val="clear" w:color="auto" w:fill="auto"/>
                  <w:noWrap/>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Si nécessaire. VCI possible.</w:t>
                  </w:r>
                </w:p>
              </w:tc>
            </w:tr>
            <w:tr w:rsidR="006C59A0" w:rsidRPr="008C3337" w:rsidTr="00DE0993">
              <w:trPr>
                <w:gridBefore w:val="1"/>
                <w:wBefore w:w="72" w:type="dxa"/>
                <w:trHeight w:val="472"/>
              </w:trPr>
              <w:tc>
                <w:tcPr>
                  <w:tcW w:w="160" w:type="dxa"/>
                  <w:gridSpan w:val="2"/>
                  <w:tcBorders>
                    <w:top w:val="nil"/>
                    <w:left w:val="nil"/>
                    <w:bottom w:val="nil"/>
                    <w:right w:val="single" w:sz="12" w:space="0" w:color="auto"/>
                  </w:tcBorders>
                  <w:shd w:val="clear" w:color="auto" w:fill="auto"/>
                  <w:noWrap/>
                  <w:vAlign w:val="bottom"/>
                  <w:hideMark/>
                </w:tcPr>
                <w:p w:rsidR="006C59A0" w:rsidRPr="008C3337" w:rsidRDefault="006C59A0" w:rsidP="007102F7">
                  <w:pPr>
                    <w:rPr>
                      <w:rFonts w:ascii="Calibri" w:hAnsi="Calibri"/>
                      <w:color w:val="000000"/>
                      <w:sz w:val="20"/>
                      <w:szCs w:val="28"/>
                    </w:rPr>
                  </w:pPr>
                </w:p>
              </w:tc>
              <w:tc>
                <w:tcPr>
                  <w:tcW w:w="3258" w:type="dxa"/>
                  <w:gridSpan w:val="2"/>
                  <w:tcBorders>
                    <w:top w:val="nil"/>
                    <w:left w:val="single" w:sz="12" w:space="0" w:color="auto"/>
                    <w:bottom w:val="nil"/>
                    <w:right w:val="single" w:sz="4" w:space="0" w:color="auto"/>
                  </w:tcBorders>
                  <w:shd w:val="clear" w:color="auto" w:fill="auto"/>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Conteneur plastique ou métal</w:t>
                  </w:r>
                </w:p>
              </w:tc>
              <w:tc>
                <w:tcPr>
                  <w:tcW w:w="513" w:type="dxa"/>
                  <w:tcBorders>
                    <w:top w:val="nil"/>
                    <w:left w:val="nil"/>
                    <w:bottom w:val="single" w:sz="4" w:space="0" w:color="auto"/>
                    <w:right w:val="nil"/>
                  </w:tcBorders>
                  <w:shd w:val="clear" w:color="auto" w:fill="auto"/>
                  <w:noWrap/>
                  <w:hideMark/>
                </w:tcPr>
                <w:p w:rsidR="006C59A0" w:rsidRPr="00ED164B" w:rsidRDefault="006C59A0" w:rsidP="007102F7">
                  <w:pPr>
                    <w:rPr>
                      <w:rFonts w:ascii="Calibri" w:hAnsi="Calibri"/>
                      <w:b/>
                      <w:bCs/>
                      <w:color w:val="000000"/>
                      <w:sz w:val="16"/>
                      <w:szCs w:val="16"/>
                    </w:rPr>
                  </w:pPr>
                  <w:r w:rsidRPr="00ED164B">
                    <w:rPr>
                      <w:rFonts w:ascii="Calibri" w:hAnsi="Calibri"/>
                      <w:b/>
                      <w:bCs/>
                      <w:color w:val="000000"/>
                      <w:sz w:val="16"/>
                      <w:szCs w:val="16"/>
                    </w:rPr>
                    <w:t>c</w:t>
                  </w:r>
                </w:p>
              </w:tc>
              <w:tc>
                <w:tcPr>
                  <w:tcW w:w="2658" w:type="dxa"/>
                  <w:gridSpan w:val="2"/>
                  <w:tcBorders>
                    <w:top w:val="nil"/>
                    <w:left w:val="nil"/>
                    <w:bottom w:val="single" w:sz="4" w:space="0" w:color="auto"/>
                    <w:right w:val="single" w:sz="4" w:space="0" w:color="auto"/>
                  </w:tcBorders>
                  <w:shd w:val="clear" w:color="auto" w:fill="auto"/>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Conteneur étanche déshydraté</w:t>
                  </w:r>
                </w:p>
              </w:tc>
              <w:tc>
                <w:tcPr>
                  <w:tcW w:w="3740" w:type="dxa"/>
                  <w:gridSpan w:val="5"/>
                  <w:tcBorders>
                    <w:top w:val="nil"/>
                    <w:left w:val="nil"/>
                    <w:bottom w:val="single" w:sz="4" w:space="0" w:color="auto"/>
                    <w:right w:val="single" w:sz="12" w:space="0" w:color="auto"/>
                  </w:tcBorders>
                  <w:shd w:val="clear" w:color="auto" w:fill="auto"/>
                  <w:hideMark/>
                </w:tcPr>
                <w:p w:rsidR="006C59A0" w:rsidRDefault="006C59A0" w:rsidP="007102F7">
                  <w:pPr>
                    <w:rPr>
                      <w:rFonts w:ascii="Calibri" w:hAnsi="Calibri"/>
                      <w:color w:val="000000"/>
                      <w:sz w:val="16"/>
                      <w:szCs w:val="16"/>
                    </w:rPr>
                  </w:pPr>
                  <w:r w:rsidRPr="00ED164B">
                    <w:rPr>
                      <w:rFonts w:ascii="Calibri" w:hAnsi="Calibri"/>
                      <w:color w:val="000000"/>
                      <w:sz w:val="16"/>
                      <w:szCs w:val="16"/>
                    </w:rPr>
                    <w:t xml:space="preserve">Complexe </w:t>
                  </w:r>
                  <w:proofErr w:type="spellStart"/>
                  <w:r w:rsidRPr="00ED164B">
                    <w:rPr>
                      <w:rFonts w:ascii="Calibri" w:hAnsi="Calibri"/>
                      <w:color w:val="000000"/>
                      <w:sz w:val="16"/>
                      <w:szCs w:val="16"/>
                    </w:rPr>
                    <w:t>thermo-soudable</w:t>
                  </w:r>
                  <w:proofErr w:type="spellEnd"/>
                </w:p>
                <w:p w:rsidR="006C59A0" w:rsidRPr="00ED164B" w:rsidRDefault="006C59A0" w:rsidP="00F74337">
                  <w:pPr>
                    <w:rPr>
                      <w:rFonts w:ascii="Calibri" w:hAnsi="Calibri"/>
                      <w:color w:val="000000"/>
                      <w:sz w:val="16"/>
                      <w:szCs w:val="16"/>
                    </w:rPr>
                  </w:pPr>
                  <w:r w:rsidRPr="00ED164B">
                    <w:rPr>
                      <w:rFonts w:ascii="Calibri" w:hAnsi="Calibri"/>
                      <w:color w:val="000000"/>
                      <w:sz w:val="16"/>
                      <w:szCs w:val="16"/>
                    </w:rPr>
                    <w:t>Déshydratant calculé 5 ans</w:t>
                  </w:r>
                  <w:r w:rsidR="00F74337">
                    <w:rPr>
                      <w:rFonts w:ascii="Calibri" w:hAnsi="Calibri"/>
                      <w:color w:val="000000"/>
                      <w:sz w:val="16"/>
                      <w:szCs w:val="16"/>
                    </w:rPr>
                    <w:t xml:space="preserve"> </w:t>
                  </w:r>
                  <w:r w:rsidR="00F74337">
                    <w:rPr>
                      <w:rFonts w:asciiTheme="minorHAnsi" w:hAnsiTheme="minorHAnsi" w:cstheme="minorHAnsi"/>
                      <w:color w:val="000000"/>
                      <w:sz w:val="18"/>
                      <w:szCs w:val="18"/>
                    </w:rPr>
                    <w:t>s</w:t>
                  </w:r>
                  <w:r w:rsidR="00F74337" w:rsidRPr="00F74337">
                    <w:rPr>
                      <w:rFonts w:asciiTheme="minorHAnsi" w:hAnsiTheme="minorHAnsi" w:cstheme="minorHAnsi"/>
                      <w:color w:val="000000"/>
                      <w:sz w:val="18"/>
                      <w:szCs w:val="18"/>
                    </w:rPr>
                    <w:t>elon formule SEILA</w:t>
                  </w:r>
                </w:p>
              </w:tc>
            </w:tr>
            <w:tr w:rsidR="006C59A0" w:rsidRPr="008C3337" w:rsidTr="00DE0993">
              <w:trPr>
                <w:gridBefore w:val="1"/>
                <w:wBefore w:w="72" w:type="dxa"/>
                <w:trHeight w:val="238"/>
              </w:trPr>
              <w:tc>
                <w:tcPr>
                  <w:tcW w:w="160" w:type="dxa"/>
                  <w:gridSpan w:val="2"/>
                  <w:tcBorders>
                    <w:top w:val="nil"/>
                    <w:left w:val="nil"/>
                    <w:bottom w:val="nil"/>
                    <w:right w:val="single" w:sz="12" w:space="0" w:color="auto"/>
                  </w:tcBorders>
                  <w:shd w:val="clear" w:color="auto" w:fill="auto"/>
                  <w:noWrap/>
                  <w:vAlign w:val="bottom"/>
                  <w:hideMark/>
                </w:tcPr>
                <w:p w:rsidR="006C59A0" w:rsidRPr="008C3337" w:rsidRDefault="006C59A0" w:rsidP="007102F7">
                  <w:pPr>
                    <w:rPr>
                      <w:rFonts w:ascii="Calibri" w:hAnsi="Calibri"/>
                      <w:color w:val="000000"/>
                      <w:sz w:val="20"/>
                      <w:szCs w:val="28"/>
                    </w:rPr>
                  </w:pPr>
                </w:p>
              </w:tc>
              <w:tc>
                <w:tcPr>
                  <w:tcW w:w="3258" w:type="dxa"/>
                  <w:gridSpan w:val="2"/>
                  <w:tcBorders>
                    <w:top w:val="nil"/>
                    <w:left w:val="single" w:sz="12" w:space="0" w:color="auto"/>
                    <w:bottom w:val="single" w:sz="12" w:space="0" w:color="auto"/>
                    <w:right w:val="single" w:sz="4" w:space="0" w:color="auto"/>
                  </w:tcBorders>
                  <w:shd w:val="clear" w:color="auto" w:fill="auto"/>
                  <w:noWrap/>
                  <w:hideMark/>
                </w:tcPr>
                <w:p w:rsidR="006C59A0" w:rsidRPr="00ED164B" w:rsidRDefault="006C59A0" w:rsidP="007102F7">
                  <w:pPr>
                    <w:rPr>
                      <w:rFonts w:ascii="Calibri" w:hAnsi="Calibri"/>
                      <w:color w:val="000000"/>
                      <w:sz w:val="16"/>
                      <w:szCs w:val="16"/>
                    </w:rPr>
                  </w:pPr>
                </w:p>
              </w:tc>
              <w:tc>
                <w:tcPr>
                  <w:tcW w:w="513" w:type="dxa"/>
                  <w:tcBorders>
                    <w:top w:val="nil"/>
                    <w:left w:val="nil"/>
                    <w:bottom w:val="single" w:sz="12" w:space="0" w:color="auto"/>
                    <w:right w:val="nil"/>
                  </w:tcBorders>
                  <w:shd w:val="clear" w:color="auto" w:fill="auto"/>
                  <w:noWrap/>
                  <w:hideMark/>
                </w:tcPr>
                <w:p w:rsidR="006C59A0" w:rsidRPr="00ED164B" w:rsidRDefault="006C59A0" w:rsidP="007102F7">
                  <w:pPr>
                    <w:rPr>
                      <w:rFonts w:ascii="Calibri" w:hAnsi="Calibri"/>
                      <w:b/>
                      <w:bCs/>
                      <w:color w:val="000000"/>
                      <w:sz w:val="16"/>
                      <w:szCs w:val="16"/>
                    </w:rPr>
                  </w:pPr>
                  <w:r w:rsidRPr="00ED164B">
                    <w:rPr>
                      <w:rFonts w:ascii="Calibri" w:hAnsi="Calibri"/>
                      <w:b/>
                      <w:bCs/>
                      <w:color w:val="000000"/>
                      <w:sz w:val="16"/>
                      <w:szCs w:val="16"/>
                    </w:rPr>
                    <w:t>d</w:t>
                  </w:r>
                </w:p>
              </w:tc>
              <w:tc>
                <w:tcPr>
                  <w:tcW w:w="2658" w:type="dxa"/>
                  <w:gridSpan w:val="2"/>
                  <w:tcBorders>
                    <w:top w:val="nil"/>
                    <w:left w:val="nil"/>
                    <w:bottom w:val="single" w:sz="12" w:space="0" w:color="auto"/>
                    <w:right w:val="single" w:sz="4" w:space="0" w:color="auto"/>
                  </w:tcBorders>
                  <w:shd w:val="clear" w:color="auto" w:fill="auto"/>
                  <w:noWrap/>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Suspension antichoc antivibratoire</w:t>
                  </w:r>
                </w:p>
              </w:tc>
              <w:tc>
                <w:tcPr>
                  <w:tcW w:w="3740" w:type="dxa"/>
                  <w:gridSpan w:val="5"/>
                  <w:tcBorders>
                    <w:top w:val="nil"/>
                    <w:left w:val="nil"/>
                    <w:bottom w:val="single" w:sz="12" w:space="0" w:color="auto"/>
                    <w:right w:val="single" w:sz="12" w:space="0" w:color="auto"/>
                  </w:tcBorders>
                  <w:shd w:val="clear" w:color="auto" w:fill="auto"/>
                  <w:noWrap/>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Matériel fragile suspension calculée</w:t>
                  </w:r>
                </w:p>
              </w:tc>
            </w:tr>
            <w:tr w:rsidR="006C59A0" w:rsidRPr="004D402C" w:rsidTr="00DE0993">
              <w:trPr>
                <w:gridBefore w:val="1"/>
                <w:wBefore w:w="72" w:type="dxa"/>
                <w:trHeight w:val="40"/>
              </w:trPr>
              <w:tc>
                <w:tcPr>
                  <w:tcW w:w="160" w:type="dxa"/>
                  <w:gridSpan w:val="2"/>
                  <w:tcBorders>
                    <w:top w:val="nil"/>
                    <w:left w:val="nil"/>
                    <w:bottom w:val="nil"/>
                  </w:tcBorders>
                  <w:shd w:val="clear" w:color="auto" w:fill="auto"/>
                  <w:noWrap/>
                  <w:vAlign w:val="bottom"/>
                  <w:hideMark/>
                </w:tcPr>
                <w:p w:rsidR="006C59A0" w:rsidRPr="004D402C" w:rsidRDefault="006C59A0" w:rsidP="007102F7">
                  <w:pPr>
                    <w:rPr>
                      <w:rFonts w:ascii="Calibri" w:hAnsi="Calibri"/>
                      <w:color w:val="000000"/>
                      <w:sz w:val="2"/>
                      <w:szCs w:val="2"/>
                    </w:rPr>
                  </w:pPr>
                </w:p>
              </w:tc>
              <w:tc>
                <w:tcPr>
                  <w:tcW w:w="3258" w:type="dxa"/>
                  <w:gridSpan w:val="2"/>
                  <w:tcBorders>
                    <w:top w:val="nil"/>
                    <w:bottom w:val="single" w:sz="12" w:space="0" w:color="auto"/>
                  </w:tcBorders>
                  <w:shd w:val="clear" w:color="auto" w:fill="auto"/>
                  <w:noWrap/>
                  <w:hideMark/>
                </w:tcPr>
                <w:p w:rsidR="006C59A0" w:rsidRPr="004D402C" w:rsidRDefault="006C59A0" w:rsidP="007102F7">
                  <w:pPr>
                    <w:rPr>
                      <w:rFonts w:ascii="Calibri" w:hAnsi="Calibri"/>
                      <w:color w:val="000000"/>
                      <w:sz w:val="2"/>
                      <w:szCs w:val="2"/>
                    </w:rPr>
                  </w:pPr>
                </w:p>
              </w:tc>
              <w:tc>
                <w:tcPr>
                  <w:tcW w:w="513" w:type="dxa"/>
                  <w:tcBorders>
                    <w:top w:val="nil"/>
                    <w:bottom w:val="single" w:sz="12" w:space="0" w:color="auto"/>
                  </w:tcBorders>
                  <w:shd w:val="clear" w:color="auto" w:fill="auto"/>
                  <w:noWrap/>
                  <w:hideMark/>
                </w:tcPr>
                <w:p w:rsidR="006C59A0" w:rsidRPr="004D402C" w:rsidRDefault="006C59A0" w:rsidP="007102F7">
                  <w:pPr>
                    <w:rPr>
                      <w:rFonts w:ascii="Calibri" w:hAnsi="Calibri"/>
                      <w:b/>
                      <w:bCs/>
                      <w:color w:val="000000"/>
                      <w:sz w:val="2"/>
                      <w:szCs w:val="2"/>
                    </w:rPr>
                  </w:pPr>
                </w:p>
              </w:tc>
              <w:tc>
                <w:tcPr>
                  <w:tcW w:w="2658" w:type="dxa"/>
                  <w:gridSpan w:val="2"/>
                  <w:tcBorders>
                    <w:top w:val="nil"/>
                    <w:bottom w:val="single" w:sz="12" w:space="0" w:color="auto"/>
                  </w:tcBorders>
                  <w:shd w:val="clear" w:color="auto" w:fill="auto"/>
                  <w:noWrap/>
                  <w:hideMark/>
                </w:tcPr>
                <w:p w:rsidR="006C59A0" w:rsidRPr="004D402C" w:rsidRDefault="006C59A0" w:rsidP="007102F7">
                  <w:pPr>
                    <w:rPr>
                      <w:rFonts w:ascii="Calibri" w:hAnsi="Calibri"/>
                      <w:color w:val="000000"/>
                      <w:sz w:val="2"/>
                      <w:szCs w:val="2"/>
                    </w:rPr>
                  </w:pPr>
                </w:p>
              </w:tc>
              <w:tc>
                <w:tcPr>
                  <w:tcW w:w="3740" w:type="dxa"/>
                  <w:gridSpan w:val="5"/>
                  <w:tcBorders>
                    <w:top w:val="nil"/>
                    <w:bottom w:val="single" w:sz="12" w:space="0" w:color="auto"/>
                  </w:tcBorders>
                  <w:shd w:val="clear" w:color="auto" w:fill="auto"/>
                  <w:noWrap/>
                  <w:hideMark/>
                </w:tcPr>
                <w:p w:rsidR="006C59A0" w:rsidRPr="004D402C" w:rsidRDefault="006C59A0" w:rsidP="007102F7">
                  <w:pPr>
                    <w:rPr>
                      <w:rFonts w:ascii="Calibri" w:hAnsi="Calibri"/>
                      <w:color w:val="000000"/>
                      <w:sz w:val="2"/>
                      <w:szCs w:val="2"/>
                    </w:rPr>
                  </w:pPr>
                </w:p>
              </w:tc>
            </w:tr>
            <w:tr w:rsidR="006C59A0" w:rsidRPr="004D402C" w:rsidTr="00DE0993">
              <w:trPr>
                <w:gridBefore w:val="1"/>
                <w:wBefore w:w="72" w:type="dxa"/>
                <w:trHeight w:hRule="exact" w:val="227"/>
              </w:trPr>
              <w:tc>
                <w:tcPr>
                  <w:tcW w:w="160" w:type="dxa"/>
                  <w:gridSpan w:val="2"/>
                  <w:tcBorders>
                    <w:top w:val="nil"/>
                    <w:left w:val="nil"/>
                    <w:bottom w:val="nil"/>
                    <w:right w:val="single" w:sz="12" w:space="0" w:color="auto"/>
                  </w:tcBorders>
                  <w:shd w:val="clear" w:color="auto" w:fill="auto"/>
                  <w:noWrap/>
                  <w:vAlign w:val="bottom"/>
                </w:tcPr>
                <w:p w:rsidR="006C59A0" w:rsidRPr="004D402C" w:rsidRDefault="006C59A0" w:rsidP="007102F7">
                  <w:pPr>
                    <w:rPr>
                      <w:rFonts w:ascii="Calibri" w:hAnsi="Calibri"/>
                      <w:color w:val="000000"/>
                      <w:sz w:val="2"/>
                      <w:szCs w:val="2"/>
                    </w:rPr>
                  </w:pPr>
                </w:p>
              </w:tc>
              <w:tc>
                <w:tcPr>
                  <w:tcW w:w="3258" w:type="dxa"/>
                  <w:gridSpan w:val="2"/>
                  <w:tcBorders>
                    <w:top w:val="single" w:sz="12" w:space="0" w:color="auto"/>
                    <w:left w:val="single" w:sz="12" w:space="0" w:color="auto"/>
                    <w:bottom w:val="single" w:sz="12" w:space="0" w:color="auto"/>
                    <w:right w:val="single" w:sz="4" w:space="0" w:color="auto"/>
                  </w:tcBorders>
                  <w:shd w:val="clear" w:color="auto" w:fill="auto"/>
                  <w:noWrap/>
                </w:tcPr>
                <w:p w:rsidR="006C59A0" w:rsidRPr="0062381D" w:rsidRDefault="006C59A0" w:rsidP="007102F7">
                  <w:pPr>
                    <w:rPr>
                      <w:rFonts w:ascii="Calibri" w:hAnsi="Calibri"/>
                      <w:b/>
                      <w:color w:val="000000"/>
                      <w:sz w:val="16"/>
                      <w:szCs w:val="16"/>
                    </w:rPr>
                  </w:pPr>
                  <w:r w:rsidRPr="0062381D">
                    <w:rPr>
                      <w:rFonts w:ascii="Calibri" w:hAnsi="Calibri"/>
                      <w:b/>
                      <w:color w:val="000000"/>
                      <w:sz w:val="16"/>
                      <w:szCs w:val="16"/>
                    </w:rPr>
                    <w:t>7- Tourets</w:t>
                  </w:r>
                </w:p>
              </w:tc>
              <w:tc>
                <w:tcPr>
                  <w:tcW w:w="513" w:type="dxa"/>
                  <w:tcBorders>
                    <w:top w:val="single" w:sz="12" w:space="0" w:color="auto"/>
                    <w:left w:val="single" w:sz="4" w:space="0" w:color="auto"/>
                    <w:bottom w:val="single" w:sz="12" w:space="0" w:color="auto"/>
                  </w:tcBorders>
                  <w:shd w:val="clear" w:color="auto" w:fill="D9D9D9" w:themeFill="background1" w:themeFillShade="D9"/>
                  <w:noWrap/>
                </w:tcPr>
                <w:p w:rsidR="006C59A0" w:rsidRPr="00B5256B" w:rsidRDefault="006C59A0" w:rsidP="007102F7">
                  <w:pPr>
                    <w:rPr>
                      <w:rFonts w:ascii="Calibri" w:hAnsi="Calibri"/>
                      <w:color w:val="000000"/>
                      <w:sz w:val="16"/>
                      <w:szCs w:val="16"/>
                    </w:rPr>
                  </w:pPr>
                </w:p>
              </w:tc>
              <w:tc>
                <w:tcPr>
                  <w:tcW w:w="2658" w:type="dxa"/>
                  <w:gridSpan w:val="2"/>
                  <w:tcBorders>
                    <w:top w:val="single" w:sz="12" w:space="0" w:color="auto"/>
                    <w:bottom w:val="single" w:sz="12" w:space="0" w:color="auto"/>
                  </w:tcBorders>
                  <w:shd w:val="clear" w:color="auto" w:fill="D9D9D9" w:themeFill="background1" w:themeFillShade="D9"/>
                  <w:noWrap/>
                </w:tcPr>
                <w:p w:rsidR="006C59A0" w:rsidRPr="00B5256B" w:rsidRDefault="006C59A0" w:rsidP="007102F7">
                  <w:pPr>
                    <w:rPr>
                      <w:rFonts w:ascii="Calibri" w:hAnsi="Calibri"/>
                      <w:color w:val="000000"/>
                      <w:sz w:val="16"/>
                      <w:szCs w:val="16"/>
                    </w:rPr>
                  </w:pPr>
                </w:p>
              </w:tc>
              <w:tc>
                <w:tcPr>
                  <w:tcW w:w="3740" w:type="dxa"/>
                  <w:gridSpan w:val="5"/>
                  <w:tcBorders>
                    <w:top w:val="single" w:sz="12" w:space="0" w:color="auto"/>
                    <w:bottom w:val="single" w:sz="12" w:space="0" w:color="auto"/>
                    <w:right w:val="single" w:sz="12" w:space="0" w:color="auto"/>
                  </w:tcBorders>
                  <w:shd w:val="clear" w:color="auto" w:fill="D9D9D9" w:themeFill="background1" w:themeFillShade="D9"/>
                  <w:noWrap/>
                </w:tcPr>
                <w:p w:rsidR="006C59A0" w:rsidRPr="00B5256B" w:rsidRDefault="006C59A0" w:rsidP="007102F7">
                  <w:pPr>
                    <w:rPr>
                      <w:rFonts w:ascii="Calibri" w:hAnsi="Calibri"/>
                      <w:color w:val="000000"/>
                      <w:sz w:val="16"/>
                      <w:szCs w:val="16"/>
                    </w:rPr>
                  </w:pPr>
                </w:p>
              </w:tc>
            </w:tr>
            <w:tr w:rsidR="006C59A0" w:rsidRPr="004D402C" w:rsidTr="00DE0993">
              <w:trPr>
                <w:gridBefore w:val="1"/>
                <w:wBefore w:w="72" w:type="dxa"/>
                <w:trHeight w:val="40"/>
              </w:trPr>
              <w:tc>
                <w:tcPr>
                  <w:tcW w:w="160" w:type="dxa"/>
                  <w:gridSpan w:val="2"/>
                  <w:tcBorders>
                    <w:top w:val="nil"/>
                    <w:left w:val="nil"/>
                    <w:bottom w:val="nil"/>
                  </w:tcBorders>
                  <w:shd w:val="clear" w:color="auto" w:fill="auto"/>
                  <w:noWrap/>
                  <w:vAlign w:val="bottom"/>
                </w:tcPr>
                <w:p w:rsidR="006C59A0" w:rsidRPr="004D402C" w:rsidRDefault="006C59A0" w:rsidP="007102F7">
                  <w:pPr>
                    <w:rPr>
                      <w:rFonts w:ascii="Calibri" w:hAnsi="Calibri"/>
                      <w:color w:val="000000"/>
                      <w:sz w:val="2"/>
                      <w:szCs w:val="2"/>
                    </w:rPr>
                  </w:pPr>
                </w:p>
              </w:tc>
              <w:tc>
                <w:tcPr>
                  <w:tcW w:w="3258" w:type="dxa"/>
                  <w:gridSpan w:val="2"/>
                  <w:tcBorders>
                    <w:top w:val="single" w:sz="12" w:space="0" w:color="auto"/>
                    <w:bottom w:val="single" w:sz="12" w:space="0" w:color="auto"/>
                  </w:tcBorders>
                  <w:shd w:val="clear" w:color="auto" w:fill="auto"/>
                  <w:noWrap/>
                </w:tcPr>
                <w:p w:rsidR="006C59A0" w:rsidRPr="004D402C" w:rsidRDefault="006C59A0" w:rsidP="007102F7">
                  <w:pPr>
                    <w:rPr>
                      <w:rFonts w:ascii="Calibri" w:hAnsi="Calibri"/>
                      <w:color w:val="000000"/>
                      <w:sz w:val="2"/>
                      <w:szCs w:val="2"/>
                    </w:rPr>
                  </w:pPr>
                </w:p>
              </w:tc>
              <w:tc>
                <w:tcPr>
                  <w:tcW w:w="513" w:type="dxa"/>
                  <w:tcBorders>
                    <w:top w:val="single" w:sz="12" w:space="0" w:color="auto"/>
                    <w:bottom w:val="single" w:sz="12" w:space="0" w:color="auto"/>
                  </w:tcBorders>
                  <w:shd w:val="clear" w:color="auto" w:fill="auto"/>
                  <w:noWrap/>
                </w:tcPr>
                <w:p w:rsidR="006C59A0" w:rsidRPr="004D402C" w:rsidRDefault="006C59A0" w:rsidP="007102F7">
                  <w:pPr>
                    <w:rPr>
                      <w:rFonts w:ascii="Calibri" w:hAnsi="Calibri"/>
                      <w:b/>
                      <w:bCs/>
                      <w:color w:val="000000"/>
                      <w:sz w:val="2"/>
                      <w:szCs w:val="2"/>
                    </w:rPr>
                  </w:pPr>
                </w:p>
              </w:tc>
              <w:tc>
                <w:tcPr>
                  <w:tcW w:w="2658" w:type="dxa"/>
                  <w:gridSpan w:val="2"/>
                  <w:tcBorders>
                    <w:top w:val="single" w:sz="12" w:space="0" w:color="auto"/>
                    <w:bottom w:val="single" w:sz="12" w:space="0" w:color="auto"/>
                  </w:tcBorders>
                  <w:shd w:val="clear" w:color="auto" w:fill="auto"/>
                  <w:noWrap/>
                </w:tcPr>
                <w:p w:rsidR="006C59A0" w:rsidRPr="004D402C" w:rsidRDefault="006C59A0" w:rsidP="007102F7">
                  <w:pPr>
                    <w:rPr>
                      <w:rFonts w:ascii="Calibri" w:hAnsi="Calibri"/>
                      <w:color w:val="000000"/>
                      <w:sz w:val="2"/>
                      <w:szCs w:val="2"/>
                    </w:rPr>
                  </w:pPr>
                </w:p>
              </w:tc>
              <w:tc>
                <w:tcPr>
                  <w:tcW w:w="3740" w:type="dxa"/>
                  <w:gridSpan w:val="5"/>
                  <w:tcBorders>
                    <w:top w:val="single" w:sz="12" w:space="0" w:color="auto"/>
                    <w:bottom w:val="single" w:sz="12" w:space="0" w:color="auto"/>
                  </w:tcBorders>
                  <w:shd w:val="clear" w:color="auto" w:fill="auto"/>
                  <w:noWrap/>
                </w:tcPr>
                <w:p w:rsidR="006C59A0" w:rsidRPr="004D402C" w:rsidRDefault="006C59A0" w:rsidP="007102F7">
                  <w:pPr>
                    <w:rPr>
                      <w:rFonts w:ascii="Calibri" w:hAnsi="Calibri"/>
                      <w:color w:val="000000"/>
                      <w:sz w:val="2"/>
                      <w:szCs w:val="2"/>
                    </w:rPr>
                  </w:pPr>
                </w:p>
              </w:tc>
            </w:tr>
            <w:tr w:rsidR="006C59A0" w:rsidRPr="008C3337" w:rsidTr="00DE0993">
              <w:trPr>
                <w:gridBefore w:val="1"/>
                <w:wBefore w:w="72" w:type="dxa"/>
                <w:trHeight w:val="238"/>
              </w:trPr>
              <w:tc>
                <w:tcPr>
                  <w:tcW w:w="160" w:type="dxa"/>
                  <w:gridSpan w:val="2"/>
                  <w:tcBorders>
                    <w:top w:val="nil"/>
                    <w:left w:val="nil"/>
                    <w:bottom w:val="nil"/>
                    <w:right w:val="single" w:sz="12" w:space="0" w:color="auto"/>
                  </w:tcBorders>
                  <w:shd w:val="clear" w:color="auto" w:fill="auto"/>
                  <w:noWrap/>
                  <w:vAlign w:val="bottom"/>
                  <w:hideMark/>
                </w:tcPr>
                <w:p w:rsidR="006C59A0" w:rsidRPr="008C3337" w:rsidRDefault="006C59A0" w:rsidP="007102F7">
                  <w:pPr>
                    <w:rPr>
                      <w:rFonts w:ascii="Calibri" w:hAnsi="Calibri"/>
                      <w:color w:val="000000"/>
                      <w:sz w:val="20"/>
                      <w:szCs w:val="28"/>
                    </w:rPr>
                  </w:pPr>
                </w:p>
              </w:tc>
              <w:tc>
                <w:tcPr>
                  <w:tcW w:w="3258" w:type="dxa"/>
                  <w:gridSpan w:val="2"/>
                  <w:tcBorders>
                    <w:top w:val="nil"/>
                    <w:left w:val="single" w:sz="12" w:space="0" w:color="auto"/>
                    <w:bottom w:val="single" w:sz="12" w:space="0" w:color="auto"/>
                    <w:right w:val="single" w:sz="4" w:space="0" w:color="auto"/>
                  </w:tcBorders>
                  <w:shd w:val="clear" w:color="auto" w:fill="auto"/>
                  <w:noWrap/>
                  <w:hideMark/>
                </w:tcPr>
                <w:p w:rsidR="006C59A0" w:rsidRPr="00ED164B" w:rsidRDefault="006C59A0" w:rsidP="007102F7">
                  <w:pPr>
                    <w:rPr>
                      <w:rFonts w:ascii="Calibri" w:hAnsi="Calibri"/>
                      <w:b/>
                      <w:bCs/>
                      <w:color w:val="000000"/>
                      <w:sz w:val="16"/>
                      <w:szCs w:val="16"/>
                    </w:rPr>
                  </w:pPr>
                  <w:r w:rsidRPr="00ED164B">
                    <w:rPr>
                      <w:rFonts w:ascii="Calibri" w:hAnsi="Calibri"/>
                      <w:b/>
                      <w:bCs/>
                      <w:color w:val="000000"/>
                      <w:sz w:val="16"/>
                      <w:szCs w:val="16"/>
                    </w:rPr>
                    <w:t>8 - Conteneur</w:t>
                  </w:r>
                </w:p>
              </w:tc>
              <w:tc>
                <w:tcPr>
                  <w:tcW w:w="513" w:type="dxa"/>
                  <w:tcBorders>
                    <w:top w:val="nil"/>
                    <w:left w:val="nil"/>
                    <w:bottom w:val="single" w:sz="12" w:space="0" w:color="auto"/>
                    <w:right w:val="nil"/>
                  </w:tcBorders>
                  <w:shd w:val="clear" w:color="auto" w:fill="auto"/>
                  <w:noWrap/>
                  <w:hideMark/>
                </w:tcPr>
                <w:p w:rsidR="006C59A0" w:rsidRPr="00ED164B" w:rsidRDefault="006C59A0" w:rsidP="007102F7">
                  <w:pPr>
                    <w:rPr>
                      <w:rFonts w:ascii="Calibri" w:hAnsi="Calibri"/>
                      <w:b/>
                      <w:bCs/>
                      <w:color w:val="000000"/>
                      <w:sz w:val="16"/>
                      <w:szCs w:val="16"/>
                    </w:rPr>
                  </w:pPr>
                </w:p>
              </w:tc>
              <w:tc>
                <w:tcPr>
                  <w:tcW w:w="2658" w:type="dxa"/>
                  <w:gridSpan w:val="2"/>
                  <w:tcBorders>
                    <w:top w:val="nil"/>
                    <w:left w:val="nil"/>
                    <w:bottom w:val="single" w:sz="12" w:space="0" w:color="auto"/>
                    <w:right w:val="single" w:sz="4" w:space="0" w:color="auto"/>
                  </w:tcBorders>
                  <w:shd w:val="clear" w:color="auto" w:fill="auto"/>
                  <w:noWrap/>
                  <w:hideMark/>
                </w:tcPr>
                <w:p w:rsidR="006C59A0" w:rsidRPr="00ED164B" w:rsidRDefault="006C59A0" w:rsidP="007102F7">
                  <w:pPr>
                    <w:rPr>
                      <w:rFonts w:ascii="Calibri" w:hAnsi="Calibri"/>
                      <w:bCs/>
                      <w:color w:val="000000"/>
                      <w:sz w:val="16"/>
                      <w:szCs w:val="16"/>
                    </w:rPr>
                  </w:pPr>
                  <w:r w:rsidRPr="00ED164B">
                    <w:rPr>
                      <w:rFonts w:ascii="Calibri" w:hAnsi="Calibri"/>
                      <w:bCs/>
                      <w:color w:val="000000"/>
                      <w:sz w:val="16"/>
                      <w:szCs w:val="16"/>
                    </w:rPr>
                    <w:t>Toutes protections complémentaires possibles</w:t>
                  </w:r>
                </w:p>
              </w:tc>
              <w:tc>
                <w:tcPr>
                  <w:tcW w:w="3740" w:type="dxa"/>
                  <w:gridSpan w:val="5"/>
                  <w:tcBorders>
                    <w:top w:val="nil"/>
                    <w:left w:val="nil"/>
                    <w:bottom w:val="single" w:sz="12" w:space="0" w:color="auto"/>
                    <w:right w:val="single" w:sz="12" w:space="0" w:color="auto"/>
                  </w:tcBorders>
                  <w:shd w:val="clear" w:color="auto" w:fill="auto"/>
                  <w:noWrap/>
                  <w:hideMark/>
                </w:tcPr>
                <w:p w:rsidR="006C59A0" w:rsidRPr="00ED164B" w:rsidRDefault="006C59A0" w:rsidP="007102F7">
                  <w:pPr>
                    <w:rPr>
                      <w:rFonts w:ascii="Calibri" w:hAnsi="Calibri"/>
                      <w:bCs/>
                      <w:color w:val="000000"/>
                      <w:sz w:val="16"/>
                      <w:szCs w:val="16"/>
                    </w:rPr>
                  </w:pPr>
                  <w:r w:rsidRPr="00ED164B">
                    <w:rPr>
                      <w:rFonts w:ascii="Calibri" w:hAnsi="Calibri"/>
                      <w:bCs/>
                      <w:color w:val="000000"/>
                      <w:sz w:val="16"/>
                      <w:szCs w:val="16"/>
                    </w:rPr>
                    <w:t>Regroupement de matériel protégé et emballé</w:t>
                  </w:r>
                </w:p>
              </w:tc>
            </w:tr>
            <w:tr w:rsidR="006C59A0" w:rsidRPr="004D402C" w:rsidTr="00DE0993">
              <w:trPr>
                <w:gridBefore w:val="1"/>
                <w:wBefore w:w="72" w:type="dxa"/>
                <w:trHeight w:val="40"/>
              </w:trPr>
              <w:tc>
                <w:tcPr>
                  <w:tcW w:w="160" w:type="dxa"/>
                  <w:gridSpan w:val="2"/>
                  <w:tcBorders>
                    <w:top w:val="nil"/>
                    <w:left w:val="nil"/>
                    <w:bottom w:val="nil"/>
                  </w:tcBorders>
                  <w:shd w:val="clear" w:color="auto" w:fill="auto"/>
                  <w:noWrap/>
                  <w:vAlign w:val="bottom"/>
                  <w:hideMark/>
                </w:tcPr>
                <w:p w:rsidR="006C59A0" w:rsidRPr="004D402C" w:rsidRDefault="006C59A0" w:rsidP="007102F7">
                  <w:pPr>
                    <w:rPr>
                      <w:rFonts w:ascii="Calibri" w:hAnsi="Calibri"/>
                      <w:color w:val="000000"/>
                      <w:sz w:val="2"/>
                      <w:szCs w:val="2"/>
                    </w:rPr>
                  </w:pPr>
                </w:p>
              </w:tc>
              <w:tc>
                <w:tcPr>
                  <w:tcW w:w="3258" w:type="dxa"/>
                  <w:gridSpan w:val="2"/>
                  <w:tcBorders>
                    <w:top w:val="nil"/>
                    <w:bottom w:val="single" w:sz="12" w:space="0" w:color="auto"/>
                  </w:tcBorders>
                  <w:shd w:val="clear" w:color="auto" w:fill="auto"/>
                  <w:noWrap/>
                  <w:hideMark/>
                </w:tcPr>
                <w:p w:rsidR="006C59A0" w:rsidRPr="004D402C" w:rsidRDefault="006C59A0" w:rsidP="007102F7">
                  <w:pPr>
                    <w:rPr>
                      <w:rFonts w:ascii="Calibri" w:hAnsi="Calibri"/>
                      <w:color w:val="000000"/>
                      <w:sz w:val="2"/>
                      <w:szCs w:val="2"/>
                    </w:rPr>
                  </w:pPr>
                </w:p>
              </w:tc>
              <w:tc>
                <w:tcPr>
                  <w:tcW w:w="513" w:type="dxa"/>
                  <w:tcBorders>
                    <w:top w:val="nil"/>
                    <w:bottom w:val="single" w:sz="12" w:space="0" w:color="auto"/>
                  </w:tcBorders>
                  <w:shd w:val="clear" w:color="auto" w:fill="auto"/>
                  <w:noWrap/>
                  <w:hideMark/>
                </w:tcPr>
                <w:p w:rsidR="006C59A0" w:rsidRPr="004D402C" w:rsidRDefault="006C59A0" w:rsidP="007102F7">
                  <w:pPr>
                    <w:rPr>
                      <w:rFonts w:ascii="Calibri" w:hAnsi="Calibri"/>
                      <w:b/>
                      <w:bCs/>
                      <w:color w:val="000000"/>
                      <w:sz w:val="2"/>
                      <w:szCs w:val="2"/>
                    </w:rPr>
                  </w:pPr>
                </w:p>
              </w:tc>
              <w:tc>
                <w:tcPr>
                  <w:tcW w:w="2658" w:type="dxa"/>
                  <w:gridSpan w:val="2"/>
                  <w:tcBorders>
                    <w:top w:val="nil"/>
                    <w:bottom w:val="single" w:sz="12" w:space="0" w:color="auto"/>
                  </w:tcBorders>
                  <w:shd w:val="clear" w:color="auto" w:fill="auto"/>
                  <w:noWrap/>
                  <w:hideMark/>
                </w:tcPr>
                <w:p w:rsidR="006C59A0" w:rsidRPr="004D402C" w:rsidRDefault="006C59A0" w:rsidP="007102F7">
                  <w:pPr>
                    <w:rPr>
                      <w:rFonts w:ascii="Calibri" w:hAnsi="Calibri"/>
                      <w:color w:val="000000"/>
                      <w:sz w:val="2"/>
                      <w:szCs w:val="2"/>
                    </w:rPr>
                  </w:pPr>
                </w:p>
              </w:tc>
              <w:tc>
                <w:tcPr>
                  <w:tcW w:w="3740" w:type="dxa"/>
                  <w:gridSpan w:val="5"/>
                  <w:tcBorders>
                    <w:top w:val="nil"/>
                    <w:bottom w:val="single" w:sz="12" w:space="0" w:color="auto"/>
                  </w:tcBorders>
                  <w:shd w:val="clear" w:color="auto" w:fill="auto"/>
                  <w:noWrap/>
                  <w:hideMark/>
                </w:tcPr>
                <w:p w:rsidR="006C59A0" w:rsidRPr="004D402C" w:rsidRDefault="006C59A0" w:rsidP="007102F7">
                  <w:pPr>
                    <w:rPr>
                      <w:rFonts w:ascii="Calibri" w:hAnsi="Calibri"/>
                      <w:color w:val="000000"/>
                      <w:sz w:val="2"/>
                      <w:szCs w:val="2"/>
                    </w:rPr>
                  </w:pPr>
                </w:p>
              </w:tc>
            </w:tr>
            <w:tr w:rsidR="006C59A0" w:rsidRPr="008C3337" w:rsidTr="00DE0993">
              <w:trPr>
                <w:gridBefore w:val="1"/>
                <w:wBefore w:w="72" w:type="dxa"/>
                <w:trHeight w:val="238"/>
              </w:trPr>
              <w:tc>
                <w:tcPr>
                  <w:tcW w:w="160" w:type="dxa"/>
                  <w:gridSpan w:val="2"/>
                  <w:tcBorders>
                    <w:top w:val="nil"/>
                    <w:left w:val="nil"/>
                    <w:bottom w:val="nil"/>
                    <w:right w:val="single" w:sz="12" w:space="0" w:color="auto"/>
                  </w:tcBorders>
                  <w:shd w:val="clear" w:color="auto" w:fill="auto"/>
                  <w:noWrap/>
                  <w:vAlign w:val="bottom"/>
                  <w:hideMark/>
                </w:tcPr>
                <w:p w:rsidR="006C59A0" w:rsidRPr="008C3337" w:rsidRDefault="006C59A0" w:rsidP="007102F7">
                  <w:pPr>
                    <w:rPr>
                      <w:rFonts w:ascii="Calibri" w:hAnsi="Calibri"/>
                      <w:color w:val="000000"/>
                      <w:sz w:val="20"/>
                      <w:szCs w:val="28"/>
                    </w:rPr>
                  </w:pPr>
                </w:p>
              </w:tc>
              <w:tc>
                <w:tcPr>
                  <w:tcW w:w="3258" w:type="dxa"/>
                  <w:gridSpan w:val="2"/>
                  <w:tcBorders>
                    <w:top w:val="nil"/>
                    <w:left w:val="single" w:sz="12" w:space="0" w:color="auto"/>
                    <w:bottom w:val="single" w:sz="12" w:space="0" w:color="auto"/>
                    <w:right w:val="single" w:sz="4" w:space="0" w:color="auto"/>
                  </w:tcBorders>
                  <w:shd w:val="clear" w:color="auto" w:fill="auto"/>
                  <w:noWrap/>
                  <w:hideMark/>
                </w:tcPr>
                <w:p w:rsidR="006C59A0" w:rsidRPr="00ED164B" w:rsidRDefault="006C59A0" w:rsidP="007102F7">
                  <w:pPr>
                    <w:rPr>
                      <w:rFonts w:ascii="Calibri" w:hAnsi="Calibri"/>
                      <w:b/>
                      <w:bCs/>
                      <w:color w:val="000000"/>
                      <w:sz w:val="16"/>
                      <w:szCs w:val="16"/>
                    </w:rPr>
                  </w:pPr>
                  <w:r w:rsidRPr="00ED164B">
                    <w:rPr>
                      <w:rFonts w:ascii="Calibri" w:hAnsi="Calibri"/>
                      <w:b/>
                      <w:bCs/>
                      <w:color w:val="000000"/>
                      <w:sz w:val="16"/>
                      <w:szCs w:val="16"/>
                    </w:rPr>
                    <w:t>9 – Capotage, habillage</w:t>
                  </w:r>
                </w:p>
              </w:tc>
              <w:tc>
                <w:tcPr>
                  <w:tcW w:w="513" w:type="dxa"/>
                  <w:tcBorders>
                    <w:top w:val="nil"/>
                    <w:left w:val="nil"/>
                    <w:bottom w:val="single" w:sz="12" w:space="0" w:color="auto"/>
                    <w:right w:val="nil"/>
                  </w:tcBorders>
                  <w:shd w:val="clear" w:color="auto" w:fill="auto"/>
                  <w:noWrap/>
                  <w:hideMark/>
                </w:tcPr>
                <w:p w:rsidR="006C59A0" w:rsidRPr="00ED164B" w:rsidRDefault="006C59A0" w:rsidP="007102F7">
                  <w:pPr>
                    <w:rPr>
                      <w:rFonts w:ascii="Calibri" w:hAnsi="Calibri"/>
                      <w:b/>
                      <w:bCs/>
                      <w:color w:val="000000"/>
                      <w:sz w:val="16"/>
                      <w:szCs w:val="16"/>
                    </w:rPr>
                  </w:pPr>
                </w:p>
              </w:tc>
              <w:tc>
                <w:tcPr>
                  <w:tcW w:w="2658" w:type="dxa"/>
                  <w:gridSpan w:val="2"/>
                  <w:tcBorders>
                    <w:top w:val="nil"/>
                    <w:left w:val="nil"/>
                    <w:bottom w:val="single" w:sz="12" w:space="0" w:color="auto"/>
                    <w:right w:val="single" w:sz="4" w:space="0" w:color="auto"/>
                  </w:tcBorders>
                  <w:shd w:val="clear" w:color="auto" w:fill="auto"/>
                  <w:noWrap/>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Protections externes provisoires</w:t>
                  </w:r>
                </w:p>
              </w:tc>
              <w:tc>
                <w:tcPr>
                  <w:tcW w:w="3740" w:type="dxa"/>
                  <w:gridSpan w:val="5"/>
                  <w:tcBorders>
                    <w:top w:val="nil"/>
                    <w:left w:val="nil"/>
                    <w:bottom w:val="single" w:sz="12" w:space="0" w:color="auto"/>
                    <w:right w:val="single" w:sz="12" w:space="0" w:color="auto"/>
                  </w:tcBorders>
                  <w:shd w:val="clear" w:color="auto" w:fill="auto"/>
                  <w:noWrap/>
                  <w:hideMark/>
                </w:tcPr>
                <w:p w:rsidR="006C59A0" w:rsidRPr="00ED164B" w:rsidRDefault="006C59A0" w:rsidP="007102F7">
                  <w:pPr>
                    <w:rPr>
                      <w:rFonts w:ascii="Calibri" w:hAnsi="Calibri"/>
                      <w:color w:val="000000"/>
                      <w:sz w:val="16"/>
                      <w:szCs w:val="16"/>
                    </w:rPr>
                  </w:pPr>
                  <w:r w:rsidRPr="00ED164B">
                    <w:rPr>
                      <w:rFonts w:ascii="Calibri" w:hAnsi="Calibri"/>
                      <w:color w:val="000000"/>
                      <w:sz w:val="16"/>
                      <w:szCs w:val="16"/>
                    </w:rPr>
                    <w:t>Matériel peu fragile</w:t>
                  </w:r>
                </w:p>
              </w:tc>
            </w:tr>
            <w:tr w:rsidR="006C59A0" w:rsidRPr="008C3337" w:rsidTr="00DE0993">
              <w:trPr>
                <w:gridAfter w:val="1"/>
                <w:wAfter w:w="124" w:type="dxa"/>
                <w:trHeight w:val="226"/>
              </w:trPr>
              <w:tc>
                <w:tcPr>
                  <w:tcW w:w="160" w:type="dxa"/>
                  <w:gridSpan w:val="2"/>
                  <w:tcBorders>
                    <w:top w:val="nil"/>
                    <w:left w:val="nil"/>
                    <w:bottom w:val="nil"/>
                    <w:right w:val="nil"/>
                  </w:tcBorders>
                  <w:shd w:val="clear" w:color="auto" w:fill="auto"/>
                  <w:noWrap/>
                  <w:vAlign w:val="center"/>
                  <w:hideMark/>
                </w:tcPr>
                <w:p w:rsidR="006C59A0" w:rsidRPr="008C3337" w:rsidRDefault="006C59A0" w:rsidP="007102F7">
                  <w:pPr>
                    <w:rPr>
                      <w:rFonts w:ascii="Calibri" w:hAnsi="Calibri"/>
                      <w:b/>
                      <w:bCs/>
                      <w:color w:val="000000"/>
                      <w:sz w:val="20"/>
                      <w:szCs w:val="28"/>
                    </w:rPr>
                  </w:pPr>
                </w:p>
              </w:tc>
              <w:tc>
                <w:tcPr>
                  <w:tcW w:w="10117" w:type="dxa"/>
                  <w:gridSpan w:val="10"/>
                  <w:tcBorders>
                    <w:left w:val="nil"/>
                    <w:bottom w:val="nil"/>
                    <w:right w:val="nil"/>
                  </w:tcBorders>
                  <w:shd w:val="clear" w:color="auto" w:fill="auto"/>
                  <w:vAlign w:val="center"/>
                  <w:hideMark/>
                </w:tcPr>
                <w:p w:rsidR="0007686D" w:rsidRPr="0007686D" w:rsidRDefault="0007686D" w:rsidP="007102F7">
                  <w:pPr>
                    <w:rPr>
                      <w:rFonts w:ascii="Times New Roman" w:hAnsi="Times New Roman"/>
                      <w:b/>
                      <w:bCs/>
                      <w:color w:val="000000"/>
                      <w:sz w:val="18"/>
                      <w:szCs w:val="18"/>
                    </w:rPr>
                  </w:pPr>
                </w:p>
                <w:p w:rsidR="006C59A0" w:rsidRPr="0007686D" w:rsidRDefault="006C59A0" w:rsidP="007102F7">
                  <w:pPr>
                    <w:rPr>
                      <w:rFonts w:ascii="Times New Roman" w:hAnsi="Times New Roman"/>
                      <w:color w:val="000000"/>
                      <w:sz w:val="20"/>
                      <w:szCs w:val="28"/>
                    </w:rPr>
                  </w:pPr>
                  <w:r w:rsidRPr="0007686D">
                    <w:rPr>
                      <w:rFonts w:ascii="Times New Roman" w:hAnsi="Times New Roman"/>
                      <w:b/>
                      <w:bCs/>
                      <w:color w:val="000000"/>
                      <w:sz w:val="18"/>
                      <w:szCs w:val="18"/>
                    </w:rPr>
                    <w:t>NOTA :</w:t>
                  </w:r>
                  <w:r w:rsidRPr="0007686D">
                    <w:rPr>
                      <w:rFonts w:ascii="Times New Roman" w:hAnsi="Times New Roman"/>
                      <w:b/>
                      <w:bCs/>
                      <w:color w:val="000000"/>
                      <w:sz w:val="20"/>
                      <w:szCs w:val="28"/>
                    </w:rPr>
                    <w:t xml:space="preserve">         </w:t>
                  </w:r>
                  <w:r w:rsidRPr="0007686D">
                    <w:rPr>
                      <w:rFonts w:ascii="Times New Roman" w:hAnsi="Times New Roman"/>
                      <w:color w:val="000000"/>
                      <w:sz w:val="18"/>
                      <w:szCs w:val="18"/>
                    </w:rPr>
                    <w:t>La lecture de la codification s’effectue de l’extérieur de l’emballage vers l’intérieur, jusqu’au matériel</w:t>
                  </w:r>
                </w:p>
              </w:tc>
            </w:tr>
            <w:tr w:rsidR="006C59A0" w:rsidRPr="008C3337" w:rsidTr="00DE0993">
              <w:trPr>
                <w:gridAfter w:val="1"/>
                <w:wAfter w:w="124" w:type="dxa"/>
                <w:trHeight w:val="685"/>
              </w:trPr>
              <w:tc>
                <w:tcPr>
                  <w:tcW w:w="160" w:type="dxa"/>
                  <w:gridSpan w:val="2"/>
                  <w:tcBorders>
                    <w:top w:val="nil"/>
                    <w:left w:val="nil"/>
                    <w:bottom w:val="nil"/>
                    <w:right w:val="nil"/>
                  </w:tcBorders>
                  <w:shd w:val="clear" w:color="auto" w:fill="auto"/>
                  <w:noWrap/>
                  <w:hideMark/>
                </w:tcPr>
                <w:p w:rsidR="006C59A0" w:rsidRPr="008C3337" w:rsidRDefault="006C59A0" w:rsidP="007102F7">
                  <w:pPr>
                    <w:rPr>
                      <w:rFonts w:ascii="Calibri" w:hAnsi="Calibri"/>
                      <w:b/>
                      <w:bCs/>
                      <w:color w:val="000000"/>
                      <w:sz w:val="20"/>
                      <w:szCs w:val="28"/>
                    </w:rPr>
                  </w:pPr>
                </w:p>
              </w:tc>
              <w:tc>
                <w:tcPr>
                  <w:tcW w:w="10117" w:type="dxa"/>
                  <w:gridSpan w:val="10"/>
                  <w:tcBorders>
                    <w:top w:val="nil"/>
                    <w:left w:val="nil"/>
                    <w:bottom w:val="nil"/>
                    <w:right w:val="nil"/>
                  </w:tcBorders>
                  <w:shd w:val="clear" w:color="auto" w:fill="auto"/>
                  <w:hideMark/>
                </w:tcPr>
                <w:p w:rsidR="006C59A0" w:rsidRPr="0007686D" w:rsidRDefault="006C59A0" w:rsidP="00504726">
                  <w:pPr>
                    <w:jc w:val="both"/>
                    <w:rPr>
                      <w:rFonts w:ascii="Times New Roman" w:hAnsi="Times New Roman"/>
                      <w:color w:val="000000"/>
                      <w:sz w:val="18"/>
                      <w:szCs w:val="18"/>
                    </w:rPr>
                  </w:pPr>
                  <w:r w:rsidRPr="0007686D">
                    <w:rPr>
                      <w:rFonts w:ascii="Times New Roman" w:hAnsi="Times New Roman"/>
                      <w:b/>
                      <w:bCs/>
                      <w:color w:val="000000"/>
                      <w:sz w:val="18"/>
                      <w:szCs w:val="18"/>
                    </w:rPr>
                    <w:t xml:space="preserve">EXEMPLE </w:t>
                  </w:r>
                  <w:proofErr w:type="gramStart"/>
                  <w:r w:rsidRPr="0007686D">
                    <w:rPr>
                      <w:rFonts w:ascii="Times New Roman" w:hAnsi="Times New Roman"/>
                      <w:b/>
                      <w:bCs/>
                      <w:color w:val="000000"/>
                      <w:sz w:val="18"/>
                      <w:szCs w:val="18"/>
                    </w:rPr>
                    <w:t xml:space="preserve">:  </w:t>
                  </w:r>
                  <w:r w:rsidRPr="0007686D">
                    <w:rPr>
                      <w:rFonts w:ascii="Times New Roman" w:hAnsi="Times New Roman"/>
                      <w:color w:val="000000"/>
                      <w:sz w:val="18"/>
                      <w:szCs w:val="18"/>
                    </w:rPr>
                    <w:t>Emballage</w:t>
                  </w:r>
                  <w:proofErr w:type="gramEnd"/>
                  <w:r w:rsidRPr="0007686D">
                    <w:rPr>
                      <w:rFonts w:ascii="Times New Roman" w:hAnsi="Times New Roman"/>
                      <w:color w:val="000000"/>
                      <w:sz w:val="18"/>
                      <w:szCs w:val="18"/>
                    </w:rPr>
                    <w:t xml:space="preserve"> d'un tiroir électronique. Enveloppement dans un film anti-abrasion, housse en complexe </w:t>
                  </w:r>
                  <w:proofErr w:type="spellStart"/>
                  <w:r w:rsidRPr="0007686D">
                    <w:rPr>
                      <w:rFonts w:ascii="Times New Roman" w:hAnsi="Times New Roman"/>
                      <w:color w:val="000000"/>
                      <w:sz w:val="18"/>
                      <w:szCs w:val="18"/>
                    </w:rPr>
                    <w:t>thermo-soudable</w:t>
                  </w:r>
                  <w:proofErr w:type="spellEnd"/>
                  <w:r w:rsidRPr="0007686D">
                    <w:rPr>
                      <w:rFonts w:ascii="Times New Roman" w:hAnsi="Times New Roman"/>
                      <w:color w:val="000000"/>
                      <w:sz w:val="18"/>
                      <w:szCs w:val="18"/>
                    </w:rPr>
                    <w:t xml:space="preserve"> avec</w:t>
                  </w:r>
                </w:p>
                <w:p w:rsidR="006C59A0" w:rsidRPr="0007686D" w:rsidRDefault="006C59A0" w:rsidP="00504726">
                  <w:pPr>
                    <w:jc w:val="both"/>
                    <w:rPr>
                      <w:rFonts w:ascii="Times New Roman" w:hAnsi="Times New Roman"/>
                      <w:color w:val="000000"/>
                      <w:sz w:val="18"/>
                      <w:szCs w:val="18"/>
                    </w:rPr>
                  </w:pPr>
                  <w:r w:rsidRPr="0007686D">
                    <w:rPr>
                      <w:rFonts w:ascii="Times New Roman" w:hAnsi="Times New Roman"/>
                      <w:color w:val="000000"/>
                      <w:sz w:val="18"/>
                      <w:szCs w:val="18"/>
                    </w:rPr>
                    <w:t xml:space="preserve">                       déshydratant calculé pour un stockage de 1 an tous climats, suspension antichoc par mousse de polyéthylène calculée pour</w:t>
                  </w:r>
                </w:p>
                <w:p w:rsidR="006C59A0" w:rsidRPr="0007686D" w:rsidRDefault="006C59A0" w:rsidP="00504726">
                  <w:pPr>
                    <w:jc w:val="both"/>
                    <w:rPr>
                      <w:rFonts w:ascii="Times New Roman" w:hAnsi="Times New Roman"/>
                      <w:color w:val="000000"/>
                      <w:sz w:val="18"/>
                      <w:szCs w:val="18"/>
                    </w:rPr>
                  </w:pPr>
                  <w:r w:rsidRPr="0007686D">
                    <w:rPr>
                      <w:rFonts w:ascii="Times New Roman" w:hAnsi="Times New Roman"/>
                      <w:color w:val="000000"/>
                      <w:sz w:val="18"/>
                      <w:szCs w:val="18"/>
                    </w:rPr>
                    <w:t xml:space="preserve">                       un risque exceptionnel prévisible et mise en caisse individuelle = METHODE 4dc</w:t>
                  </w:r>
                </w:p>
              </w:tc>
            </w:tr>
            <w:tr w:rsidR="006C59A0" w:rsidRPr="008C3337" w:rsidTr="00DE0993">
              <w:trPr>
                <w:gridAfter w:val="1"/>
                <w:wAfter w:w="124" w:type="dxa"/>
                <w:trHeight w:val="685"/>
              </w:trPr>
              <w:tc>
                <w:tcPr>
                  <w:tcW w:w="160" w:type="dxa"/>
                  <w:gridSpan w:val="2"/>
                  <w:tcBorders>
                    <w:top w:val="nil"/>
                    <w:left w:val="nil"/>
                    <w:bottom w:val="nil"/>
                    <w:right w:val="nil"/>
                  </w:tcBorders>
                  <w:shd w:val="clear" w:color="auto" w:fill="auto"/>
                  <w:noWrap/>
                </w:tcPr>
                <w:p w:rsidR="006C59A0" w:rsidRPr="008C3337" w:rsidRDefault="006C59A0" w:rsidP="007102F7">
                  <w:pPr>
                    <w:rPr>
                      <w:rFonts w:ascii="Calibri" w:hAnsi="Calibri"/>
                      <w:b/>
                      <w:bCs/>
                      <w:color w:val="000000"/>
                      <w:sz w:val="20"/>
                      <w:szCs w:val="28"/>
                    </w:rPr>
                  </w:pPr>
                </w:p>
              </w:tc>
              <w:tc>
                <w:tcPr>
                  <w:tcW w:w="10117" w:type="dxa"/>
                  <w:gridSpan w:val="10"/>
                  <w:tcBorders>
                    <w:top w:val="nil"/>
                    <w:left w:val="nil"/>
                    <w:bottom w:val="nil"/>
                    <w:right w:val="nil"/>
                  </w:tcBorders>
                  <w:shd w:val="clear" w:color="auto" w:fill="auto"/>
                </w:tcPr>
                <w:p w:rsidR="006C59A0" w:rsidRPr="004D402C" w:rsidRDefault="006C59A0" w:rsidP="007102F7">
                  <w:pPr>
                    <w:rPr>
                      <w:rFonts w:ascii="Calibri" w:hAnsi="Calibri"/>
                      <w:b/>
                      <w:bCs/>
                      <w:color w:val="000000"/>
                      <w:sz w:val="18"/>
                      <w:szCs w:val="18"/>
                    </w:rPr>
                  </w:pPr>
                </w:p>
              </w:tc>
            </w:tr>
          </w:tbl>
          <w:p w:rsidR="006C59A0" w:rsidRPr="00747792" w:rsidRDefault="006C59A0" w:rsidP="00A02871">
            <w:pPr>
              <w:pStyle w:val="ANNEX"/>
            </w:pPr>
          </w:p>
        </w:tc>
      </w:tr>
    </w:tbl>
    <w:p w:rsidR="004C38FA" w:rsidRPr="003C09FA" w:rsidRDefault="004C38FA" w:rsidP="006E3FA7">
      <w:pPr>
        <w:pStyle w:val="ANNEX"/>
      </w:pPr>
      <w:bookmarkStart w:id="111" w:name="_Toc373422136"/>
      <w:bookmarkStart w:id="112" w:name="_Toc402172627"/>
      <w:bookmarkStart w:id="113" w:name="_Toc421711767"/>
      <w:r w:rsidRPr="003C09FA">
        <w:lastRenderedPageBreak/>
        <w:t xml:space="preserve">Annexe </w:t>
      </w:r>
      <w:r w:rsidR="00503AFD" w:rsidRPr="003C09FA">
        <w:t>D</w:t>
      </w:r>
      <w:r w:rsidR="00876D6B">
        <w:tab/>
      </w:r>
      <w:r w:rsidRPr="003C09FA">
        <w:t>Codes de catégories extraits de l’AECTP-230</w:t>
      </w:r>
      <w:bookmarkEnd w:id="111"/>
      <w:r w:rsidR="00002FBF" w:rsidRPr="003C09FA">
        <w:t xml:space="preserve"> (feuillet 2311)</w:t>
      </w:r>
      <w:bookmarkEnd w:id="112"/>
      <w:bookmarkEnd w:id="113"/>
    </w:p>
    <w:p w:rsidR="00503AFD" w:rsidRPr="00460E62" w:rsidRDefault="00503AFD" w:rsidP="00DE0993">
      <w:pPr>
        <w:pStyle w:val="ParagrapheModle"/>
        <w:tabs>
          <w:tab w:val="left" w:pos="1725"/>
          <w:tab w:val="center" w:pos="4819"/>
        </w:tabs>
        <w:spacing w:before="360"/>
        <w:jc w:val="center"/>
        <w:rPr>
          <w:rFonts w:ascii="Times New Roman" w:hAnsi="Times New Roman"/>
        </w:rPr>
      </w:pPr>
      <w:r w:rsidRPr="00460E62">
        <w:rPr>
          <w:rFonts w:ascii="Times New Roman" w:hAnsi="Times New Roman"/>
        </w:rPr>
        <w:t>Tableau D-1</w:t>
      </w:r>
    </w:p>
    <w:p w:rsidR="004C38FA" w:rsidRDefault="004C38FA" w:rsidP="00DE0993">
      <w:pPr>
        <w:jc w:val="center"/>
        <w:rPr>
          <w:lang w:eastAsia="ja-JP"/>
        </w:rPr>
      </w:pPr>
    </w:p>
    <w:tbl>
      <w:tblPr>
        <w:tblW w:w="9911" w:type="dxa"/>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063"/>
        <w:gridCol w:w="2126"/>
        <w:gridCol w:w="2126"/>
        <w:gridCol w:w="1985"/>
        <w:gridCol w:w="2611"/>
      </w:tblGrid>
      <w:tr w:rsidR="004C38FA" w:rsidRPr="00850787" w:rsidTr="00964FEB">
        <w:trPr>
          <w:trHeight w:hRule="exact" w:val="737"/>
        </w:trPr>
        <w:tc>
          <w:tcPr>
            <w:tcW w:w="1063" w:type="dxa"/>
            <w:shd w:val="clear" w:color="auto" w:fill="auto"/>
            <w:vAlign w:val="center"/>
          </w:tcPr>
          <w:p w:rsidR="004C38FA" w:rsidRPr="003C09FA" w:rsidRDefault="0010075E" w:rsidP="003C09FA">
            <w:pPr>
              <w:ind w:hanging="85"/>
              <w:jc w:val="center"/>
              <w:rPr>
                <w:rFonts w:asciiTheme="minorHAnsi" w:hAnsiTheme="minorHAnsi"/>
                <w:b/>
                <w:sz w:val="22"/>
                <w:szCs w:val="22"/>
                <w:lang w:eastAsia="ja-JP"/>
              </w:rPr>
            </w:pPr>
            <w:r w:rsidRPr="003C09FA">
              <w:rPr>
                <w:rFonts w:asciiTheme="minorHAnsi" w:hAnsiTheme="minorHAnsi"/>
                <w:b/>
                <w:sz w:val="22"/>
                <w:szCs w:val="22"/>
                <w:lang w:eastAsia="ja-JP"/>
              </w:rPr>
              <w:t>Codes</w:t>
            </w:r>
          </w:p>
        </w:tc>
        <w:tc>
          <w:tcPr>
            <w:tcW w:w="2126" w:type="dxa"/>
            <w:shd w:val="clear" w:color="auto" w:fill="auto"/>
            <w:vAlign w:val="center"/>
          </w:tcPr>
          <w:p w:rsidR="004C38FA" w:rsidRPr="003C09FA" w:rsidRDefault="0010075E" w:rsidP="003C09FA">
            <w:pPr>
              <w:ind w:hanging="85"/>
              <w:jc w:val="center"/>
              <w:rPr>
                <w:rFonts w:asciiTheme="minorHAnsi" w:hAnsiTheme="minorHAnsi"/>
                <w:b/>
                <w:sz w:val="22"/>
                <w:szCs w:val="22"/>
                <w:lang w:eastAsia="ja-JP"/>
              </w:rPr>
            </w:pPr>
            <w:r w:rsidRPr="003C09FA">
              <w:rPr>
                <w:rFonts w:asciiTheme="minorHAnsi" w:hAnsiTheme="minorHAnsi"/>
                <w:b/>
                <w:sz w:val="22"/>
                <w:szCs w:val="22"/>
                <w:lang w:eastAsia="ja-JP"/>
              </w:rPr>
              <w:t>Climat</w:t>
            </w:r>
          </w:p>
        </w:tc>
        <w:tc>
          <w:tcPr>
            <w:tcW w:w="2126" w:type="dxa"/>
            <w:shd w:val="clear" w:color="auto" w:fill="auto"/>
            <w:vAlign w:val="center"/>
          </w:tcPr>
          <w:p w:rsidR="004C38FA" w:rsidRPr="003C09FA" w:rsidRDefault="004C38FA" w:rsidP="003C09FA">
            <w:pPr>
              <w:ind w:hanging="85"/>
              <w:jc w:val="center"/>
              <w:rPr>
                <w:rFonts w:asciiTheme="minorHAnsi" w:hAnsiTheme="minorHAnsi"/>
                <w:b/>
                <w:sz w:val="22"/>
                <w:szCs w:val="22"/>
                <w:lang w:eastAsia="ja-JP"/>
              </w:rPr>
            </w:pPr>
            <w:r w:rsidRPr="003C09FA">
              <w:rPr>
                <w:rFonts w:asciiTheme="minorHAnsi" w:hAnsiTheme="minorHAnsi"/>
                <w:b/>
                <w:sz w:val="22"/>
                <w:szCs w:val="22"/>
                <w:lang w:eastAsia="ja-JP"/>
              </w:rPr>
              <w:t>Températures de stockage extrême</w:t>
            </w:r>
            <w:r w:rsidR="00BD5201" w:rsidRPr="003C09FA">
              <w:rPr>
                <w:rFonts w:asciiTheme="minorHAnsi" w:hAnsiTheme="minorHAnsi"/>
                <w:b/>
                <w:sz w:val="22"/>
                <w:szCs w:val="22"/>
                <w:lang w:eastAsia="ja-JP"/>
              </w:rPr>
              <w:t>s</w:t>
            </w:r>
            <w:r w:rsidR="00C02ECD" w:rsidRPr="003C09FA">
              <w:rPr>
                <w:rStyle w:val="Appelnotedebasdep"/>
                <w:rFonts w:asciiTheme="minorHAnsi" w:hAnsiTheme="minorHAnsi"/>
                <w:b/>
                <w:sz w:val="22"/>
                <w:szCs w:val="22"/>
                <w:lang w:eastAsia="ja-JP"/>
              </w:rPr>
              <w:footnoteReference w:id="21"/>
            </w:r>
          </w:p>
        </w:tc>
        <w:tc>
          <w:tcPr>
            <w:tcW w:w="1985" w:type="dxa"/>
            <w:shd w:val="clear" w:color="auto" w:fill="auto"/>
            <w:vAlign w:val="center"/>
          </w:tcPr>
          <w:p w:rsidR="004C38FA" w:rsidRPr="003C09FA" w:rsidRDefault="004C38FA" w:rsidP="003C09FA">
            <w:pPr>
              <w:ind w:hanging="85"/>
              <w:jc w:val="center"/>
              <w:rPr>
                <w:rFonts w:asciiTheme="minorHAnsi" w:hAnsiTheme="minorHAnsi"/>
                <w:b/>
                <w:sz w:val="22"/>
                <w:szCs w:val="22"/>
                <w:lang w:eastAsia="ja-JP"/>
              </w:rPr>
            </w:pPr>
            <w:r w:rsidRPr="003C09FA">
              <w:rPr>
                <w:rFonts w:asciiTheme="minorHAnsi" w:hAnsiTheme="minorHAnsi"/>
                <w:b/>
                <w:sz w:val="22"/>
                <w:szCs w:val="22"/>
                <w:lang w:eastAsia="ja-JP"/>
              </w:rPr>
              <w:t>Pourcentage d’humidité relative</w:t>
            </w:r>
          </w:p>
        </w:tc>
        <w:tc>
          <w:tcPr>
            <w:tcW w:w="2611" w:type="dxa"/>
            <w:shd w:val="clear" w:color="auto" w:fill="auto"/>
            <w:vAlign w:val="center"/>
          </w:tcPr>
          <w:p w:rsidR="004C38FA" w:rsidRPr="003C09FA" w:rsidRDefault="004C38FA" w:rsidP="003C09FA">
            <w:pPr>
              <w:ind w:hanging="85"/>
              <w:jc w:val="center"/>
              <w:rPr>
                <w:rFonts w:asciiTheme="minorHAnsi" w:hAnsiTheme="minorHAnsi"/>
                <w:b/>
                <w:sz w:val="22"/>
                <w:szCs w:val="22"/>
                <w:lang w:eastAsia="ja-JP"/>
              </w:rPr>
            </w:pPr>
            <w:r w:rsidRPr="003C09FA">
              <w:rPr>
                <w:rFonts w:asciiTheme="minorHAnsi" w:hAnsiTheme="minorHAnsi"/>
                <w:b/>
                <w:sz w:val="22"/>
                <w:szCs w:val="22"/>
                <w:lang w:eastAsia="ja-JP"/>
              </w:rPr>
              <w:t>Zones</w:t>
            </w:r>
          </w:p>
        </w:tc>
      </w:tr>
      <w:tr w:rsidR="004C38FA" w:rsidRPr="00850787" w:rsidTr="00964FEB">
        <w:trPr>
          <w:trHeight w:hRule="exact" w:val="624"/>
        </w:trPr>
        <w:tc>
          <w:tcPr>
            <w:tcW w:w="1063" w:type="dxa"/>
            <w:shd w:val="clear" w:color="auto" w:fill="auto"/>
            <w:vAlign w:val="center"/>
          </w:tcPr>
          <w:p w:rsidR="004C38FA" w:rsidRPr="00850787" w:rsidRDefault="004C38FA"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A1</w:t>
            </w:r>
          </w:p>
        </w:tc>
        <w:tc>
          <w:tcPr>
            <w:tcW w:w="2126" w:type="dxa"/>
            <w:shd w:val="clear" w:color="auto" w:fill="auto"/>
            <w:vAlign w:val="center"/>
          </w:tcPr>
          <w:p w:rsidR="004C38FA" w:rsidRPr="00850787" w:rsidRDefault="004C38FA"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Très chaud et sec</w:t>
            </w:r>
          </w:p>
        </w:tc>
        <w:tc>
          <w:tcPr>
            <w:tcW w:w="2126" w:type="dxa"/>
            <w:shd w:val="clear" w:color="auto" w:fill="auto"/>
            <w:vAlign w:val="center"/>
          </w:tcPr>
          <w:p w:rsidR="004C38FA" w:rsidRPr="00850787" w:rsidRDefault="004C38FA"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 xml:space="preserve">+ </w:t>
            </w:r>
            <w:r w:rsidR="00E045DD" w:rsidRPr="00850787">
              <w:rPr>
                <w:rFonts w:asciiTheme="minorHAnsi" w:hAnsiTheme="minorHAnsi"/>
                <w:sz w:val="22"/>
                <w:szCs w:val="22"/>
                <w:lang w:eastAsia="ja-JP"/>
              </w:rPr>
              <w:t>49</w:t>
            </w:r>
            <w:r w:rsidRPr="00850787">
              <w:rPr>
                <w:rFonts w:asciiTheme="minorHAnsi" w:hAnsiTheme="minorHAnsi"/>
                <w:sz w:val="22"/>
                <w:szCs w:val="22"/>
                <w:lang w:eastAsia="ja-JP"/>
              </w:rPr>
              <w:t>°C</w:t>
            </w:r>
          </w:p>
        </w:tc>
        <w:tc>
          <w:tcPr>
            <w:tcW w:w="1985" w:type="dxa"/>
            <w:shd w:val="clear" w:color="auto" w:fill="auto"/>
            <w:vAlign w:val="center"/>
          </w:tcPr>
          <w:p w:rsidR="004C38FA" w:rsidRPr="00850787" w:rsidRDefault="004C38FA"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3-8</w:t>
            </w:r>
          </w:p>
        </w:tc>
        <w:tc>
          <w:tcPr>
            <w:tcW w:w="2611" w:type="dxa"/>
            <w:shd w:val="clear" w:color="auto" w:fill="auto"/>
            <w:vAlign w:val="center"/>
          </w:tcPr>
          <w:p w:rsidR="004C38FA" w:rsidRPr="00850787" w:rsidRDefault="004C38FA"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Sud-</w:t>
            </w:r>
            <w:r w:rsidR="00271C6C" w:rsidRPr="00850787">
              <w:rPr>
                <w:rFonts w:asciiTheme="minorHAnsi" w:hAnsiTheme="minorHAnsi"/>
                <w:sz w:val="22"/>
                <w:szCs w:val="22"/>
                <w:lang w:eastAsia="ja-JP"/>
              </w:rPr>
              <w:t xml:space="preserve">ouest </w:t>
            </w:r>
            <w:r w:rsidRPr="00850787">
              <w:rPr>
                <w:rFonts w:asciiTheme="minorHAnsi" w:hAnsiTheme="minorHAnsi"/>
                <w:sz w:val="22"/>
                <w:szCs w:val="22"/>
                <w:lang w:eastAsia="ja-JP"/>
              </w:rPr>
              <w:t>des Etats-Unis</w:t>
            </w:r>
          </w:p>
        </w:tc>
      </w:tr>
      <w:tr w:rsidR="004C38FA" w:rsidRPr="00850787" w:rsidTr="00964FEB">
        <w:trPr>
          <w:trHeight w:hRule="exact" w:val="624"/>
        </w:trPr>
        <w:tc>
          <w:tcPr>
            <w:tcW w:w="1063" w:type="dxa"/>
            <w:shd w:val="clear" w:color="auto" w:fill="auto"/>
            <w:vAlign w:val="center"/>
          </w:tcPr>
          <w:p w:rsidR="004C38FA" w:rsidRPr="00850787" w:rsidRDefault="004C38FA"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A2</w:t>
            </w:r>
          </w:p>
        </w:tc>
        <w:tc>
          <w:tcPr>
            <w:tcW w:w="2126" w:type="dxa"/>
            <w:shd w:val="clear" w:color="auto" w:fill="auto"/>
            <w:vAlign w:val="center"/>
          </w:tcPr>
          <w:p w:rsidR="004C38FA" w:rsidRPr="00850787" w:rsidRDefault="004C38FA"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Chaud et sec</w:t>
            </w:r>
          </w:p>
        </w:tc>
        <w:tc>
          <w:tcPr>
            <w:tcW w:w="2126" w:type="dxa"/>
            <w:shd w:val="clear" w:color="auto" w:fill="auto"/>
            <w:vAlign w:val="center"/>
          </w:tcPr>
          <w:p w:rsidR="004C38FA" w:rsidRPr="00850787" w:rsidRDefault="004C38FA"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w:t>
            </w:r>
            <w:r w:rsidR="00E045DD" w:rsidRPr="00850787">
              <w:rPr>
                <w:rFonts w:asciiTheme="minorHAnsi" w:hAnsiTheme="minorHAnsi"/>
                <w:sz w:val="22"/>
                <w:szCs w:val="22"/>
                <w:lang w:eastAsia="ja-JP"/>
              </w:rPr>
              <w:t>44</w:t>
            </w:r>
            <w:r w:rsidRPr="00850787">
              <w:rPr>
                <w:rFonts w:asciiTheme="minorHAnsi" w:hAnsiTheme="minorHAnsi"/>
                <w:sz w:val="22"/>
                <w:szCs w:val="22"/>
                <w:lang w:eastAsia="ja-JP"/>
              </w:rPr>
              <w:t>°C</w:t>
            </w:r>
          </w:p>
        </w:tc>
        <w:tc>
          <w:tcPr>
            <w:tcW w:w="1985" w:type="dxa"/>
            <w:shd w:val="clear" w:color="auto" w:fill="auto"/>
            <w:vAlign w:val="center"/>
          </w:tcPr>
          <w:p w:rsidR="004C38FA" w:rsidRPr="00850787" w:rsidRDefault="004C38FA"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14-44</w:t>
            </w:r>
          </w:p>
        </w:tc>
        <w:tc>
          <w:tcPr>
            <w:tcW w:w="2611" w:type="dxa"/>
            <w:shd w:val="clear" w:color="auto" w:fill="auto"/>
            <w:vAlign w:val="center"/>
          </w:tcPr>
          <w:p w:rsidR="004C38FA" w:rsidRPr="00850787" w:rsidRDefault="004C38FA"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Pays méditerranéens + Sud des Etats-Unis</w:t>
            </w:r>
          </w:p>
        </w:tc>
      </w:tr>
      <w:tr w:rsidR="004C38FA" w:rsidRPr="00850787" w:rsidTr="00964FEB">
        <w:trPr>
          <w:trHeight w:hRule="exact" w:val="624"/>
        </w:trPr>
        <w:tc>
          <w:tcPr>
            <w:tcW w:w="1063" w:type="dxa"/>
            <w:shd w:val="clear" w:color="auto" w:fill="auto"/>
            <w:vAlign w:val="center"/>
          </w:tcPr>
          <w:p w:rsidR="004C38FA" w:rsidRPr="00850787" w:rsidRDefault="004C38FA"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A3</w:t>
            </w:r>
          </w:p>
        </w:tc>
        <w:tc>
          <w:tcPr>
            <w:tcW w:w="2126" w:type="dxa"/>
            <w:shd w:val="clear" w:color="auto" w:fill="auto"/>
            <w:vAlign w:val="center"/>
          </w:tcPr>
          <w:p w:rsidR="004C38FA" w:rsidRPr="00850787" w:rsidRDefault="004C38FA"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Intermédiaire</w:t>
            </w:r>
          </w:p>
        </w:tc>
        <w:tc>
          <w:tcPr>
            <w:tcW w:w="2126" w:type="dxa"/>
            <w:shd w:val="clear" w:color="auto" w:fill="auto"/>
            <w:vAlign w:val="center"/>
          </w:tcPr>
          <w:p w:rsidR="004C38FA" w:rsidRPr="00850787" w:rsidRDefault="004C38FA"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w:t>
            </w:r>
            <w:r w:rsidR="00E045DD" w:rsidRPr="00850787">
              <w:rPr>
                <w:rFonts w:asciiTheme="minorHAnsi" w:hAnsiTheme="minorHAnsi"/>
                <w:sz w:val="22"/>
                <w:szCs w:val="22"/>
                <w:lang w:eastAsia="ja-JP"/>
              </w:rPr>
              <w:t>39</w:t>
            </w:r>
            <w:r w:rsidRPr="00850787">
              <w:rPr>
                <w:rFonts w:asciiTheme="minorHAnsi" w:hAnsiTheme="minorHAnsi"/>
                <w:sz w:val="22"/>
                <w:szCs w:val="22"/>
                <w:lang w:eastAsia="ja-JP"/>
              </w:rPr>
              <w:t>°C</w:t>
            </w:r>
          </w:p>
        </w:tc>
        <w:tc>
          <w:tcPr>
            <w:tcW w:w="1985" w:type="dxa"/>
            <w:shd w:val="clear" w:color="auto" w:fill="auto"/>
            <w:vAlign w:val="center"/>
          </w:tcPr>
          <w:p w:rsidR="004C38FA" w:rsidRPr="00850787" w:rsidRDefault="004C38FA"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43-78</w:t>
            </w:r>
          </w:p>
        </w:tc>
        <w:tc>
          <w:tcPr>
            <w:tcW w:w="2611" w:type="dxa"/>
            <w:shd w:val="clear" w:color="auto" w:fill="auto"/>
            <w:vAlign w:val="center"/>
          </w:tcPr>
          <w:p w:rsidR="004C38FA" w:rsidRPr="00850787" w:rsidRDefault="004C38FA"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Amérique du Nord + Europe</w:t>
            </w:r>
          </w:p>
        </w:tc>
      </w:tr>
      <w:tr w:rsidR="004C38FA" w:rsidRPr="00850787" w:rsidTr="00964FEB">
        <w:trPr>
          <w:trHeight w:hRule="exact" w:val="397"/>
        </w:trPr>
        <w:tc>
          <w:tcPr>
            <w:tcW w:w="1063" w:type="dxa"/>
            <w:shd w:val="clear" w:color="auto" w:fill="auto"/>
            <w:vAlign w:val="center"/>
          </w:tcPr>
          <w:p w:rsidR="004C38FA" w:rsidRPr="00850787" w:rsidRDefault="004C38FA"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B1</w:t>
            </w:r>
          </w:p>
        </w:tc>
        <w:tc>
          <w:tcPr>
            <w:tcW w:w="2126" w:type="dxa"/>
            <w:shd w:val="clear" w:color="auto" w:fill="auto"/>
            <w:vAlign w:val="center"/>
          </w:tcPr>
          <w:p w:rsidR="004C38FA" w:rsidRPr="00850787" w:rsidRDefault="00A23886"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Humide et chaud</w:t>
            </w:r>
          </w:p>
        </w:tc>
        <w:tc>
          <w:tcPr>
            <w:tcW w:w="2126" w:type="dxa"/>
            <w:shd w:val="clear" w:color="auto" w:fill="auto"/>
            <w:vAlign w:val="center"/>
          </w:tcPr>
          <w:p w:rsidR="004C38FA" w:rsidRPr="00850787" w:rsidRDefault="00A23886"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+32°C</w:t>
            </w:r>
          </w:p>
        </w:tc>
        <w:tc>
          <w:tcPr>
            <w:tcW w:w="1985" w:type="dxa"/>
            <w:shd w:val="clear" w:color="auto" w:fill="auto"/>
            <w:vAlign w:val="center"/>
          </w:tcPr>
          <w:p w:rsidR="004C38FA" w:rsidRPr="00850787" w:rsidRDefault="00A23886"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66-88</w:t>
            </w:r>
          </w:p>
        </w:tc>
        <w:tc>
          <w:tcPr>
            <w:tcW w:w="2611" w:type="dxa"/>
            <w:shd w:val="clear" w:color="auto" w:fill="auto"/>
            <w:vAlign w:val="center"/>
          </w:tcPr>
          <w:p w:rsidR="004C38FA" w:rsidRPr="00850787" w:rsidRDefault="00A23886"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Sud des Etats-</w:t>
            </w:r>
            <w:r w:rsidR="0010075E" w:rsidRPr="00850787">
              <w:rPr>
                <w:rFonts w:asciiTheme="minorHAnsi" w:hAnsiTheme="minorHAnsi"/>
                <w:sz w:val="22"/>
                <w:szCs w:val="22"/>
                <w:lang w:eastAsia="ja-JP"/>
              </w:rPr>
              <w:t>Unis</w:t>
            </w:r>
          </w:p>
        </w:tc>
      </w:tr>
      <w:tr w:rsidR="004C38FA" w:rsidRPr="00850787" w:rsidTr="00964FEB">
        <w:trPr>
          <w:trHeight w:hRule="exact" w:val="397"/>
        </w:trPr>
        <w:tc>
          <w:tcPr>
            <w:tcW w:w="1063" w:type="dxa"/>
            <w:shd w:val="clear" w:color="auto" w:fill="auto"/>
            <w:vAlign w:val="center"/>
          </w:tcPr>
          <w:p w:rsidR="004C38FA" w:rsidRPr="00850787" w:rsidRDefault="004C38FA"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B2</w:t>
            </w:r>
          </w:p>
        </w:tc>
        <w:tc>
          <w:tcPr>
            <w:tcW w:w="2126" w:type="dxa"/>
            <w:shd w:val="clear" w:color="auto" w:fill="auto"/>
            <w:vAlign w:val="center"/>
          </w:tcPr>
          <w:p w:rsidR="004C38FA" w:rsidRPr="00850787" w:rsidRDefault="00A23886"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Humide et très chaud</w:t>
            </w:r>
          </w:p>
        </w:tc>
        <w:tc>
          <w:tcPr>
            <w:tcW w:w="2126" w:type="dxa"/>
            <w:shd w:val="clear" w:color="auto" w:fill="auto"/>
            <w:vAlign w:val="center"/>
          </w:tcPr>
          <w:p w:rsidR="004C38FA" w:rsidRPr="00850787" w:rsidRDefault="00A23886"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w:t>
            </w:r>
            <w:r w:rsidR="00BD5201" w:rsidRPr="00850787">
              <w:rPr>
                <w:rFonts w:asciiTheme="minorHAnsi" w:hAnsiTheme="minorHAnsi"/>
                <w:sz w:val="22"/>
                <w:szCs w:val="22"/>
                <w:lang w:eastAsia="ja-JP"/>
              </w:rPr>
              <w:t>35</w:t>
            </w:r>
            <w:r w:rsidRPr="00850787">
              <w:rPr>
                <w:rFonts w:asciiTheme="minorHAnsi" w:hAnsiTheme="minorHAnsi"/>
                <w:sz w:val="22"/>
                <w:szCs w:val="22"/>
                <w:lang w:eastAsia="ja-JP"/>
              </w:rPr>
              <w:t>°C</w:t>
            </w:r>
          </w:p>
        </w:tc>
        <w:tc>
          <w:tcPr>
            <w:tcW w:w="1985" w:type="dxa"/>
            <w:shd w:val="clear" w:color="auto" w:fill="auto"/>
            <w:vAlign w:val="center"/>
          </w:tcPr>
          <w:p w:rsidR="004C38FA" w:rsidRPr="00850787" w:rsidRDefault="00A23886"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74-100</w:t>
            </w:r>
          </w:p>
        </w:tc>
        <w:tc>
          <w:tcPr>
            <w:tcW w:w="2611" w:type="dxa"/>
            <w:shd w:val="clear" w:color="auto" w:fill="auto"/>
            <w:vAlign w:val="center"/>
          </w:tcPr>
          <w:p w:rsidR="004C38FA" w:rsidRPr="00850787" w:rsidRDefault="00A23886"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Côte sud-est des Etats-Unis</w:t>
            </w:r>
          </w:p>
        </w:tc>
      </w:tr>
      <w:tr w:rsidR="00132B3F" w:rsidRPr="00850787" w:rsidTr="00964FEB">
        <w:trPr>
          <w:trHeight w:hRule="exact" w:val="624"/>
        </w:trPr>
        <w:tc>
          <w:tcPr>
            <w:tcW w:w="1063" w:type="dxa"/>
            <w:shd w:val="clear" w:color="auto" w:fill="auto"/>
            <w:vAlign w:val="center"/>
          </w:tcPr>
          <w:p w:rsidR="00132B3F" w:rsidRPr="00850787" w:rsidRDefault="00132B3F" w:rsidP="003C09FA">
            <w:pPr>
              <w:ind w:hanging="85"/>
              <w:jc w:val="center"/>
              <w:rPr>
                <w:rFonts w:asciiTheme="minorHAnsi" w:hAnsiTheme="minorHAnsi"/>
                <w:sz w:val="22"/>
                <w:szCs w:val="22"/>
                <w:lang w:eastAsia="ja-JP"/>
              </w:rPr>
            </w:pPr>
            <w:r w:rsidRPr="00850787">
              <w:rPr>
                <w:rFonts w:asciiTheme="minorHAnsi" w:hAnsiTheme="minorHAnsi"/>
                <w:sz w:val="22"/>
                <w:szCs w:val="22"/>
                <w:lang w:eastAsia="ja-JP"/>
              </w:rPr>
              <w:t>B3</w:t>
            </w:r>
          </w:p>
        </w:tc>
        <w:tc>
          <w:tcPr>
            <w:tcW w:w="2126" w:type="dxa"/>
            <w:shd w:val="clear" w:color="auto" w:fill="auto"/>
            <w:vAlign w:val="center"/>
          </w:tcPr>
          <w:p w:rsidR="00132B3F" w:rsidRPr="00850787" w:rsidRDefault="00132B3F" w:rsidP="003C09FA">
            <w:pPr>
              <w:ind w:hanging="85"/>
              <w:jc w:val="center"/>
              <w:rPr>
                <w:rFonts w:asciiTheme="minorHAnsi" w:hAnsiTheme="minorHAnsi"/>
                <w:sz w:val="22"/>
                <w:szCs w:val="22"/>
                <w:lang w:eastAsia="ja-JP"/>
              </w:rPr>
            </w:pPr>
            <w:r w:rsidRPr="00850787">
              <w:rPr>
                <w:rFonts w:asciiTheme="minorHAnsi" w:hAnsiTheme="minorHAnsi"/>
                <w:sz w:val="22"/>
                <w:szCs w:val="22"/>
                <w:lang w:eastAsia="ja-JP"/>
              </w:rPr>
              <w:t>Très chaud et très humide</w:t>
            </w:r>
          </w:p>
        </w:tc>
        <w:tc>
          <w:tcPr>
            <w:tcW w:w="2126" w:type="dxa"/>
            <w:shd w:val="clear" w:color="auto" w:fill="auto"/>
            <w:vAlign w:val="center"/>
          </w:tcPr>
          <w:p w:rsidR="00132B3F" w:rsidRPr="00850787" w:rsidRDefault="006E0086" w:rsidP="003C09FA">
            <w:pPr>
              <w:ind w:hanging="85"/>
              <w:jc w:val="center"/>
              <w:rPr>
                <w:rFonts w:asciiTheme="minorHAnsi" w:hAnsiTheme="minorHAnsi"/>
                <w:sz w:val="22"/>
                <w:szCs w:val="22"/>
                <w:lang w:eastAsia="ja-JP"/>
              </w:rPr>
            </w:pPr>
            <w:r w:rsidRPr="00850787">
              <w:rPr>
                <w:rFonts w:asciiTheme="minorHAnsi" w:hAnsiTheme="minorHAnsi"/>
                <w:sz w:val="22"/>
                <w:szCs w:val="22"/>
                <w:lang w:eastAsia="ja-JP"/>
              </w:rPr>
              <w:t>+</w:t>
            </w:r>
            <w:r w:rsidR="00BD5201" w:rsidRPr="00850787">
              <w:rPr>
                <w:rFonts w:asciiTheme="minorHAnsi" w:hAnsiTheme="minorHAnsi"/>
                <w:sz w:val="22"/>
                <w:szCs w:val="22"/>
                <w:lang w:eastAsia="ja-JP"/>
              </w:rPr>
              <w:t>41</w:t>
            </w:r>
            <w:r w:rsidRPr="00850787">
              <w:rPr>
                <w:rFonts w:asciiTheme="minorHAnsi" w:hAnsiTheme="minorHAnsi"/>
                <w:sz w:val="22"/>
                <w:szCs w:val="22"/>
                <w:lang w:eastAsia="ja-JP"/>
              </w:rPr>
              <w:t>°C</w:t>
            </w:r>
          </w:p>
        </w:tc>
        <w:tc>
          <w:tcPr>
            <w:tcW w:w="1985" w:type="dxa"/>
            <w:shd w:val="clear" w:color="auto" w:fill="auto"/>
            <w:vAlign w:val="center"/>
          </w:tcPr>
          <w:p w:rsidR="00132B3F" w:rsidRPr="00850787" w:rsidRDefault="002471B5" w:rsidP="003C09FA">
            <w:pPr>
              <w:ind w:hanging="85"/>
              <w:jc w:val="center"/>
              <w:rPr>
                <w:rFonts w:asciiTheme="minorHAnsi" w:hAnsiTheme="minorHAnsi"/>
                <w:sz w:val="22"/>
                <w:szCs w:val="22"/>
                <w:lang w:eastAsia="ja-JP"/>
              </w:rPr>
            </w:pPr>
            <w:r w:rsidRPr="00850787">
              <w:rPr>
                <w:rFonts w:asciiTheme="minorHAnsi" w:hAnsiTheme="minorHAnsi"/>
                <w:sz w:val="22"/>
                <w:szCs w:val="22"/>
                <w:lang w:eastAsia="ja-JP"/>
              </w:rPr>
              <w:t>59-88</w:t>
            </w:r>
          </w:p>
        </w:tc>
        <w:tc>
          <w:tcPr>
            <w:tcW w:w="2611" w:type="dxa"/>
            <w:shd w:val="clear" w:color="auto" w:fill="auto"/>
            <w:vAlign w:val="center"/>
          </w:tcPr>
          <w:p w:rsidR="00132B3F" w:rsidRPr="00850787" w:rsidRDefault="002471B5" w:rsidP="003C09FA">
            <w:pPr>
              <w:ind w:hanging="85"/>
              <w:jc w:val="center"/>
              <w:rPr>
                <w:rFonts w:asciiTheme="minorHAnsi" w:hAnsiTheme="minorHAnsi"/>
                <w:sz w:val="22"/>
                <w:szCs w:val="22"/>
                <w:lang w:eastAsia="ja-JP"/>
              </w:rPr>
            </w:pPr>
            <w:r w:rsidRPr="00850787">
              <w:rPr>
                <w:rFonts w:asciiTheme="minorHAnsi" w:hAnsiTheme="minorHAnsi"/>
                <w:sz w:val="22"/>
                <w:szCs w:val="22"/>
                <w:lang w:eastAsia="ja-JP"/>
              </w:rPr>
              <w:t>Golfe persique-Mer rouge</w:t>
            </w:r>
          </w:p>
        </w:tc>
      </w:tr>
      <w:tr w:rsidR="004C38FA" w:rsidRPr="00850787" w:rsidTr="00964FEB">
        <w:trPr>
          <w:trHeight w:hRule="exact" w:val="624"/>
        </w:trPr>
        <w:tc>
          <w:tcPr>
            <w:tcW w:w="1063" w:type="dxa"/>
            <w:shd w:val="clear" w:color="auto" w:fill="auto"/>
            <w:vAlign w:val="center"/>
          </w:tcPr>
          <w:p w:rsidR="004C38FA" w:rsidRPr="00850787" w:rsidRDefault="004C38FA"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C0</w:t>
            </w:r>
          </w:p>
        </w:tc>
        <w:tc>
          <w:tcPr>
            <w:tcW w:w="2126" w:type="dxa"/>
            <w:shd w:val="clear" w:color="auto" w:fill="auto"/>
            <w:vAlign w:val="center"/>
          </w:tcPr>
          <w:p w:rsidR="004C38FA" w:rsidRPr="00850787" w:rsidRDefault="00A23886"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Tempéré froid</w:t>
            </w:r>
          </w:p>
        </w:tc>
        <w:tc>
          <w:tcPr>
            <w:tcW w:w="2126" w:type="dxa"/>
            <w:shd w:val="clear" w:color="auto" w:fill="auto"/>
            <w:vAlign w:val="center"/>
          </w:tcPr>
          <w:p w:rsidR="004C38FA" w:rsidRPr="00850787" w:rsidRDefault="00A23886"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w:t>
            </w:r>
            <w:r w:rsidR="00E045DD" w:rsidRPr="00850787">
              <w:rPr>
                <w:rFonts w:asciiTheme="minorHAnsi" w:hAnsiTheme="minorHAnsi"/>
                <w:sz w:val="22"/>
                <w:szCs w:val="22"/>
                <w:lang w:eastAsia="ja-JP"/>
              </w:rPr>
              <w:t>19</w:t>
            </w:r>
            <w:r w:rsidRPr="00850787">
              <w:rPr>
                <w:rFonts w:asciiTheme="minorHAnsi" w:hAnsiTheme="minorHAnsi"/>
                <w:sz w:val="22"/>
                <w:szCs w:val="22"/>
                <w:lang w:eastAsia="ja-JP"/>
              </w:rPr>
              <w:t>°C</w:t>
            </w:r>
          </w:p>
        </w:tc>
        <w:tc>
          <w:tcPr>
            <w:tcW w:w="1985" w:type="dxa"/>
            <w:shd w:val="clear" w:color="auto" w:fill="auto"/>
            <w:vAlign w:val="center"/>
          </w:tcPr>
          <w:p w:rsidR="004C38FA" w:rsidRPr="00850787" w:rsidRDefault="00A23886"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Tendance à la saturation</w:t>
            </w:r>
          </w:p>
        </w:tc>
        <w:tc>
          <w:tcPr>
            <w:tcW w:w="2611" w:type="dxa"/>
            <w:shd w:val="clear" w:color="auto" w:fill="auto"/>
            <w:vAlign w:val="center"/>
          </w:tcPr>
          <w:p w:rsidR="004C38FA" w:rsidRPr="00850787" w:rsidRDefault="00A23886"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Royaume Uni et Sud de l’Europe</w:t>
            </w:r>
          </w:p>
        </w:tc>
      </w:tr>
      <w:tr w:rsidR="004C38FA" w:rsidRPr="00850787" w:rsidTr="00964FEB">
        <w:trPr>
          <w:trHeight w:hRule="exact" w:val="624"/>
        </w:trPr>
        <w:tc>
          <w:tcPr>
            <w:tcW w:w="1063" w:type="dxa"/>
            <w:shd w:val="clear" w:color="auto" w:fill="auto"/>
            <w:vAlign w:val="center"/>
          </w:tcPr>
          <w:p w:rsidR="004C38FA" w:rsidRPr="00850787" w:rsidRDefault="004C38FA"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C1</w:t>
            </w:r>
          </w:p>
        </w:tc>
        <w:tc>
          <w:tcPr>
            <w:tcW w:w="2126" w:type="dxa"/>
            <w:shd w:val="clear" w:color="auto" w:fill="auto"/>
            <w:vAlign w:val="center"/>
          </w:tcPr>
          <w:p w:rsidR="004C38FA" w:rsidRPr="00850787" w:rsidRDefault="00A23886"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Intermédiaire froid</w:t>
            </w:r>
          </w:p>
        </w:tc>
        <w:tc>
          <w:tcPr>
            <w:tcW w:w="2126" w:type="dxa"/>
            <w:shd w:val="clear" w:color="auto" w:fill="auto"/>
            <w:vAlign w:val="center"/>
          </w:tcPr>
          <w:p w:rsidR="004C38FA" w:rsidRPr="00850787" w:rsidRDefault="00A23886"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w:t>
            </w:r>
            <w:r w:rsidR="00BD5201" w:rsidRPr="00850787">
              <w:rPr>
                <w:rFonts w:asciiTheme="minorHAnsi" w:hAnsiTheme="minorHAnsi"/>
                <w:sz w:val="22"/>
                <w:szCs w:val="22"/>
                <w:lang w:eastAsia="ja-JP"/>
              </w:rPr>
              <w:t>32</w:t>
            </w:r>
            <w:r w:rsidRPr="00850787">
              <w:rPr>
                <w:rFonts w:asciiTheme="minorHAnsi" w:hAnsiTheme="minorHAnsi"/>
                <w:sz w:val="22"/>
                <w:szCs w:val="22"/>
                <w:lang w:eastAsia="ja-JP"/>
              </w:rPr>
              <w:t>°C</w:t>
            </w:r>
          </w:p>
        </w:tc>
        <w:tc>
          <w:tcPr>
            <w:tcW w:w="1985" w:type="dxa"/>
            <w:shd w:val="clear" w:color="auto" w:fill="auto"/>
            <w:vAlign w:val="center"/>
          </w:tcPr>
          <w:p w:rsidR="004C38FA" w:rsidRPr="00850787" w:rsidRDefault="00A23886"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Tendance à la saturation</w:t>
            </w:r>
          </w:p>
        </w:tc>
        <w:tc>
          <w:tcPr>
            <w:tcW w:w="2611" w:type="dxa"/>
            <w:shd w:val="clear" w:color="auto" w:fill="auto"/>
            <w:vAlign w:val="center"/>
          </w:tcPr>
          <w:p w:rsidR="004C38FA" w:rsidRPr="00850787" w:rsidRDefault="00A23886"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Centre des Etats-Unis + Europe centrale</w:t>
            </w:r>
          </w:p>
        </w:tc>
      </w:tr>
      <w:tr w:rsidR="004C38FA" w:rsidRPr="00850787" w:rsidTr="00964FEB">
        <w:trPr>
          <w:trHeight w:hRule="exact" w:val="624"/>
        </w:trPr>
        <w:tc>
          <w:tcPr>
            <w:tcW w:w="1063" w:type="dxa"/>
            <w:shd w:val="clear" w:color="auto" w:fill="auto"/>
            <w:vAlign w:val="center"/>
          </w:tcPr>
          <w:p w:rsidR="004C38FA" w:rsidRPr="00850787" w:rsidRDefault="004C38FA"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C2</w:t>
            </w:r>
          </w:p>
        </w:tc>
        <w:tc>
          <w:tcPr>
            <w:tcW w:w="2126" w:type="dxa"/>
            <w:shd w:val="clear" w:color="auto" w:fill="auto"/>
            <w:vAlign w:val="center"/>
          </w:tcPr>
          <w:p w:rsidR="004C38FA" w:rsidRPr="00850787" w:rsidRDefault="00A23886"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Froid</w:t>
            </w:r>
          </w:p>
        </w:tc>
        <w:tc>
          <w:tcPr>
            <w:tcW w:w="2126" w:type="dxa"/>
            <w:shd w:val="clear" w:color="auto" w:fill="auto"/>
            <w:vAlign w:val="center"/>
          </w:tcPr>
          <w:p w:rsidR="004C38FA" w:rsidRPr="00850787" w:rsidRDefault="00A23886"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-46°C</w:t>
            </w:r>
          </w:p>
        </w:tc>
        <w:tc>
          <w:tcPr>
            <w:tcW w:w="1985" w:type="dxa"/>
            <w:shd w:val="clear" w:color="auto" w:fill="auto"/>
            <w:vAlign w:val="center"/>
          </w:tcPr>
          <w:p w:rsidR="004C38FA" w:rsidRPr="00850787" w:rsidRDefault="00A23886"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Tendance à la saturation</w:t>
            </w:r>
          </w:p>
        </w:tc>
        <w:tc>
          <w:tcPr>
            <w:tcW w:w="2611" w:type="dxa"/>
            <w:shd w:val="clear" w:color="auto" w:fill="auto"/>
            <w:vAlign w:val="center"/>
          </w:tcPr>
          <w:p w:rsidR="004C38FA" w:rsidRPr="00850787" w:rsidRDefault="00067538"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 xml:space="preserve">du </w:t>
            </w:r>
            <w:r w:rsidR="00A23886" w:rsidRPr="00850787">
              <w:rPr>
                <w:rFonts w:asciiTheme="minorHAnsi" w:hAnsiTheme="minorHAnsi"/>
                <w:sz w:val="22"/>
                <w:szCs w:val="22"/>
                <w:lang w:eastAsia="ja-JP"/>
              </w:rPr>
              <w:t>Centre des Etats-Unis au Nord du Canada</w:t>
            </w:r>
          </w:p>
        </w:tc>
      </w:tr>
      <w:tr w:rsidR="00B67FE4" w:rsidRPr="00850787" w:rsidTr="00964FEB">
        <w:trPr>
          <w:trHeight w:val="624"/>
        </w:trPr>
        <w:tc>
          <w:tcPr>
            <w:tcW w:w="1063" w:type="dxa"/>
            <w:shd w:val="clear" w:color="auto" w:fill="auto"/>
            <w:vAlign w:val="center"/>
          </w:tcPr>
          <w:p w:rsidR="00B67FE4" w:rsidRPr="00850787" w:rsidRDefault="00B67FE4"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C3</w:t>
            </w:r>
          </w:p>
        </w:tc>
        <w:tc>
          <w:tcPr>
            <w:tcW w:w="2126" w:type="dxa"/>
            <w:shd w:val="clear" w:color="auto" w:fill="auto"/>
            <w:vAlign w:val="center"/>
          </w:tcPr>
          <w:p w:rsidR="00B67FE4" w:rsidRPr="00850787" w:rsidRDefault="00A23886"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Très froid</w:t>
            </w:r>
          </w:p>
        </w:tc>
        <w:tc>
          <w:tcPr>
            <w:tcW w:w="2126" w:type="dxa"/>
            <w:shd w:val="clear" w:color="auto" w:fill="auto"/>
            <w:vAlign w:val="center"/>
          </w:tcPr>
          <w:p w:rsidR="00B67FE4" w:rsidRPr="00850787" w:rsidRDefault="00A23886"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-51°C</w:t>
            </w:r>
          </w:p>
        </w:tc>
        <w:tc>
          <w:tcPr>
            <w:tcW w:w="1985" w:type="dxa"/>
            <w:shd w:val="clear" w:color="auto" w:fill="auto"/>
            <w:vAlign w:val="center"/>
          </w:tcPr>
          <w:p w:rsidR="00B67FE4" w:rsidRPr="00850787" w:rsidRDefault="00A23886"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Tendance à la saturation</w:t>
            </w:r>
          </w:p>
        </w:tc>
        <w:tc>
          <w:tcPr>
            <w:tcW w:w="2611" w:type="dxa"/>
            <w:shd w:val="clear" w:color="auto" w:fill="auto"/>
            <w:vAlign w:val="center"/>
          </w:tcPr>
          <w:p w:rsidR="00B67FE4" w:rsidRPr="00850787" w:rsidRDefault="00A23886" w:rsidP="003C09FA">
            <w:pPr>
              <w:ind w:hanging="85"/>
              <w:jc w:val="center"/>
              <w:rPr>
                <w:rFonts w:asciiTheme="minorHAnsi" w:hAnsiTheme="minorHAnsi"/>
                <w:b/>
                <w:sz w:val="22"/>
                <w:szCs w:val="22"/>
                <w:lang w:eastAsia="ja-JP"/>
              </w:rPr>
            </w:pPr>
            <w:r w:rsidRPr="00850787">
              <w:rPr>
                <w:rFonts w:asciiTheme="minorHAnsi" w:hAnsiTheme="minorHAnsi"/>
                <w:sz w:val="22"/>
                <w:szCs w:val="22"/>
                <w:lang w:eastAsia="ja-JP"/>
              </w:rPr>
              <w:t>Alaska + Nord-Ouest du Canada</w:t>
            </w:r>
          </w:p>
        </w:tc>
      </w:tr>
      <w:tr w:rsidR="00BD5201" w:rsidRPr="00850787" w:rsidTr="00964FEB">
        <w:trPr>
          <w:trHeight w:hRule="exact" w:val="397"/>
        </w:trPr>
        <w:tc>
          <w:tcPr>
            <w:tcW w:w="1063" w:type="dxa"/>
            <w:shd w:val="clear" w:color="auto" w:fill="auto"/>
            <w:vAlign w:val="center"/>
          </w:tcPr>
          <w:p w:rsidR="00BD5201" w:rsidRPr="00850787" w:rsidRDefault="00BD5201" w:rsidP="003C09FA">
            <w:pPr>
              <w:ind w:hanging="85"/>
              <w:jc w:val="center"/>
              <w:rPr>
                <w:rFonts w:asciiTheme="minorHAnsi" w:hAnsiTheme="minorHAnsi"/>
                <w:sz w:val="22"/>
                <w:szCs w:val="22"/>
                <w:lang w:eastAsia="ja-JP"/>
              </w:rPr>
            </w:pPr>
            <w:r w:rsidRPr="00850787">
              <w:rPr>
                <w:rFonts w:asciiTheme="minorHAnsi" w:hAnsiTheme="minorHAnsi"/>
                <w:sz w:val="22"/>
                <w:szCs w:val="22"/>
                <w:lang w:eastAsia="ja-JP"/>
              </w:rPr>
              <w:t>M1</w:t>
            </w:r>
          </w:p>
        </w:tc>
        <w:tc>
          <w:tcPr>
            <w:tcW w:w="2126" w:type="dxa"/>
            <w:shd w:val="clear" w:color="auto" w:fill="auto"/>
            <w:vAlign w:val="center"/>
          </w:tcPr>
          <w:p w:rsidR="00BD5201" w:rsidRPr="00850787" w:rsidRDefault="00BD5201" w:rsidP="003C09FA">
            <w:pPr>
              <w:ind w:hanging="85"/>
              <w:jc w:val="center"/>
              <w:rPr>
                <w:rFonts w:asciiTheme="minorHAnsi" w:hAnsiTheme="minorHAnsi"/>
                <w:sz w:val="22"/>
                <w:szCs w:val="22"/>
                <w:lang w:eastAsia="ja-JP"/>
              </w:rPr>
            </w:pPr>
            <w:r w:rsidRPr="00850787">
              <w:rPr>
                <w:rFonts w:asciiTheme="minorHAnsi" w:hAnsiTheme="minorHAnsi"/>
                <w:sz w:val="22"/>
                <w:szCs w:val="22"/>
                <w:lang w:eastAsia="ja-JP"/>
              </w:rPr>
              <w:t>Maritime tropical</w:t>
            </w:r>
          </w:p>
        </w:tc>
        <w:tc>
          <w:tcPr>
            <w:tcW w:w="2126" w:type="dxa"/>
            <w:shd w:val="clear" w:color="auto" w:fill="auto"/>
            <w:vAlign w:val="center"/>
          </w:tcPr>
          <w:p w:rsidR="00BD5201" w:rsidRPr="00850787" w:rsidRDefault="00BD5201" w:rsidP="003C09FA">
            <w:pPr>
              <w:ind w:hanging="85"/>
              <w:jc w:val="center"/>
              <w:rPr>
                <w:rFonts w:asciiTheme="minorHAnsi" w:hAnsiTheme="minorHAnsi"/>
                <w:sz w:val="22"/>
                <w:szCs w:val="22"/>
                <w:lang w:eastAsia="ja-JP"/>
              </w:rPr>
            </w:pPr>
            <w:r w:rsidRPr="00850787">
              <w:rPr>
                <w:rFonts w:asciiTheme="minorHAnsi" w:hAnsiTheme="minorHAnsi"/>
                <w:sz w:val="22"/>
                <w:szCs w:val="22"/>
                <w:lang w:eastAsia="ja-JP"/>
              </w:rPr>
              <w:t>+</w:t>
            </w:r>
            <w:r w:rsidR="000C5F74" w:rsidRPr="00850787">
              <w:rPr>
                <w:rFonts w:asciiTheme="minorHAnsi" w:hAnsiTheme="minorHAnsi"/>
                <w:sz w:val="22"/>
                <w:szCs w:val="22"/>
                <w:lang w:eastAsia="ja-JP"/>
              </w:rPr>
              <w:t>48</w:t>
            </w:r>
            <w:r w:rsidRPr="00850787">
              <w:rPr>
                <w:rFonts w:asciiTheme="minorHAnsi" w:hAnsiTheme="minorHAnsi"/>
                <w:sz w:val="22"/>
                <w:szCs w:val="22"/>
                <w:lang w:eastAsia="ja-JP"/>
              </w:rPr>
              <w:t>°C</w:t>
            </w:r>
          </w:p>
        </w:tc>
        <w:tc>
          <w:tcPr>
            <w:tcW w:w="1985" w:type="dxa"/>
            <w:shd w:val="clear" w:color="auto" w:fill="auto"/>
            <w:vAlign w:val="center"/>
          </w:tcPr>
          <w:p w:rsidR="00BD5201" w:rsidRPr="00850787" w:rsidRDefault="00BD5201" w:rsidP="003C09FA">
            <w:pPr>
              <w:ind w:hanging="85"/>
              <w:jc w:val="center"/>
              <w:rPr>
                <w:rFonts w:asciiTheme="minorHAnsi" w:hAnsiTheme="minorHAnsi"/>
                <w:sz w:val="22"/>
                <w:szCs w:val="22"/>
                <w:lang w:eastAsia="ja-JP"/>
              </w:rPr>
            </w:pPr>
            <w:r w:rsidRPr="00850787">
              <w:rPr>
                <w:rFonts w:asciiTheme="minorHAnsi" w:hAnsiTheme="minorHAnsi"/>
                <w:sz w:val="22"/>
                <w:szCs w:val="22"/>
                <w:lang w:eastAsia="ja-JP"/>
              </w:rPr>
              <w:t>21-67</w:t>
            </w:r>
          </w:p>
        </w:tc>
        <w:tc>
          <w:tcPr>
            <w:tcW w:w="2611" w:type="dxa"/>
            <w:shd w:val="clear" w:color="auto" w:fill="auto"/>
            <w:vAlign w:val="center"/>
          </w:tcPr>
          <w:p w:rsidR="00BD5201" w:rsidRPr="00850787" w:rsidRDefault="009E384C" w:rsidP="003C09FA">
            <w:pPr>
              <w:ind w:hanging="85"/>
              <w:jc w:val="center"/>
              <w:rPr>
                <w:rFonts w:asciiTheme="minorHAnsi" w:hAnsiTheme="minorHAnsi"/>
                <w:sz w:val="22"/>
                <w:szCs w:val="22"/>
                <w:lang w:eastAsia="ja-JP"/>
              </w:rPr>
            </w:pPr>
            <w:r w:rsidRPr="00850787">
              <w:rPr>
                <w:rFonts w:asciiTheme="minorHAnsi" w:hAnsiTheme="minorHAnsi"/>
                <w:sz w:val="22"/>
                <w:szCs w:val="22"/>
                <w:lang w:eastAsia="ja-JP"/>
              </w:rPr>
              <w:t>Zones tropicales</w:t>
            </w:r>
          </w:p>
        </w:tc>
      </w:tr>
      <w:tr w:rsidR="00BD5201" w:rsidRPr="00850787" w:rsidTr="00964FEB">
        <w:trPr>
          <w:trHeight w:hRule="exact" w:val="624"/>
        </w:trPr>
        <w:tc>
          <w:tcPr>
            <w:tcW w:w="1063" w:type="dxa"/>
            <w:shd w:val="clear" w:color="auto" w:fill="auto"/>
            <w:vAlign w:val="center"/>
          </w:tcPr>
          <w:p w:rsidR="00BD5201" w:rsidRPr="00850787" w:rsidRDefault="00BD5201" w:rsidP="003C09FA">
            <w:pPr>
              <w:ind w:hanging="85"/>
              <w:jc w:val="center"/>
              <w:rPr>
                <w:rFonts w:asciiTheme="minorHAnsi" w:hAnsiTheme="minorHAnsi"/>
                <w:sz w:val="22"/>
                <w:szCs w:val="22"/>
                <w:lang w:eastAsia="ja-JP"/>
              </w:rPr>
            </w:pPr>
            <w:r w:rsidRPr="00850787">
              <w:rPr>
                <w:rFonts w:asciiTheme="minorHAnsi" w:hAnsiTheme="minorHAnsi"/>
                <w:sz w:val="22"/>
                <w:szCs w:val="22"/>
                <w:lang w:eastAsia="ja-JP"/>
              </w:rPr>
              <w:t>M2</w:t>
            </w:r>
          </w:p>
        </w:tc>
        <w:tc>
          <w:tcPr>
            <w:tcW w:w="2126" w:type="dxa"/>
            <w:shd w:val="clear" w:color="auto" w:fill="auto"/>
            <w:vAlign w:val="center"/>
          </w:tcPr>
          <w:p w:rsidR="00BD5201" w:rsidRPr="00850787" w:rsidRDefault="00BD5201" w:rsidP="003C09FA">
            <w:pPr>
              <w:ind w:hanging="85"/>
              <w:jc w:val="center"/>
              <w:rPr>
                <w:rFonts w:asciiTheme="minorHAnsi" w:hAnsiTheme="minorHAnsi"/>
                <w:sz w:val="22"/>
                <w:szCs w:val="22"/>
                <w:lang w:eastAsia="ja-JP"/>
              </w:rPr>
            </w:pPr>
            <w:r w:rsidRPr="00850787">
              <w:rPr>
                <w:rFonts w:asciiTheme="minorHAnsi" w:hAnsiTheme="minorHAnsi"/>
                <w:sz w:val="22"/>
                <w:szCs w:val="22"/>
                <w:lang w:eastAsia="ja-JP"/>
              </w:rPr>
              <w:t>Maritime intermédiaire</w:t>
            </w:r>
          </w:p>
        </w:tc>
        <w:tc>
          <w:tcPr>
            <w:tcW w:w="2126" w:type="dxa"/>
            <w:shd w:val="clear" w:color="auto" w:fill="auto"/>
            <w:vAlign w:val="center"/>
          </w:tcPr>
          <w:p w:rsidR="00BD5201" w:rsidRPr="00850787" w:rsidRDefault="00002FBF" w:rsidP="003C09FA">
            <w:pPr>
              <w:ind w:hanging="85"/>
              <w:jc w:val="center"/>
              <w:rPr>
                <w:rFonts w:asciiTheme="minorHAnsi" w:hAnsiTheme="minorHAnsi"/>
                <w:sz w:val="22"/>
                <w:szCs w:val="22"/>
                <w:lang w:eastAsia="ja-JP"/>
              </w:rPr>
            </w:pPr>
            <w:r w:rsidRPr="00850787">
              <w:rPr>
                <w:rFonts w:asciiTheme="minorHAnsi" w:hAnsiTheme="minorHAnsi"/>
                <w:sz w:val="22"/>
                <w:szCs w:val="22"/>
                <w:lang w:eastAsia="ja-JP"/>
              </w:rPr>
              <w:t>+35</w:t>
            </w:r>
            <w:r w:rsidR="00FD2A1A" w:rsidRPr="00850787">
              <w:rPr>
                <w:rFonts w:asciiTheme="minorHAnsi" w:hAnsiTheme="minorHAnsi"/>
                <w:sz w:val="22"/>
                <w:szCs w:val="22"/>
                <w:lang w:eastAsia="ja-JP"/>
              </w:rPr>
              <w:t>°C</w:t>
            </w:r>
          </w:p>
        </w:tc>
        <w:tc>
          <w:tcPr>
            <w:tcW w:w="1985" w:type="dxa"/>
            <w:shd w:val="clear" w:color="auto" w:fill="auto"/>
            <w:vAlign w:val="center"/>
          </w:tcPr>
          <w:p w:rsidR="00BD5201" w:rsidRPr="00850787" w:rsidRDefault="00002FBF" w:rsidP="008604E7">
            <w:pPr>
              <w:ind w:hanging="85"/>
              <w:jc w:val="center"/>
              <w:rPr>
                <w:rFonts w:asciiTheme="minorHAnsi" w:hAnsiTheme="minorHAnsi"/>
                <w:sz w:val="22"/>
                <w:szCs w:val="22"/>
                <w:lang w:eastAsia="ja-JP"/>
              </w:rPr>
            </w:pPr>
            <w:r w:rsidRPr="00850787">
              <w:rPr>
                <w:rFonts w:asciiTheme="minorHAnsi" w:hAnsiTheme="minorHAnsi"/>
                <w:sz w:val="22"/>
                <w:szCs w:val="22"/>
                <w:lang w:eastAsia="ja-JP"/>
              </w:rPr>
              <w:t>5</w:t>
            </w:r>
            <w:r w:rsidR="008604E7">
              <w:rPr>
                <w:rFonts w:asciiTheme="minorHAnsi" w:hAnsiTheme="minorHAnsi"/>
                <w:sz w:val="22"/>
                <w:szCs w:val="22"/>
                <w:lang w:eastAsia="ja-JP"/>
              </w:rPr>
              <w:t>3</w:t>
            </w:r>
            <w:r w:rsidRPr="00850787">
              <w:rPr>
                <w:rFonts w:asciiTheme="minorHAnsi" w:hAnsiTheme="minorHAnsi"/>
                <w:sz w:val="22"/>
                <w:szCs w:val="22"/>
                <w:lang w:eastAsia="ja-JP"/>
              </w:rPr>
              <w:t>-100</w:t>
            </w:r>
          </w:p>
        </w:tc>
        <w:tc>
          <w:tcPr>
            <w:tcW w:w="2611" w:type="dxa"/>
            <w:shd w:val="clear" w:color="auto" w:fill="auto"/>
            <w:vAlign w:val="center"/>
          </w:tcPr>
          <w:p w:rsidR="00BD5201" w:rsidRPr="00850787" w:rsidRDefault="009E384C" w:rsidP="003C09FA">
            <w:pPr>
              <w:ind w:hanging="85"/>
              <w:jc w:val="center"/>
              <w:rPr>
                <w:rFonts w:asciiTheme="minorHAnsi" w:hAnsiTheme="minorHAnsi"/>
                <w:sz w:val="22"/>
                <w:szCs w:val="22"/>
                <w:lang w:eastAsia="ja-JP"/>
              </w:rPr>
            </w:pPr>
            <w:r w:rsidRPr="00850787">
              <w:rPr>
                <w:rFonts w:asciiTheme="minorHAnsi" w:hAnsiTheme="minorHAnsi"/>
                <w:sz w:val="22"/>
                <w:szCs w:val="22"/>
                <w:lang w:eastAsia="ja-JP"/>
              </w:rPr>
              <w:t>Zones latitude moyenne</w:t>
            </w:r>
          </w:p>
        </w:tc>
      </w:tr>
      <w:tr w:rsidR="00002FBF" w:rsidRPr="00850787" w:rsidTr="00964FEB">
        <w:trPr>
          <w:trHeight w:hRule="exact" w:val="624"/>
        </w:trPr>
        <w:tc>
          <w:tcPr>
            <w:tcW w:w="1063" w:type="dxa"/>
            <w:shd w:val="clear" w:color="auto" w:fill="auto"/>
            <w:vAlign w:val="center"/>
          </w:tcPr>
          <w:p w:rsidR="00002FBF" w:rsidRPr="00850787" w:rsidRDefault="00002FBF" w:rsidP="003C09FA">
            <w:pPr>
              <w:ind w:hanging="85"/>
              <w:jc w:val="center"/>
              <w:rPr>
                <w:rFonts w:asciiTheme="minorHAnsi" w:hAnsiTheme="minorHAnsi"/>
                <w:sz w:val="22"/>
                <w:szCs w:val="22"/>
                <w:lang w:eastAsia="ja-JP"/>
              </w:rPr>
            </w:pPr>
            <w:r w:rsidRPr="00850787">
              <w:rPr>
                <w:rFonts w:asciiTheme="minorHAnsi" w:hAnsiTheme="minorHAnsi"/>
                <w:sz w:val="22"/>
                <w:szCs w:val="22"/>
                <w:lang w:eastAsia="ja-JP"/>
              </w:rPr>
              <w:t>M3</w:t>
            </w:r>
          </w:p>
        </w:tc>
        <w:tc>
          <w:tcPr>
            <w:tcW w:w="2126" w:type="dxa"/>
            <w:shd w:val="clear" w:color="auto" w:fill="auto"/>
            <w:vAlign w:val="center"/>
          </w:tcPr>
          <w:p w:rsidR="00002FBF" w:rsidRPr="00850787" w:rsidRDefault="00002FBF" w:rsidP="003C09FA">
            <w:pPr>
              <w:ind w:hanging="85"/>
              <w:jc w:val="center"/>
              <w:rPr>
                <w:rFonts w:asciiTheme="minorHAnsi" w:hAnsiTheme="minorHAnsi"/>
                <w:sz w:val="22"/>
                <w:szCs w:val="22"/>
                <w:lang w:eastAsia="ja-JP"/>
              </w:rPr>
            </w:pPr>
            <w:r w:rsidRPr="00850787">
              <w:rPr>
                <w:rFonts w:asciiTheme="minorHAnsi" w:hAnsiTheme="minorHAnsi"/>
                <w:sz w:val="22"/>
                <w:szCs w:val="22"/>
                <w:lang w:eastAsia="ja-JP"/>
              </w:rPr>
              <w:t>Maritime froid</w:t>
            </w:r>
          </w:p>
        </w:tc>
        <w:tc>
          <w:tcPr>
            <w:tcW w:w="2126" w:type="dxa"/>
            <w:shd w:val="clear" w:color="auto" w:fill="auto"/>
            <w:vAlign w:val="center"/>
          </w:tcPr>
          <w:p w:rsidR="00002FBF" w:rsidRPr="00850787" w:rsidRDefault="00002FBF" w:rsidP="003C09FA">
            <w:pPr>
              <w:ind w:hanging="85"/>
              <w:jc w:val="center"/>
              <w:rPr>
                <w:rFonts w:asciiTheme="minorHAnsi" w:hAnsiTheme="minorHAnsi"/>
                <w:sz w:val="22"/>
                <w:szCs w:val="22"/>
                <w:lang w:eastAsia="ja-JP"/>
              </w:rPr>
            </w:pPr>
            <w:r w:rsidRPr="00850787">
              <w:rPr>
                <w:rFonts w:asciiTheme="minorHAnsi" w:hAnsiTheme="minorHAnsi"/>
                <w:sz w:val="22"/>
                <w:szCs w:val="22"/>
                <w:lang w:eastAsia="ja-JP"/>
              </w:rPr>
              <w:t>-3</w:t>
            </w:r>
            <w:r w:rsidR="009B7018" w:rsidRPr="00850787">
              <w:rPr>
                <w:rFonts w:asciiTheme="minorHAnsi" w:hAnsiTheme="minorHAnsi"/>
                <w:sz w:val="22"/>
                <w:szCs w:val="22"/>
                <w:lang w:eastAsia="ja-JP"/>
              </w:rPr>
              <w:t>4</w:t>
            </w:r>
            <w:r w:rsidR="00FD2A1A" w:rsidRPr="00850787">
              <w:rPr>
                <w:rFonts w:asciiTheme="minorHAnsi" w:hAnsiTheme="minorHAnsi"/>
                <w:sz w:val="22"/>
                <w:szCs w:val="22"/>
                <w:lang w:eastAsia="ja-JP"/>
              </w:rPr>
              <w:t>°C</w:t>
            </w:r>
          </w:p>
        </w:tc>
        <w:tc>
          <w:tcPr>
            <w:tcW w:w="1985" w:type="dxa"/>
            <w:shd w:val="clear" w:color="auto" w:fill="auto"/>
            <w:vAlign w:val="center"/>
          </w:tcPr>
          <w:p w:rsidR="00002FBF" w:rsidRPr="00850787" w:rsidRDefault="00002FBF" w:rsidP="003C09FA">
            <w:pPr>
              <w:ind w:hanging="85"/>
              <w:jc w:val="center"/>
              <w:rPr>
                <w:rFonts w:asciiTheme="minorHAnsi" w:hAnsiTheme="minorHAnsi"/>
                <w:sz w:val="22"/>
                <w:szCs w:val="22"/>
                <w:lang w:eastAsia="ja-JP"/>
              </w:rPr>
            </w:pPr>
            <w:r w:rsidRPr="00850787">
              <w:rPr>
                <w:rFonts w:asciiTheme="minorHAnsi" w:hAnsiTheme="minorHAnsi"/>
                <w:sz w:val="22"/>
                <w:szCs w:val="22"/>
                <w:lang w:eastAsia="ja-JP"/>
              </w:rPr>
              <w:t>Tendance à la saturation</w:t>
            </w:r>
          </w:p>
        </w:tc>
        <w:tc>
          <w:tcPr>
            <w:tcW w:w="2611" w:type="dxa"/>
            <w:shd w:val="clear" w:color="auto" w:fill="auto"/>
            <w:vAlign w:val="center"/>
          </w:tcPr>
          <w:p w:rsidR="00002FBF" w:rsidRPr="00850787" w:rsidRDefault="009E384C" w:rsidP="003C09FA">
            <w:pPr>
              <w:ind w:hanging="85"/>
              <w:jc w:val="center"/>
              <w:rPr>
                <w:rFonts w:asciiTheme="minorHAnsi" w:hAnsiTheme="minorHAnsi"/>
                <w:sz w:val="22"/>
                <w:szCs w:val="22"/>
                <w:lang w:eastAsia="ja-JP"/>
              </w:rPr>
            </w:pPr>
            <w:r w:rsidRPr="00850787">
              <w:rPr>
                <w:rFonts w:asciiTheme="minorHAnsi" w:hAnsiTheme="minorHAnsi"/>
                <w:sz w:val="22"/>
                <w:szCs w:val="22"/>
                <w:lang w:eastAsia="ja-JP"/>
              </w:rPr>
              <w:t xml:space="preserve">Zone </w:t>
            </w:r>
            <w:r w:rsidR="00693A10" w:rsidRPr="00850787">
              <w:rPr>
                <w:rFonts w:asciiTheme="minorHAnsi" w:hAnsiTheme="minorHAnsi"/>
                <w:sz w:val="22"/>
                <w:szCs w:val="22"/>
                <w:lang w:eastAsia="ja-JP"/>
              </w:rPr>
              <w:t>arctique</w:t>
            </w:r>
          </w:p>
        </w:tc>
      </w:tr>
    </w:tbl>
    <w:p w:rsidR="00106B09" w:rsidRDefault="00106B09" w:rsidP="00DE0993">
      <w:pPr>
        <w:pStyle w:val="TM1"/>
        <w:tabs>
          <w:tab w:val="right" w:leader="dot" w:pos="9060"/>
        </w:tabs>
        <w:jc w:val="center"/>
      </w:pPr>
    </w:p>
    <w:p w:rsidR="00106B09" w:rsidRDefault="00106B09" w:rsidP="00CC421A">
      <w:pPr>
        <w:pStyle w:val="TM1"/>
        <w:tabs>
          <w:tab w:val="right" w:leader="dot" w:pos="9060"/>
        </w:tabs>
      </w:pPr>
    </w:p>
    <w:p w:rsidR="00E52AB6" w:rsidRDefault="00E52AB6" w:rsidP="00127352">
      <w:pPr>
        <w:pStyle w:val="StyleANNEXAvant12ptAprs12pt"/>
      </w:pPr>
      <w:bookmarkStart w:id="114" w:name="_Toc402172628"/>
    </w:p>
    <w:p w:rsidR="00E52AB6" w:rsidRDefault="00E52AB6" w:rsidP="00127352">
      <w:pPr>
        <w:pStyle w:val="StyleANNEXAvant12ptAprs12pt"/>
      </w:pPr>
    </w:p>
    <w:p w:rsidR="00E52AB6" w:rsidRDefault="00E52AB6" w:rsidP="00127352">
      <w:pPr>
        <w:pStyle w:val="StyleANNEXAvant12ptAprs12pt"/>
      </w:pPr>
    </w:p>
    <w:p w:rsidR="00E52AB6" w:rsidRDefault="00E52AB6">
      <w:pPr>
        <w:rPr>
          <w:rFonts w:ascii="Times New Roman" w:hAnsi="Times New Roman"/>
          <w:b/>
          <w:bCs/>
          <w:sz w:val="22"/>
          <w:szCs w:val="22"/>
          <w:lang w:eastAsia="ja-JP"/>
        </w:rPr>
      </w:pPr>
      <w:r>
        <w:br w:type="page"/>
      </w:r>
    </w:p>
    <w:p w:rsidR="001074F7" w:rsidRPr="008051EC" w:rsidRDefault="001074F7" w:rsidP="006E3FA7">
      <w:pPr>
        <w:pStyle w:val="ANNEX"/>
      </w:pPr>
      <w:bookmarkStart w:id="115" w:name="_Toc421711768"/>
      <w:r w:rsidRPr="00121C55">
        <w:lastRenderedPageBreak/>
        <w:t xml:space="preserve">Annexe </w:t>
      </w:r>
      <w:r>
        <w:t>E</w:t>
      </w:r>
      <w:r w:rsidR="00876D6B">
        <w:tab/>
      </w:r>
      <w:r w:rsidRPr="00121C55">
        <w:t xml:space="preserve">Comparaison niveaux OTAN </w:t>
      </w:r>
      <w:r w:rsidRPr="001E6F2A">
        <w:t>avec classes d’emballage de norme GAM EMB</w:t>
      </w:r>
      <w:r w:rsidR="00F62AB5">
        <w:t xml:space="preserve"> </w:t>
      </w:r>
      <w:r w:rsidRPr="001E6F2A">
        <w:t>1</w:t>
      </w:r>
      <w:bookmarkEnd w:id="115"/>
      <w:r w:rsidRPr="008051EC">
        <w:t> </w:t>
      </w:r>
    </w:p>
    <w:p w:rsidR="001074F7" w:rsidRPr="003516EE" w:rsidRDefault="001074F7" w:rsidP="001074F7">
      <w:pPr>
        <w:pStyle w:val="ParagrapheModle"/>
        <w:spacing w:before="360"/>
        <w:jc w:val="center"/>
        <w:rPr>
          <w:rFonts w:ascii="Times New Roman" w:hAnsi="Times New Roman"/>
          <w:b/>
        </w:rPr>
      </w:pPr>
      <w:r w:rsidRPr="003516EE">
        <w:rPr>
          <w:rFonts w:ascii="Times New Roman" w:hAnsi="Times New Roman"/>
        </w:rPr>
        <w:t xml:space="preserve">Tableau </w:t>
      </w:r>
      <w:r>
        <w:rPr>
          <w:rFonts w:ascii="Times New Roman" w:hAnsi="Times New Roman"/>
        </w:rPr>
        <w:t>E</w:t>
      </w:r>
      <w:r w:rsidRPr="003516EE">
        <w:rPr>
          <w:rFonts w:ascii="Times New Roman" w:hAnsi="Times New Roman"/>
        </w:rPr>
        <w:t>-1</w:t>
      </w:r>
    </w:p>
    <w:p w:rsidR="001074F7" w:rsidRPr="00F320B1" w:rsidRDefault="001074F7" w:rsidP="001074F7">
      <w:pPr>
        <w:pStyle w:val="ParagrapheModle"/>
        <w:spacing w:before="0"/>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7"/>
        <w:gridCol w:w="1703"/>
        <w:gridCol w:w="3826"/>
      </w:tblGrid>
      <w:tr w:rsidR="001074F7" w:rsidRPr="003516EE" w:rsidTr="00964FEB">
        <w:trPr>
          <w:trHeight w:val="419"/>
        </w:trPr>
        <w:tc>
          <w:tcPr>
            <w:tcW w:w="3827" w:type="dxa"/>
            <w:shd w:val="clear" w:color="auto" w:fill="auto"/>
            <w:vAlign w:val="center"/>
          </w:tcPr>
          <w:p w:rsidR="001074F7" w:rsidRPr="00964FEB" w:rsidRDefault="001074F7" w:rsidP="00964FEB">
            <w:pPr>
              <w:jc w:val="center"/>
              <w:rPr>
                <w:rFonts w:ascii="Times New Roman" w:hAnsi="Times New Roman"/>
                <w:b/>
                <w:bCs/>
                <w:sz w:val="22"/>
                <w:szCs w:val="22"/>
              </w:rPr>
            </w:pPr>
            <w:r w:rsidRPr="00964FEB">
              <w:rPr>
                <w:rFonts w:ascii="Times New Roman" w:hAnsi="Times New Roman"/>
                <w:b/>
                <w:sz w:val="22"/>
                <w:szCs w:val="22"/>
              </w:rPr>
              <w:t>Classes</w:t>
            </w:r>
            <w:r w:rsidR="00EB6B47">
              <w:rPr>
                <w:rStyle w:val="Appelnotedebasdep"/>
                <w:rFonts w:ascii="Times New Roman" w:hAnsi="Times New Roman"/>
                <w:b/>
                <w:sz w:val="22"/>
                <w:szCs w:val="22"/>
              </w:rPr>
              <w:footnoteReference w:id="22"/>
            </w:r>
            <w:r w:rsidRPr="00964FEB">
              <w:rPr>
                <w:rFonts w:ascii="Times New Roman" w:hAnsi="Times New Roman"/>
                <w:b/>
                <w:sz w:val="22"/>
                <w:szCs w:val="22"/>
              </w:rPr>
              <w:t xml:space="preserve"> d’emballage GAM EMB</w:t>
            </w:r>
            <w:r w:rsidR="0014659B">
              <w:rPr>
                <w:rFonts w:ascii="Times New Roman" w:hAnsi="Times New Roman"/>
                <w:b/>
                <w:sz w:val="22"/>
                <w:szCs w:val="22"/>
              </w:rPr>
              <w:t xml:space="preserve"> </w:t>
            </w:r>
            <w:r w:rsidRPr="00964FEB">
              <w:rPr>
                <w:rFonts w:ascii="Times New Roman" w:hAnsi="Times New Roman"/>
                <w:b/>
                <w:sz w:val="22"/>
                <w:szCs w:val="22"/>
              </w:rPr>
              <w:t>1</w:t>
            </w:r>
          </w:p>
        </w:tc>
        <w:tc>
          <w:tcPr>
            <w:tcW w:w="1703" w:type="dxa"/>
            <w:shd w:val="clear" w:color="auto" w:fill="auto"/>
            <w:vAlign w:val="center"/>
          </w:tcPr>
          <w:p w:rsidR="001074F7" w:rsidRPr="00964FEB" w:rsidRDefault="001074F7" w:rsidP="00964FEB">
            <w:pPr>
              <w:jc w:val="center"/>
              <w:rPr>
                <w:rFonts w:ascii="Times New Roman" w:hAnsi="Times New Roman"/>
                <w:b/>
                <w:bCs/>
                <w:sz w:val="22"/>
                <w:szCs w:val="22"/>
              </w:rPr>
            </w:pPr>
            <w:r w:rsidRPr="00964FEB">
              <w:rPr>
                <w:rFonts w:ascii="Times New Roman" w:hAnsi="Times New Roman"/>
                <w:b/>
                <w:sz w:val="22"/>
                <w:szCs w:val="22"/>
              </w:rPr>
              <w:t>Niveaux OTAN</w:t>
            </w:r>
          </w:p>
        </w:tc>
        <w:tc>
          <w:tcPr>
            <w:tcW w:w="3826" w:type="dxa"/>
            <w:shd w:val="clear" w:color="auto" w:fill="auto"/>
            <w:vAlign w:val="center"/>
          </w:tcPr>
          <w:p w:rsidR="001074F7" w:rsidRPr="00964FEB" w:rsidRDefault="001074F7" w:rsidP="00964FEB">
            <w:pPr>
              <w:jc w:val="center"/>
              <w:rPr>
                <w:rFonts w:ascii="Times New Roman" w:hAnsi="Times New Roman"/>
                <w:b/>
                <w:bCs/>
                <w:sz w:val="22"/>
                <w:szCs w:val="22"/>
              </w:rPr>
            </w:pPr>
            <w:r w:rsidRPr="00964FEB">
              <w:rPr>
                <w:rFonts w:ascii="Times New Roman" w:hAnsi="Times New Roman"/>
                <w:b/>
                <w:sz w:val="22"/>
                <w:szCs w:val="22"/>
              </w:rPr>
              <w:t>Observations</w:t>
            </w:r>
          </w:p>
        </w:tc>
      </w:tr>
      <w:tr w:rsidR="0089484E" w:rsidRPr="003516EE" w:rsidTr="0089484E">
        <w:trPr>
          <w:trHeight w:val="419"/>
        </w:trPr>
        <w:tc>
          <w:tcPr>
            <w:tcW w:w="3827" w:type="dxa"/>
            <w:shd w:val="clear" w:color="auto" w:fill="auto"/>
            <w:vAlign w:val="center"/>
          </w:tcPr>
          <w:p w:rsidR="0089484E" w:rsidRPr="0089484E" w:rsidRDefault="0089484E" w:rsidP="00964FEB">
            <w:pPr>
              <w:jc w:val="center"/>
              <w:rPr>
                <w:rFonts w:ascii="Times New Roman" w:hAnsi="Times New Roman"/>
                <w:sz w:val="22"/>
                <w:szCs w:val="22"/>
              </w:rPr>
            </w:pPr>
            <w:r w:rsidRPr="0089484E">
              <w:rPr>
                <w:rFonts w:ascii="Times New Roman" w:hAnsi="Times New Roman"/>
                <w:sz w:val="22"/>
                <w:szCs w:val="22"/>
              </w:rPr>
              <w:t>C3</w:t>
            </w:r>
          </w:p>
        </w:tc>
        <w:tc>
          <w:tcPr>
            <w:tcW w:w="1703" w:type="dxa"/>
            <w:shd w:val="clear" w:color="auto" w:fill="auto"/>
            <w:vAlign w:val="center"/>
          </w:tcPr>
          <w:p w:rsidR="0089484E" w:rsidRPr="0089484E" w:rsidRDefault="0089484E" w:rsidP="0089484E">
            <w:pPr>
              <w:jc w:val="center"/>
              <w:rPr>
                <w:rFonts w:ascii="Times New Roman" w:hAnsi="Times New Roman"/>
                <w:sz w:val="22"/>
                <w:szCs w:val="22"/>
              </w:rPr>
            </w:pPr>
            <w:r w:rsidRPr="0089484E">
              <w:rPr>
                <w:rFonts w:ascii="Times New Roman" w:hAnsi="Times New Roman"/>
                <w:sz w:val="22"/>
                <w:szCs w:val="22"/>
              </w:rPr>
              <w:t>1</w:t>
            </w:r>
          </w:p>
        </w:tc>
        <w:tc>
          <w:tcPr>
            <w:tcW w:w="3826" w:type="dxa"/>
            <w:shd w:val="clear" w:color="auto" w:fill="auto"/>
            <w:vAlign w:val="center"/>
          </w:tcPr>
          <w:p w:rsidR="0089484E" w:rsidRPr="00964FEB" w:rsidRDefault="0089484E" w:rsidP="00964FEB">
            <w:pPr>
              <w:jc w:val="center"/>
              <w:rPr>
                <w:rFonts w:ascii="Times New Roman" w:hAnsi="Times New Roman"/>
                <w:b/>
                <w:sz w:val="22"/>
                <w:szCs w:val="22"/>
              </w:rPr>
            </w:pPr>
          </w:p>
        </w:tc>
      </w:tr>
      <w:tr w:rsidR="0089484E" w:rsidRPr="003516EE" w:rsidTr="0089484E">
        <w:trPr>
          <w:trHeight w:val="419"/>
        </w:trPr>
        <w:tc>
          <w:tcPr>
            <w:tcW w:w="3827" w:type="dxa"/>
            <w:shd w:val="clear" w:color="auto" w:fill="auto"/>
            <w:vAlign w:val="center"/>
          </w:tcPr>
          <w:p w:rsidR="0089484E" w:rsidRPr="0089484E" w:rsidRDefault="0089484E" w:rsidP="00964FEB">
            <w:pPr>
              <w:jc w:val="center"/>
              <w:rPr>
                <w:rFonts w:ascii="Times New Roman" w:hAnsi="Times New Roman"/>
                <w:sz w:val="22"/>
                <w:szCs w:val="22"/>
              </w:rPr>
            </w:pPr>
            <w:r w:rsidRPr="0089484E">
              <w:rPr>
                <w:rFonts w:ascii="Times New Roman" w:hAnsi="Times New Roman"/>
                <w:sz w:val="22"/>
                <w:szCs w:val="22"/>
              </w:rPr>
              <w:t>C2</w:t>
            </w:r>
          </w:p>
        </w:tc>
        <w:tc>
          <w:tcPr>
            <w:tcW w:w="1703" w:type="dxa"/>
            <w:shd w:val="clear" w:color="auto" w:fill="auto"/>
            <w:vAlign w:val="center"/>
          </w:tcPr>
          <w:p w:rsidR="0089484E" w:rsidRPr="0089484E" w:rsidRDefault="0089484E" w:rsidP="0089484E">
            <w:pPr>
              <w:jc w:val="center"/>
              <w:rPr>
                <w:rFonts w:ascii="Times New Roman" w:hAnsi="Times New Roman"/>
                <w:sz w:val="22"/>
                <w:szCs w:val="22"/>
              </w:rPr>
            </w:pPr>
            <w:r w:rsidRPr="0089484E">
              <w:rPr>
                <w:rFonts w:ascii="Times New Roman" w:hAnsi="Times New Roman"/>
                <w:sz w:val="22"/>
                <w:szCs w:val="22"/>
              </w:rPr>
              <w:t>2</w:t>
            </w:r>
          </w:p>
        </w:tc>
        <w:tc>
          <w:tcPr>
            <w:tcW w:w="3826" w:type="dxa"/>
            <w:shd w:val="clear" w:color="auto" w:fill="auto"/>
            <w:vAlign w:val="center"/>
          </w:tcPr>
          <w:p w:rsidR="0089484E" w:rsidRPr="00964FEB" w:rsidRDefault="0089484E" w:rsidP="00964FEB">
            <w:pPr>
              <w:jc w:val="center"/>
              <w:rPr>
                <w:rFonts w:ascii="Times New Roman" w:hAnsi="Times New Roman"/>
                <w:b/>
                <w:sz w:val="22"/>
                <w:szCs w:val="22"/>
              </w:rPr>
            </w:pPr>
          </w:p>
        </w:tc>
      </w:tr>
      <w:tr w:rsidR="0089484E" w:rsidRPr="003516EE" w:rsidTr="0089484E">
        <w:trPr>
          <w:trHeight w:val="419"/>
        </w:trPr>
        <w:tc>
          <w:tcPr>
            <w:tcW w:w="3827" w:type="dxa"/>
            <w:shd w:val="clear" w:color="auto" w:fill="auto"/>
            <w:vAlign w:val="center"/>
          </w:tcPr>
          <w:p w:rsidR="0089484E" w:rsidRPr="0089484E" w:rsidRDefault="0089484E" w:rsidP="00964FEB">
            <w:pPr>
              <w:jc w:val="center"/>
              <w:rPr>
                <w:rFonts w:ascii="Times New Roman" w:hAnsi="Times New Roman"/>
                <w:sz w:val="22"/>
                <w:szCs w:val="22"/>
              </w:rPr>
            </w:pPr>
            <w:r w:rsidRPr="0089484E">
              <w:rPr>
                <w:rFonts w:ascii="Times New Roman" w:hAnsi="Times New Roman"/>
                <w:sz w:val="22"/>
                <w:szCs w:val="22"/>
              </w:rPr>
              <w:t>B3</w:t>
            </w:r>
          </w:p>
        </w:tc>
        <w:tc>
          <w:tcPr>
            <w:tcW w:w="1703" w:type="dxa"/>
            <w:shd w:val="clear" w:color="auto" w:fill="auto"/>
            <w:vAlign w:val="center"/>
          </w:tcPr>
          <w:p w:rsidR="0089484E" w:rsidRPr="0089484E" w:rsidRDefault="0089484E" w:rsidP="0089484E">
            <w:pPr>
              <w:jc w:val="center"/>
              <w:rPr>
                <w:rFonts w:ascii="Times New Roman" w:hAnsi="Times New Roman"/>
                <w:sz w:val="22"/>
                <w:szCs w:val="22"/>
              </w:rPr>
            </w:pPr>
            <w:r w:rsidRPr="0089484E">
              <w:rPr>
                <w:rFonts w:ascii="Times New Roman" w:hAnsi="Times New Roman"/>
                <w:sz w:val="22"/>
                <w:szCs w:val="22"/>
              </w:rPr>
              <w:t>2</w:t>
            </w:r>
          </w:p>
        </w:tc>
        <w:tc>
          <w:tcPr>
            <w:tcW w:w="3826" w:type="dxa"/>
            <w:shd w:val="clear" w:color="auto" w:fill="auto"/>
            <w:vAlign w:val="center"/>
          </w:tcPr>
          <w:p w:rsidR="0089484E" w:rsidRPr="00964FEB" w:rsidRDefault="0089484E" w:rsidP="0089484E">
            <w:pPr>
              <w:jc w:val="both"/>
              <w:rPr>
                <w:rFonts w:ascii="Times New Roman" w:hAnsi="Times New Roman"/>
                <w:b/>
                <w:sz w:val="22"/>
                <w:szCs w:val="22"/>
              </w:rPr>
            </w:pPr>
            <w:r w:rsidRPr="008051EC">
              <w:rPr>
                <w:rFonts w:ascii="Times New Roman" w:hAnsi="Times New Roman"/>
                <w:sz w:val="22"/>
                <w:szCs w:val="22"/>
              </w:rPr>
              <w:t>Transport maritime exclu pour classe B mais possible pour niveau 2</w:t>
            </w:r>
          </w:p>
        </w:tc>
      </w:tr>
      <w:tr w:rsidR="0089484E" w:rsidRPr="003516EE" w:rsidTr="0089484E">
        <w:trPr>
          <w:trHeight w:val="419"/>
        </w:trPr>
        <w:tc>
          <w:tcPr>
            <w:tcW w:w="3827" w:type="dxa"/>
            <w:shd w:val="clear" w:color="auto" w:fill="auto"/>
            <w:vAlign w:val="center"/>
          </w:tcPr>
          <w:p w:rsidR="0089484E" w:rsidRPr="0089484E" w:rsidRDefault="0089484E" w:rsidP="0089484E">
            <w:pPr>
              <w:jc w:val="center"/>
              <w:rPr>
                <w:rFonts w:ascii="Times New Roman" w:hAnsi="Times New Roman"/>
                <w:sz w:val="22"/>
                <w:szCs w:val="22"/>
              </w:rPr>
            </w:pPr>
            <w:r w:rsidRPr="0089484E">
              <w:rPr>
                <w:rFonts w:ascii="Times New Roman" w:hAnsi="Times New Roman"/>
                <w:sz w:val="22"/>
                <w:szCs w:val="22"/>
              </w:rPr>
              <w:t>O2</w:t>
            </w:r>
          </w:p>
          <w:p w:rsidR="0089484E" w:rsidRPr="0089484E" w:rsidRDefault="0089484E" w:rsidP="0089484E">
            <w:pPr>
              <w:jc w:val="center"/>
              <w:rPr>
                <w:rFonts w:ascii="Times New Roman" w:hAnsi="Times New Roman"/>
                <w:sz w:val="22"/>
                <w:szCs w:val="22"/>
              </w:rPr>
            </w:pPr>
            <w:r w:rsidRPr="0089484E">
              <w:rPr>
                <w:rFonts w:ascii="Times New Roman" w:hAnsi="Times New Roman"/>
                <w:sz w:val="22"/>
                <w:szCs w:val="22"/>
              </w:rPr>
              <w:t>A2</w:t>
            </w:r>
          </w:p>
          <w:p w:rsidR="0089484E" w:rsidRPr="0089484E" w:rsidRDefault="0089484E" w:rsidP="0089484E">
            <w:pPr>
              <w:jc w:val="center"/>
              <w:rPr>
                <w:rFonts w:ascii="Times New Roman" w:hAnsi="Times New Roman"/>
                <w:sz w:val="22"/>
                <w:szCs w:val="22"/>
              </w:rPr>
            </w:pPr>
            <w:r w:rsidRPr="0089484E">
              <w:rPr>
                <w:rFonts w:ascii="Times New Roman" w:hAnsi="Times New Roman"/>
                <w:sz w:val="22"/>
                <w:szCs w:val="22"/>
              </w:rPr>
              <w:t>B2</w:t>
            </w:r>
          </w:p>
        </w:tc>
        <w:tc>
          <w:tcPr>
            <w:tcW w:w="1703" w:type="dxa"/>
            <w:shd w:val="clear" w:color="auto" w:fill="auto"/>
            <w:vAlign w:val="center"/>
          </w:tcPr>
          <w:p w:rsidR="0089484E" w:rsidRPr="0089484E" w:rsidRDefault="0089484E" w:rsidP="0089484E">
            <w:pPr>
              <w:jc w:val="center"/>
              <w:rPr>
                <w:rFonts w:ascii="Times New Roman" w:hAnsi="Times New Roman"/>
                <w:sz w:val="22"/>
                <w:szCs w:val="22"/>
              </w:rPr>
            </w:pPr>
            <w:r w:rsidRPr="0089484E">
              <w:rPr>
                <w:rFonts w:ascii="Times New Roman" w:hAnsi="Times New Roman"/>
                <w:sz w:val="22"/>
                <w:szCs w:val="22"/>
              </w:rPr>
              <w:t>3</w:t>
            </w:r>
          </w:p>
        </w:tc>
        <w:tc>
          <w:tcPr>
            <w:tcW w:w="3826" w:type="dxa"/>
            <w:shd w:val="clear" w:color="auto" w:fill="auto"/>
            <w:vAlign w:val="center"/>
          </w:tcPr>
          <w:p w:rsidR="0089484E" w:rsidRPr="008051EC" w:rsidRDefault="0089484E" w:rsidP="0089484E">
            <w:pPr>
              <w:jc w:val="both"/>
              <w:rPr>
                <w:rFonts w:ascii="Times New Roman" w:hAnsi="Times New Roman"/>
                <w:sz w:val="22"/>
                <w:szCs w:val="22"/>
              </w:rPr>
            </w:pPr>
            <w:r w:rsidRPr="008051EC">
              <w:rPr>
                <w:rFonts w:ascii="Times New Roman" w:hAnsi="Times New Roman"/>
                <w:sz w:val="22"/>
                <w:szCs w:val="22"/>
              </w:rPr>
              <w:t>Transport maritime exclu pour classes A et B mais possible pour niveau 3</w:t>
            </w:r>
          </w:p>
        </w:tc>
      </w:tr>
      <w:tr w:rsidR="001074F7" w:rsidRPr="003516EE" w:rsidTr="0089484E">
        <w:tc>
          <w:tcPr>
            <w:tcW w:w="3827" w:type="dxa"/>
            <w:tcBorders>
              <w:bottom w:val="single" w:sz="4" w:space="0" w:color="auto"/>
            </w:tcBorders>
            <w:shd w:val="clear" w:color="auto" w:fill="auto"/>
          </w:tcPr>
          <w:p w:rsidR="001074F7" w:rsidRPr="008051EC" w:rsidRDefault="001074F7" w:rsidP="00BB037B">
            <w:pPr>
              <w:jc w:val="center"/>
              <w:rPr>
                <w:rFonts w:ascii="Times New Roman" w:hAnsi="Times New Roman"/>
                <w:b/>
                <w:sz w:val="22"/>
                <w:szCs w:val="22"/>
              </w:rPr>
            </w:pPr>
            <w:r w:rsidRPr="008051EC">
              <w:rPr>
                <w:rFonts w:ascii="Times New Roman" w:hAnsi="Times New Roman"/>
                <w:sz w:val="22"/>
                <w:szCs w:val="22"/>
              </w:rPr>
              <w:t>O1</w:t>
            </w:r>
          </w:p>
          <w:p w:rsidR="001074F7" w:rsidRDefault="001074F7" w:rsidP="00BB037B">
            <w:pPr>
              <w:jc w:val="center"/>
              <w:rPr>
                <w:rFonts w:ascii="Times New Roman" w:hAnsi="Times New Roman"/>
                <w:sz w:val="22"/>
                <w:szCs w:val="22"/>
              </w:rPr>
            </w:pPr>
            <w:r w:rsidRPr="008051EC">
              <w:rPr>
                <w:rFonts w:ascii="Times New Roman" w:hAnsi="Times New Roman"/>
                <w:sz w:val="22"/>
                <w:szCs w:val="22"/>
              </w:rPr>
              <w:t>A1</w:t>
            </w:r>
          </w:p>
          <w:p w:rsidR="0089484E" w:rsidRPr="008051EC" w:rsidRDefault="0089484E" w:rsidP="00BB037B">
            <w:pPr>
              <w:jc w:val="center"/>
              <w:rPr>
                <w:rFonts w:ascii="Times New Roman" w:hAnsi="Times New Roman"/>
                <w:b/>
                <w:sz w:val="22"/>
                <w:szCs w:val="22"/>
              </w:rPr>
            </w:pPr>
            <w:r>
              <w:rPr>
                <w:rFonts w:ascii="Times New Roman" w:hAnsi="Times New Roman"/>
                <w:sz w:val="22"/>
                <w:szCs w:val="22"/>
              </w:rPr>
              <w:t>B1</w:t>
            </w:r>
          </w:p>
        </w:tc>
        <w:tc>
          <w:tcPr>
            <w:tcW w:w="1703" w:type="dxa"/>
            <w:tcBorders>
              <w:bottom w:val="single" w:sz="4" w:space="0" w:color="auto"/>
            </w:tcBorders>
            <w:shd w:val="clear" w:color="auto" w:fill="auto"/>
            <w:vAlign w:val="center"/>
          </w:tcPr>
          <w:p w:rsidR="001074F7" w:rsidRPr="008051EC" w:rsidRDefault="001074F7" w:rsidP="0089484E">
            <w:pPr>
              <w:jc w:val="center"/>
              <w:rPr>
                <w:rFonts w:ascii="Times New Roman" w:hAnsi="Times New Roman"/>
                <w:b/>
                <w:sz w:val="22"/>
                <w:szCs w:val="22"/>
              </w:rPr>
            </w:pPr>
            <w:r w:rsidRPr="008051EC">
              <w:rPr>
                <w:rFonts w:ascii="Times New Roman" w:hAnsi="Times New Roman"/>
                <w:sz w:val="22"/>
                <w:szCs w:val="22"/>
              </w:rPr>
              <w:t>4</w:t>
            </w:r>
          </w:p>
        </w:tc>
        <w:tc>
          <w:tcPr>
            <w:tcW w:w="3826" w:type="dxa"/>
            <w:shd w:val="clear" w:color="auto" w:fill="auto"/>
          </w:tcPr>
          <w:p w:rsidR="001074F7" w:rsidRPr="008051EC" w:rsidRDefault="001074F7" w:rsidP="0089484E">
            <w:pPr>
              <w:jc w:val="both"/>
              <w:rPr>
                <w:rFonts w:ascii="Times New Roman" w:hAnsi="Times New Roman"/>
                <w:b/>
                <w:sz w:val="22"/>
                <w:szCs w:val="22"/>
              </w:rPr>
            </w:pPr>
            <w:r w:rsidRPr="008051EC">
              <w:rPr>
                <w:rFonts w:ascii="Times New Roman" w:hAnsi="Times New Roman"/>
                <w:sz w:val="22"/>
                <w:szCs w:val="22"/>
              </w:rPr>
              <w:t>Transport maritime exclu pour classe</w:t>
            </w:r>
            <w:r w:rsidR="0014659B">
              <w:rPr>
                <w:rFonts w:ascii="Times New Roman" w:hAnsi="Times New Roman"/>
                <w:sz w:val="22"/>
                <w:szCs w:val="22"/>
              </w:rPr>
              <w:t>s</w:t>
            </w:r>
            <w:r w:rsidRPr="008051EC">
              <w:rPr>
                <w:rFonts w:ascii="Times New Roman" w:hAnsi="Times New Roman"/>
                <w:sz w:val="22"/>
                <w:szCs w:val="22"/>
              </w:rPr>
              <w:t xml:space="preserve"> A </w:t>
            </w:r>
            <w:r w:rsidR="0014659B">
              <w:rPr>
                <w:rFonts w:ascii="Times New Roman" w:hAnsi="Times New Roman"/>
                <w:sz w:val="22"/>
                <w:szCs w:val="22"/>
              </w:rPr>
              <w:t xml:space="preserve">et B </w:t>
            </w:r>
            <w:r w:rsidRPr="008051EC">
              <w:rPr>
                <w:rFonts w:ascii="Times New Roman" w:hAnsi="Times New Roman"/>
                <w:sz w:val="22"/>
                <w:szCs w:val="22"/>
              </w:rPr>
              <w:t>mais possible pour niveau 4</w:t>
            </w:r>
          </w:p>
        </w:tc>
      </w:tr>
    </w:tbl>
    <w:p w:rsidR="001074F7" w:rsidRDefault="001074F7" w:rsidP="001074F7"/>
    <w:p w:rsidR="001074F7" w:rsidRPr="003516EE" w:rsidRDefault="001074F7" w:rsidP="001074F7">
      <w:pPr>
        <w:spacing w:beforeLines="60" w:before="144"/>
        <w:jc w:val="both"/>
        <w:rPr>
          <w:rFonts w:ascii="Times New Roman" w:hAnsi="Times New Roman"/>
          <w:b/>
          <w:sz w:val="22"/>
          <w:szCs w:val="22"/>
        </w:rPr>
      </w:pPr>
      <w:r w:rsidRPr="003516EE">
        <w:rPr>
          <w:rFonts w:ascii="Times New Roman" w:hAnsi="Times New Roman"/>
          <w:sz w:val="22"/>
          <w:szCs w:val="22"/>
        </w:rPr>
        <w:t xml:space="preserve">Le tableau </w:t>
      </w:r>
      <w:r>
        <w:rPr>
          <w:rFonts w:ascii="Times New Roman" w:hAnsi="Times New Roman"/>
          <w:sz w:val="22"/>
          <w:szCs w:val="22"/>
        </w:rPr>
        <w:t>E</w:t>
      </w:r>
      <w:r w:rsidRPr="003516EE">
        <w:rPr>
          <w:rFonts w:ascii="Times New Roman" w:hAnsi="Times New Roman"/>
          <w:sz w:val="22"/>
          <w:szCs w:val="22"/>
        </w:rPr>
        <w:t>-1 est complété par les éléments suivants :</w:t>
      </w:r>
    </w:p>
    <w:p w:rsidR="001074F7" w:rsidRPr="003516EE" w:rsidRDefault="001074F7" w:rsidP="001074F7">
      <w:pPr>
        <w:numPr>
          <w:ilvl w:val="0"/>
          <w:numId w:val="12"/>
        </w:numPr>
        <w:spacing w:beforeLines="60" w:before="144" w:after="120"/>
        <w:ind w:right="202"/>
        <w:jc w:val="both"/>
        <w:rPr>
          <w:rFonts w:ascii="Times New Roman" w:hAnsi="Times New Roman"/>
          <w:b/>
          <w:sz w:val="22"/>
          <w:szCs w:val="22"/>
        </w:rPr>
      </w:pPr>
      <w:r w:rsidRPr="003516EE">
        <w:rPr>
          <w:rFonts w:ascii="Times New Roman" w:hAnsi="Times New Roman"/>
          <w:sz w:val="22"/>
          <w:szCs w:val="22"/>
        </w:rPr>
        <w:t>Les configurations d’emballage GAM EMB 1 les plus utilisées par les unités internes aux armées en charge de l’activité de logistique opérationnelle sont B2 et C2 ; pour les approvisionnements de matériels de ravitaillement dans le cadre des opérations d’armement dont les destinations de stockage sont limitées à la métropole, les classes utilisées sont B2 et C2, avec des durées de stockage de 5 ans en majorité, ou de 10 ans minimum pour les articles de grande prévoyance</w:t>
      </w:r>
      <w:r w:rsidR="00370FBE">
        <w:rPr>
          <w:rFonts w:ascii="Times New Roman" w:hAnsi="Times New Roman"/>
          <w:sz w:val="22"/>
          <w:szCs w:val="22"/>
        </w:rPr>
        <w:t> ;</w:t>
      </w:r>
    </w:p>
    <w:p w:rsidR="001074F7" w:rsidRPr="003516EE" w:rsidRDefault="001074F7" w:rsidP="001074F7">
      <w:pPr>
        <w:numPr>
          <w:ilvl w:val="0"/>
          <w:numId w:val="12"/>
        </w:numPr>
        <w:spacing w:beforeLines="60" w:before="144"/>
        <w:ind w:right="202"/>
        <w:jc w:val="both"/>
        <w:rPr>
          <w:rFonts w:ascii="Times New Roman" w:hAnsi="Times New Roman"/>
          <w:b/>
          <w:sz w:val="22"/>
          <w:szCs w:val="22"/>
        </w:rPr>
      </w:pPr>
      <w:r w:rsidRPr="003516EE">
        <w:rPr>
          <w:rFonts w:ascii="Times New Roman" w:hAnsi="Times New Roman"/>
          <w:sz w:val="22"/>
          <w:szCs w:val="22"/>
        </w:rPr>
        <w:t>Les niveaux OTAN 3 et 4 couvrent chacun plus d’une classe d’emballage de la GAM EMB</w:t>
      </w:r>
      <w:r w:rsidR="00F62AB5">
        <w:rPr>
          <w:rFonts w:ascii="Times New Roman" w:hAnsi="Times New Roman"/>
          <w:sz w:val="22"/>
          <w:szCs w:val="22"/>
        </w:rPr>
        <w:t xml:space="preserve"> </w:t>
      </w:r>
      <w:r w:rsidRPr="003516EE">
        <w:rPr>
          <w:rFonts w:ascii="Times New Roman" w:hAnsi="Times New Roman"/>
          <w:sz w:val="22"/>
          <w:szCs w:val="22"/>
        </w:rPr>
        <w:t>1</w:t>
      </w:r>
      <w:r w:rsidR="00370FBE">
        <w:rPr>
          <w:rFonts w:ascii="Times New Roman" w:hAnsi="Times New Roman"/>
          <w:sz w:val="22"/>
          <w:szCs w:val="22"/>
        </w:rPr>
        <w:t> ;</w:t>
      </w:r>
    </w:p>
    <w:p w:rsidR="001074F7" w:rsidRPr="003516EE" w:rsidRDefault="001074F7" w:rsidP="001074F7">
      <w:pPr>
        <w:numPr>
          <w:ilvl w:val="0"/>
          <w:numId w:val="12"/>
        </w:numPr>
        <w:spacing w:beforeLines="60" w:before="144" w:after="120"/>
        <w:ind w:right="202"/>
        <w:jc w:val="both"/>
        <w:rPr>
          <w:rFonts w:ascii="Times New Roman" w:hAnsi="Times New Roman"/>
          <w:b/>
          <w:sz w:val="22"/>
          <w:szCs w:val="22"/>
        </w:rPr>
      </w:pPr>
      <w:r w:rsidRPr="003516EE">
        <w:rPr>
          <w:rFonts w:ascii="Times New Roman" w:hAnsi="Times New Roman"/>
          <w:sz w:val="22"/>
          <w:szCs w:val="22"/>
        </w:rPr>
        <w:t xml:space="preserve">La durée maximale de stockage dans le cadre de la classification OTAN est </w:t>
      </w:r>
      <w:r>
        <w:rPr>
          <w:rFonts w:ascii="Times New Roman" w:hAnsi="Times New Roman"/>
          <w:sz w:val="22"/>
          <w:szCs w:val="22"/>
        </w:rPr>
        <w:t>indicative pour chaque niveau</w:t>
      </w:r>
      <w:r w:rsidRPr="003516EE">
        <w:rPr>
          <w:rFonts w:ascii="Times New Roman" w:hAnsi="Times New Roman"/>
          <w:sz w:val="22"/>
          <w:szCs w:val="22"/>
        </w:rPr>
        <w:t>. Pour la GAM EMB</w:t>
      </w:r>
      <w:r w:rsidR="00F62AB5">
        <w:rPr>
          <w:rFonts w:ascii="Times New Roman" w:hAnsi="Times New Roman"/>
          <w:sz w:val="22"/>
          <w:szCs w:val="22"/>
        </w:rPr>
        <w:t xml:space="preserve">  </w:t>
      </w:r>
      <w:r w:rsidRPr="003516EE">
        <w:rPr>
          <w:rFonts w:ascii="Times New Roman" w:hAnsi="Times New Roman"/>
          <w:sz w:val="22"/>
          <w:szCs w:val="22"/>
        </w:rPr>
        <w:t>1, il s’agit d’un paramètre de classification complémentaire pour une classe donnée</w:t>
      </w:r>
      <w:r w:rsidR="00370FBE">
        <w:rPr>
          <w:rFonts w:ascii="Times New Roman" w:hAnsi="Times New Roman"/>
          <w:sz w:val="22"/>
          <w:szCs w:val="22"/>
        </w:rPr>
        <w:t> ;</w:t>
      </w:r>
    </w:p>
    <w:p w:rsidR="001074F7" w:rsidRPr="003516EE" w:rsidRDefault="001074F7" w:rsidP="001074F7">
      <w:pPr>
        <w:numPr>
          <w:ilvl w:val="0"/>
          <w:numId w:val="12"/>
        </w:numPr>
        <w:spacing w:beforeLines="60" w:before="144"/>
        <w:ind w:right="202"/>
        <w:jc w:val="both"/>
        <w:rPr>
          <w:rFonts w:ascii="Times New Roman" w:hAnsi="Times New Roman"/>
          <w:b/>
          <w:sz w:val="22"/>
          <w:szCs w:val="22"/>
        </w:rPr>
      </w:pPr>
      <w:r w:rsidRPr="003516EE">
        <w:rPr>
          <w:rFonts w:ascii="Times New Roman" w:hAnsi="Times New Roman"/>
          <w:sz w:val="22"/>
          <w:szCs w:val="22"/>
        </w:rPr>
        <w:t>Le degré climatique C de la GAM EMB</w:t>
      </w:r>
      <w:r w:rsidR="00F62AB5">
        <w:rPr>
          <w:rFonts w:ascii="Times New Roman" w:hAnsi="Times New Roman"/>
          <w:sz w:val="22"/>
          <w:szCs w:val="22"/>
        </w:rPr>
        <w:t xml:space="preserve"> </w:t>
      </w:r>
      <w:r w:rsidRPr="003516EE">
        <w:rPr>
          <w:rFonts w:ascii="Times New Roman" w:hAnsi="Times New Roman"/>
          <w:sz w:val="22"/>
          <w:szCs w:val="22"/>
        </w:rPr>
        <w:t>1 est le seul compatible du climat hors métropole, lorsque le matériel destiné à être stocké nécessite d’être protégé</w:t>
      </w:r>
      <w:r w:rsidR="00370FBE">
        <w:rPr>
          <w:rFonts w:ascii="Times New Roman" w:hAnsi="Times New Roman"/>
          <w:sz w:val="22"/>
          <w:szCs w:val="22"/>
        </w:rPr>
        <w:t> ;</w:t>
      </w:r>
    </w:p>
    <w:p w:rsidR="001074F7" w:rsidRPr="00F24C58" w:rsidRDefault="001074F7" w:rsidP="001074F7">
      <w:pPr>
        <w:numPr>
          <w:ilvl w:val="0"/>
          <w:numId w:val="12"/>
        </w:numPr>
        <w:spacing w:beforeLines="60" w:before="144"/>
        <w:ind w:right="202"/>
        <w:jc w:val="both"/>
        <w:rPr>
          <w:rFonts w:ascii="Times New Roman" w:hAnsi="Times New Roman"/>
          <w:b/>
          <w:sz w:val="22"/>
          <w:szCs w:val="22"/>
        </w:rPr>
      </w:pPr>
      <w:r w:rsidRPr="00F24C58">
        <w:rPr>
          <w:rFonts w:ascii="Times New Roman" w:hAnsi="Times New Roman"/>
          <w:sz w:val="22"/>
          <w:szCs w:val="22"/>
        </w:rPr>
        <w:t>Le degré climatique B de la GAM EMB</w:t>
      </w:r>
      <w:r w:rsidR="00F62AB5">
        <w:rPr>
          <w:rFonts w:ascii="Times New Roman" w:hAnsi="Times New Roman"/>
          <w:sz w:val="22"/>
          <w:szCs w:val="22"/>
        </w:rPr>
        <w:t xml:space="preserve"> </w:t>
      </w:r>
      <w:r w:rsidRPr="00F24C58">
        <w:rPr>
          <w:rFonts w:ascii="Times New Roman" w:hAnsi="Times New Roman"/>
          <w:sz w:val="22"/>
          <w:szCs w:val="22"/>
        </w:rPr>
        <w:t>1 répond préférentiellement à l’usage en climat métropolitain, lorsque le matériel destiné à être stocké nécessi</w:t>
      </w:r>
      <w:r w:rsidRPr="00C02ECD">
        <w:rPr>
          <w:rFonts w:ascii="Times New Roman" w:hAnsi="Times New Roman"/>
          <w:sz w:val="22"/>
          <w:szCs w:val="22"/>
        </w:rPr>
        <w:t>te d’être protégé</w:t>
      </w:r>
      <w:r w:rsidR="00370FBE">
        <w:rPr>
          <w:rFonts w:ascii="Times New Roman" w:hAnsi="Times New Roman"/>
          <w:sz w:val="22"/>
          <w:szCs w:val="22"/>
        </w:rPr>
        <w:t> ;</w:t>
      </w:r>
      <w:r w:rsidRPr="00C02ECD">
        <w:rPr>
          <w:rFonts w:ascii="Times New Roman" w:hAnsi="Times New Roman"/>
          <w:sz w:val="22"/>
          <w:szCs w:val="22"/>
        </w:rPr>
        <w:t xml:space="preserve"> </w:t>
      </w:r>
    </w:p>
    <w:p w:rsidR="001074F7" w:rsidRPr="003516EE" w:rsidRDefault="001074F7" w:rsidP="001074F7">
      <w:pPr>
        <w:numPr>
          <w:ilvl w:val="0"/>
          <w:numId w:val="12"/>
        </w:numPr>
        <w:tabs>
          <w:tab w:val="left" w:pos="9540"/>
        </w:tabs>
        <w:spacing w:before="60"/>
        <w:ind w:right="202"/>
        <w:jc w:val="both"/>
        <w:rPr>
          <w:rFonts w:ascii="Times New Roman" w:hAnsi="Times New Roman"/>
          <w:b/>
          <w:sz w:val="22"/>
          <w:szCs w:val="22"/>
        </w:rPr>
      </w:pPr>
      <w:r w:rsidRPr="003516EE">
        <w:rPr>
          <w:rFonts w:ascii="Times New Roman" w:hAnsi="Times New Roman"/>
          <w:sz w:val="22"/>
          <w:szCs w:val="22"/>
        </w:rPr>
        <w:t>Pour la GAM EMB</w:t>
      </w:r>
      <w:r w:rsidR="00F62AB5">
        <w:rPr>
          <w:rFonts w:ascii="Times New Roman" w:hAnsi="Times New Roman"/>
          <w:sz w:val="22"/>
          <w:szCs w:val="22"/>
        </w:rPr>
        <w:t xml:space="preserve"> </w:t>
      </w:r>
      <w:r w:rsidRPr="003516EE">
        <w:rPr>
          <w:rFonts w:ascii="Times New Roman" w:hAnsi="Times New Roman"/>
          <w:sz w:val="22"/>
          <w:szCs w:val="22"/>
        </w:rPr>
        <w:t>1, des niveaux de sévérité pour les essais climatiques créent des sous catégories qui ne trouvent pas de correspondances directes avec l’AEPP</w:t>
      </w:r>
      <w:r>
        <w:rPr>
          <w:rFonts w:ascii="Times New Roman" w:hAnsi="Times New Roman"/>
          <w:sz w:val="22"/>
          <w:szCs w:val="22"/>
        </w:rPr>
        <w:t>-</w:t>
      </w:r>
      <w:r w:rsidRPr="003516EE">
        <w:rPr>
          <w:rFonts w:ascii="Times New Roman" w:hAnsi="Times New Roman"/>
          <w:sz w:val="22"/>
          <w:szCs w:val="22"/>
        </w:rPr>
        <w:t>3 couverte par le STANAG 4340 (Méthodes d’essais normalisées pour les emballages OTAN).</w:t>
      </w:r>
    </w:p>
    <w:p w:rsidR="00334FD9" w:rsidRDefault="00334FD9" w:rsidP="001074F7">
      <w:pPr>
        <w:spacing w:beforeLines="60" w:before="144"/>
        <w:jc w:val="both"/>
        <w:rPr>
          <w:rFonts w:ascii="Times New Roman" w:hAnsi="Times New Roman"/>
          <w:sz w:val="22"/>
          <w:szCs w:val="22"/>
        </w:rPr>
      </w:pPr>
    </w:p>
    <w:p w:rsidR="001074F7" w:rsidRPr="003516EE" w:rsidRDefault="001074F7" w:rsidP="001074F7">
      <w:pPr>
        <w:spacing w:beforeLines="60" w:before="144"/>
        <w:jc w:val="both"/>
        <w:rPr>
          <w:rFonts w:ascii="Times New Roman" w:hAnsi="Times New Roman"/>
          <w:b/>
          <w:sz w:val="22"/>
          <w:szCs w:val="22"/>
        </w:rPr>
      </w:pPr>
      <w:bookmarkStart w:id="116" w:name="_GoBack"/>
      <w:bookmarkEnd w:id="116"/>
      <w:r w:rsidRPr="003516EE">
        <w:rPr>
          <w:rFonts w:ascii="Times New Roman" w:hAnsi="Times New Roman"/>
          <w:sz w:val="22"/>
          <w:szCs w:val="22"/>
        </w:rPr>
        <w:t>Compatibilités :</w:t>
      </w:r>
    </w:p>
    <w:p w:rsidR="001074F7" w:rsidRPr="003516EE" w:rsidRDefault="001074F7" w:rsidP="001074F7">
      <w:pPr>
        <w:numPr>
          <w:ilvl w:val="0"/>
          <w:numId w:val="13"/>
        </w:numPr>
        <w:spacing w:beforeLines="60" w:before="144"/>
        <w:jc w:val="both"/>
        <w:rPr>
          <w:rFonts w:ascii="Times New Roman" w:hAnsi="Times New Roman"/>
          <w:b/>
          <w:sz w:val="22"/>
          <w:szCs w:val="22"/>
        </w:rPr>
      </w:pPr>
      <w:r w:rsidRPr="003516EE">
        <w:rPr>
          <w:rFonts w:ascii="Times New Roman" w:hAnsi="Times New Roman"/>
          <w:sz w:val="22"/>
          <w:szCs w:val="22"/>
        </w:rPr>
        <w:t>Le degré de protection mécanique 1 de la GAM EMB</w:t>
      </w:r>
      <w:r w:rsidR="00F62AB5">
        <w:rPr>
          <w:rFonts w:ascii="Times New Roman" w:hAnsi="Times New Roman"/>
          <w:sz w:val="22"/>
          <w:szCs w:val="22"/>
        </w:rPr>
        <w:t xml:space="preserve"> </w:t>
      </w:r>
      <w:r w:rsidRPr="003516EE">
        <w:rPr>
          <w:rFonts w:ascii="Times New Roman" w:hAnsi="Times New Roman"/>
          <w:sz w:val="22"/>
          <w:szCs w:val="22"/>
        </w:rPr>
        <w:t>1 correspond au niveau 4 OTAN</w:t>
      </w:r>
      <w:r w:rsidR="0001697B">
        <w:rPr>
          <w:rFonts w:ascii="Times New Roman" w:hAnsi="Times New Roman"/>
          <w:sz w:val="22"/>
          <w:szCs w:val="22"/>
        </w:rPr>
        <w:t> ;</w:t>
      </w:r>
    </w:p>
    <w:p w:rsidR="001074F7" w:rsidRPr="003516EE" w:rsidRDefault="001074F7" w:rsidP="001074F7">
      <w:pPr>
        <w:numPr>
          <w:ilvl w:val="0"/>
          <w:numId w:val="13"/>
        </w:numPr>
        <w:spacing w:before="60"/>
        <w:jc w:val="both"/>
        <w:rPr>
          <w:rFonts w:ascii="Times New Roman" w:hAnsi="Times New Roman"/>
          <w:b/>
          <w:sz w:val="22"/>
          <w:szCs w:val="22"/>
        </w:rPr>
      </w:pPr>
      <w:r w:rsidRPr="003516EE">
        <w:rPr>
          <w:rFonts w:ascii="Times New Roman" w:hAnsi="Times New Roman"/>
          <w:sz w:val="22"/>
          <w:szCs w:val="22"/>
        </w:rPr>
        <w:t>Le degré de protection mécanique 2 de la GAM EMB</w:t>
      </w:r>
      <w:r w:rsidR="00F62AB5">
        <w:rPr>
          <w:rFonts w:ascii="Times New Roman" w:hAnsi="Times New Roman"/>
          <w:sz w:val="22"/>
          <w:szCs w:val="22"/>
        </w:rPr>
        <w:t xml:space="preserve"> </w:t>
      </w:r>
      <w:r w:rsidRPr="003516EE">
        <w:rPr>
          <w:rFonts w:ascii="Times New Roman" w:hAnsi="Times New Roman"/>
          <w:sz w:val="22"/>
          <w:szCs w:val="22"/>
        </w:rPr>
        <w:t xml:space="preserve">1 est compatible </w:t>
      </w:r>
      <w:r w:rsidR="00334FD9">
        <w:rPr>
          <w:rFonts w:ascii="Times New Roman" w:hAnsi="Times New Roman"/>
          <w:sz w:val="22"/>
          <w:szCs w:val="22"/>
        </w:rPr>
        <w:t>avec les</w:t>
      </w:r>
      <w:r w:rsidRPr="003516EE">
        <w:rPr>
          <w:rFonts w:ascii="Times New Roman" w:hAnsi="Times New Roman"/>
          <w:sz w:val="22"/>
          <w:szCs w:val="22"/>
        </w:rPr>
        <w:t xml:space="preserve"> niveaux 2 et 3 OTAN</w:t>
      </w:r>
      <w:r w:rsidR="0001697B">
        <w:rPr>
          <w:rFonts w:ascii="Times New Roman" w:hAnsi="Times New Roman"/>
          <w:sz w:val="22"/>
          <w:szCs w:val="22"/>
        </w:rPr>
        <w:t> ;</w:t>
      </w:r>
    </w:p>
    <w:p w:rsidR="001074F7" w:rsidRPr="003516EE" w:rsidRDefault="001074F7" w:rsidP="001074F7">
      <w:pPr>
        <w:numPr>
          <w:ilvl w:val="0"/>
          <w:numId w:val="13"/>
        </w:numPr>
        <w:spacing w:beforeLines="60" w:before="144"/>
        <w:jc w:val="both"/>
        <w:rPr>
          <w:rFonts w:ascii="Times New Roman" w:hAnsi="Times New Roman"/>
          <w:b/>
          <w:sz w:val="22"/>
          <w:szCs w:val="22"/>
        </w:rPr>
      </w:pPr>
      <w:r w:rsidRPr="003516EE">
        <w:rPr>
          <w:rFonts w:ascii="Times New Roman" w:hAnsi="Times New Roman"/>
          <w:sz w:val="22"/>
          <w:szCs w:val="22"/>
        </w:rPr>
        <w:t>Le degré de protection mécanique 3 de la GAM EMB</w:t>
      </w:r>
      <w:r w:rsidR="00F62AB5">
        <w:rPr>
          <w:rFonts w:ascii="Times New Roman" w:hAnsi="Times New Roman"/>
          <w:sz w:val="22"/>
          <w:szCs w:val="22"/>
        </w:rPr>
        <w:t xml:space="preserve"> </w:t>
      </w:r>
      <w:r w:rsidRPr="003516EE">
        <w:rPr>
          <w:rFonts w:ascii="Times New Roman" w:hAnsi="Times New Roman"/>
          <w:sz w:val="22"/>
          <w:szCs w:val="22"/>
        </w:rPr>
        <w:t xml:space="preserve">1 </w:t>
      </w:r>
      <w:r w:rsidR="00334FD9">
        <w:rPr>
          <w:rFonts w:ascii="Times New Roman" w:hAnsi="Times New Roman"/>
          <w:sz w:val="22"/>
          <w:szCs w:val="22"/>
        </w:rPr>
        <w:t>est compatible avec les</w:t>
      </w:r>
      <w:r w:rsidRPr="003516EE">
        <w:rPr>
          <w:rFonts w:ascii="Times New Roman" w:hAnsi="Times New Roman"/>
          <w:sz w:val="22"/>
          <w:szCs w:val="22"/>
        </w:rPr>
        <w:t xml:space="preserve"> niveau</w:t>
      </w:r>
      <w:r w:rsidR="00334FD9">
        <w:rPr>
          <w:rFonts w:ascii="Times New Roman" w:hAnsi="Times New Roman"/>
          <w:sz w:val="22"/>
          <w:szCs w:val="22"/>
        </w:rPr>
        <w:t>x</w:t>
      </w:r>
      <w:r w:rsidRPr="003516EE">
        <w:rPr>
          <w:rFonts w:ascii="Times New Roman" w:hAnsi="Times New Roman"/>
          <w:sz w:val="22"/>
          <w:szCs w:val="22"/>
        </w:rPr>
        <w:t xml:space="preserve"> 1 </w:t>
      </w:r>
      <w:r w:rsidR="00334FD9">
        <w:rPr>
          <w:rFonts w:ascii="Times New Roman" w:hAnsi="Times New Roman"/>
          <w:sz w:val="22"/>
          <w:szCs w:val="22"/>
        </w:rPr>
        <w:t xml:space="preserve">et 2 </w:t>
      </w:r>
      <w:r w:rsidRPr="003516EE">
        <w:rPr>
          <w:rFonts w:ascii="Times New Roman" w:hAnsi="Times New Roman"/>
          <w:sz w:val="22"/>
          <w:szCs w:val="22"/>
        </w:rPr>
        <w:t>OTAN</w:t>
      </w:r>
      <w:r w:rsidR="0001697B">
        <w:rPr>
          <w:rFonts w:ascii="Times New Roman" w:hAnsi="Times New Roman"/>
          <w:sz w:val="22"/>
          <w:szCs w:val="22"/>
        </w:rPr>
        <w:t> ;</w:t>
      </w:r>
      <w:r w:rsidRPr="003516EE">
        <w:rPr>
          <w:rFonts w:ascii="Times New Roman" w:hAnsi="Times New Roman"/>
          <w:sz w:val="22"/>
          <w:szCs w:val="22"/>
        </w:rPr>
        <w:t xml:space="preserve"> </w:t>
      </w:r>
    </w:p>
    <w:p w:rsidR="001074F7" w:rsidRPr="003516EE" w:rsidRDefault="001074F7" w:rsidP="001074F7">
      <w:pPr>
        <w:numPr>
          <w:ilvl w:val="0"/>
          <w:numId w:val="13"/>
        </w:numPr>
        <w:spacing w:beforeLines="60" w:before="144"/>
        <w:ind w:right="-470"/>
        <w:jc w:val="both"/>
        <w:rPr>
          <w:rFonts w:ascii="Times New Roman" w:hAnsi="Times New Roman"/>
          <w:b/>
          <w:sz w:val="22"/>
          <w:szCs w:val="22"/>
        </w:rPr>
      </w:pPr>
      <w:r w:rsidRPr="003516EE">
        <w:rPr>
          <w:rFonts w:ascii="Times New Roman" w:hAnsi="Times New Roman"/>
          <w:sz w:val="22"/>
          <w:szCs w:val="22"/>
        </w:rPr>
        <w:t xml:space="preserve">Le </w:t>
      </w:r>
      <w:r>
        <w:rPr>
          <w:rFonts w:ascii="Times New Roman" w:hAnsi="Times New Roman"/>
          <w:sz w:val="22"/>
          <w:szCs w:val="22"/>
        </w:rPr>
        <w:t>degré</w:t>
      </w:r>
      <w:r w:rsidRPr="003516EE">
        <w:rPr>
          <w:rFonts w:ascii="Times New Roman" w:hAnsi="Times New Roman"/>
          <w:sz w:val="22"/>
          <w:szCs w:val="22"/>
        </w:rPr>
        <w:t xml:space="preserve"> climatique C de la GAM EMB</w:t>
      </w:r>
      <w:r w:rsidR="00F62AB5">
        <w:rPr>
          <w:rFonts w:ascii="Times New Roman" w:hAnsi="Times New Roman"/>
          <w:sz w:val="22"/>
          <w:szCs w:val="22"/>
        </w:rPr>
        <w:t xml:space="preserve"> </w:t>
      </w:r>
      <w:r w:rsidRPr="003516EE">
        <w:rPr>
          <w:rFonts w:ascii="Times New Roman" w:hAnsi="Times New Roman"/>
          <w:sz w:val="22"/>
          <w:szCs w:val="22"/>
        </w:rPr>
        <w:t xml:space="preserve">1 est compatible </w:t>
      </w:r>
      <w:r w:rsidR="00334FD9">
        <w:rPr>
          <w:rFonts w:ascii="Times New Roman" w:hAnsi="Times New Roman"/>
          <w:sz w:val="22"/>
          <w:szCs w:val="22"/>
        </w:rPr>
        <w:t>avec les</w:t>
      </w:r>
      <w:r w:rsidRPr="003516EE">
        <w:rPr>
          <w:rFonts w:ascii="Times New Roman" w:hAnsi="Times New Roman"/>
          <w:sz w:val="22"/>
          <w:szCs w:val="22"/>
        </w:rPr>
        <w:t xml:space="preserve"> niveaux 1 et 2 OTAN</w:t>
      </w:r>
      <w:r w:rsidR="0001697B">
        <w:rPr>
          <w:rFonts w:ascii="Times New Roman" w:hAnsi="Times New Roman"/>
          <w:sz w:val="22"/>
          <w:szCs w:val="22"/>
        </w:rPr>
        <w:t> ;</w:t>
      </w:r>
    </w:p>
    <w:p w:rsidR="001074F7" w:rsidRPr="003516EE" w:rsidRDefault="001074F7" w:rsidP="001074F7">
      <w:pPr>
        <w:numPr>
          <w:ilvl w:val="0"/>
          <w:numId w:val="13"/>
        </w:numPr>
        <w:spacing w:beforeLines="60" w:before="144"/>
        <w:jc w:val="both"/>
        <w:rPr>
          <w:rFonts w:ascii="Times New Roman" w:hAnsi="Times New Roman"/>
          <w:b/>
          <w:sz w:val="22"/>
          <w:szCs w:val="22"/>
        </w:rPr>
      </w:pPr>
      <w:r w:rsidRPr="003516EE">
        <w:rPr>
          <w:rFonts w:ascii="Times New Roman" w:hAnsi="Times New Roman"/>
          <w:sz w:val="22"/>
          <w:szCs w:val="22"/>
        </w:rPr>
        <w:t xml:space="preserve">Le </w:t>
      </w:r>
      <w:r>
        <w:rPr>
          <w:rFonts w:ascii="Times New Roman" w:hAnsi="Times New Roman"/>
          <w:sz w:val="22"/>
          <w:szCs w:val="22"/>
        </w:rPr>
        <w:t>degré</w:t>
      </w:r>
      <w:r w:rsidRPr="003516EE">
        <w:rPr>
          <w:rFonts w:ascii="Times New Roman" w:hAnsi="Times New Roman"/>
          <w:sz w:val="22"/>
          <w:szCs w:val="22"/>
        </w:rPr>
        <w:t xml:space="preserve"> climatique B de la GAM EMB 1 est compatible </w:t>
      </w:r>
      <w:r w:rsidR="00334FD9">
        <w:rPr>
          <w:rFonts w:ascii="Times New Roman" w:hAnsi="Times New Roman"/>
          <w:sz w:val="22"/>
          <w:szCs w:val="22"/>
        </w:rPr>
        <w:t>avec les</w:t>
      </w:r>
      <w:r w:rsidRPr="003516EE">
        <w:rPr>
          <w:rFonts w:ascii="Times New Roman" w:hAnsi="Times New Roman"/>
          <w:sz w:val="22"/>
          <w:szCs w:val="22"/>
        </w:rPr>
        <w:t xml:space="preserve"> niveaux 2</w:t>
      </w:r>
      <w:r w:rsidR="00334FD9">
        <w:rPr>
          <w:rFonts w:ascii="Times New Roman" w:hAnsi="Times New Roman"/>
          <w:sz w:val="22"/>
          <w:szCs w:val="22"/>
        </w:rPr>
        <w:t>, 3</w:t>
      </w:r>
      <w:r w:rsidRPr="003516EE">
        <w:rPr>
          <w:rFonts w:ascii="Times New Roman" w:hAnsi="Times New Roman"/>
          <w:sz w:val="22"/>
          <w:szCs w:val="22"/>
        </w:rPr>
        <w:t xml:space="preserve"> et </w:t>
      </w:r>
      <w:r w:rsidR="00334FD9">
        <w:rPr>
          <w:rFonts w:ascii="Times New Roman" w:hAnsi="Times New Roman"/>
          <w:sz w:val="22"/>
          <w:szCs w:val="22"/>
        </w:rPr>
        <w:t>4</w:t>
      </w:r>
      <w:r w:rsidRPr="003516EE">
        <w:rPr>
          <w:rFonts w:ascii="Times New Roman" w:hAnsi="Times New Roman"/>
          <w:sz w:val="22"/>
          <w:szCs w:val="22"/>
        </w:rPr>
        <w:t xml:space="preserve"> OTAN.</w:t>
      </w:r>
    </w:p>
    <w:p w:rsidR="00D35852" w:rsidRDefault="00D35852" w:rsidP="00127352">
      <w:pPr>
        <w:pStyle w:val="StyleANNEXAvant12ptAprs12pt"/>
        <w:sectPr w:rsidR="00D35852" w:rsidSect="00DE0993">
          <w:headerReference w:type="default" r:id="rId66"/>
          <w:footerReference w:type="default" r:id="rId67"/>
          <w:pgSz w:w="11906" w:h="16838" w:code="9"/>
          <w:pgMar w:top="851" w:right="964" w:bottom="851" w:left="964" w:header="567" w:footer="284" w:gutter="0"/>
          <w:cols w:space="708"/>
          <w:docGrid w:linePitch="381"/>
        </w:sectPr>
      </w:pPr>
      <w:bookmarkStart w:id="117" w:name="_Toc387918600"/>
      <w:bookmarkEnd w:id="114"/>
    </w:p>
    <w:p w:rsidR="00CB5DEA" w:rsidRDefault="00CB5DEA" w:rsidP="006E3FA7">
      <w:pPr>
        <w:pStyle w:val="ANNEX"/>
      </w:pPr>
      <w:bookmarkStart w:id="118" w:name="_Toc373422143"/>
      <w:bookmarkStart w:id="119" w:name="_Toc402172629"/>
      <w:bookmarkStart w:id="120" w:name="_Toc421711769"/>
      <w:bookmarkEnd w:id="117"/>
      <w:r w:rsidRPr="00B97FA7">
        <w:lastRenderedPageBreak/>
        <w:t>A</w:t>
      </w:r>
      <w:r w:rsidR="00D630D9">
        <w:t>nnexe</w:t>
      </w:r>
      <w:r w:rsidR="00AD7318" w:rsidRPr="00B97FA7">
        <w:t xml:space="preserve"> </w:t>
      </w:r>
      <w:r w:rsidR="00441082">
        <w:t>F</w:t>
      </w:r>
      <w:r w:rsidR="00876D6B">
        <w:tab/>
      </w:r>
      <w:r w:rsidR="00D630D9">
        <w:t>Gestion du système d’emballage</w:t>
      </w:r>
      <w:bookmarkEnd w:id="118"/>
      <w:bookmarkEnd w:id="119"/>
      <w:bookmarkEnd w:id="120"/>
    </w:p>
    <w:p w:rsidR="000515AB" w:rsidRDefault="000515AB" w:rsidP="00773849">
      <w:pPr>
        <w:pStyle w:val="ParagrapheModle"/>
        <w:ind w:left="-426"/>
        <w:rPr>
          <w:rFonts w:ascii="Times New Roman" w:hAnsi="Times New Roman"/>
        </w:rPr>
      </w:pPr>
    </w:p>
    <w:p w:rsidR="00CB5DEA" w:rsidRPr="00785D49" w:rsidRDefault="00AD7318" w:rsidP="00773849">
      <w:pPr>
        <w:pStyle w:val="ParagrapheModle"/>
        <w:ind w:left="-426"/>
        <w:rPr>
          <w:rFonts w:ascii="Times New Roman" w:hAnsi="Times New Roman"/>
        </w:rPr>
      </w:pPr>
      <w:r w:rsidRPr="00785D49">
        <w:rPr>
          <w:rFonts w:ascii="Times New Roman" w:hAnsi="Times New Roman"/>
        </w:rPr>
        <w:t>La gestion du système d’emballage s’appuie sur la l</w:t>
      </w:r>
      <w:r w:rsidR="00812123" w:rsidRPr="00785D49">
        <w:rPr>
          <w:rFonts w:ascii="Times New Roman" w:hAnsi="Times New Roman"/>
        </w:rPr>
        <w:t>iste des matériels conditionnés et emballés</w:t>
      </w:r>
      <w:r w:rsidR="00831365" w:rsidRPr="00785D49">
        <w:rPr>
          <w:rFonts w:ascii="Times New Roman" w:hAnsi="Times New Roman"/>
        </w:rPr>
        <w:t xml:space="preserve"> comportant </w:t>
      </w:r>
      <w:r w:rsidR="00AB245D" w:rsidRPr="00785D49">
        <w:rPr>
          <w:rFonts w:ascii="Times New Roman" w:hAnsi="Times New Roman"/>
        </w:rPr>
        <w:t xml:space="preserve">au minimum </w:t>
      </w:r>
      <w:r w:rsidR="00831365" w:rsidRPr="00785D49">
        <w:rPr>
          <w:rFonts w:ascii="Times New Roman" w:hAnsi="Times New Roman"/>
        </w:rPr>
        <w:t xml:space="preserve">les informations </w:t>
      </w:r>
      <w:r w:rsidR="00503AFD" w:rsidRPr="00785D49">
        <w:rPr>
          <w:rFonts w:ascii="Times New Roman" w:hAnsi="Times New Roman"/>
        </w:rPr>
        <w:t xml:space="preserve">réunies dans le tableau </w:t>
      </w:r>
      <w:r w:rsidR="00F623B0">
        <w:rPr>
          <w:rFonts w:ascii="Times New Roman" w:hAnsi="Times New Roman"/>
        </w:rPr>
        <w:t>F</w:t>
      </w:r>
      <w:r w:rsidR="00503AFD" w:rsidRPr="00785D49">
        <w:rPr>
          <w:rFonts w:ascii="Times New Roman" w:hAnsi="Times New Roman"/>
        </w:rPr>
        <w:t>-1</w:t>
      </w:r>
      <w:r w:rsidR="004E0B71" w:rsidRPr="00785D49">
        <w:rPr>
          <w:rFonts w:ascii="Times New Roman" w:hAnsi="Times New Roman"/>
        </w:rPr>
        <w:t>.</w:t>
      </w:r>
    </w:p>
    <w:p w:rsidR="004C7EE7" w:rsidRDefault="004C7EE7" w:rsidP="00F81F81">
      <w:pPr>
        <w:jc w:val="center"/>
        <w:rPr>
          <w:rFonts w:ascii="Times New Roman" w:hAnsi="Times New Roman"/>
          <w:bCs/>
          <w:sz w:val="22"/>
          <w:szCs w:val="22"/>
          <w:lang w:eastAsia="ja-JP"/>
        </w:rPr>
      </w:pPr>
    </w:p>
    <w:p w:rsidR="00503AFD" w:rsidRPr="00F81F81" w:rsidRDefault="00503AFD" w:rsidP="00F81F81">
      <w:pPr>
        <w:jc w:val="center"/>
        <w:rPr>
          <w:rFonts w:ascii="Times New Roman" w:hAnsi="Times New Roman"/>
          <w:bCs/>
          <w:sz w:val="22"/>
          <w:szCs w:val="22"/>
          <w:lang w:eastAsia="ja-JP"/>
        </w:rPr>
      </w:pPr>
      <w:r w:rsidRPr="00F81F81">
        <w:rPr>
          <w:rFonts w:ascii="Times New Roman" w:hAnsi="Times New Roman"/>
          <w:bCs/>
          <w:sz w:val="22"/>
          <w:szCs w:val="22"/>
          <w:lang w:eastAsia="ja-JP"/>
        </w:rPr>
        <w:t xml:space="preserve">Tableau </w:t>
      </w:r>
      <w:r w:rsidR="00441082" w:rsidRPr="00F81F81">
        <w:rPr>
          <w:rFonts w:ascii="Times New Roman" w:hAnsi="Times New Roman"/>
          <w:bCs/>
          <w:sz w:val="22"/>
          <w:szCs w:val="22"/>
          <w:lang w:eastAsia="ja-JP"/>
        </w:rPr>
        <w:t>F</w:t>
      </w:r>
      <w:r w:rsidRPr="00F81F81">
        <w:rPr>
          <w:rFonts w:ascii="Times New Roman" w:hAnsi="Times New Roman"/>
          <w:bCs/>
          <w:sz w:val="22"/>
          <w:szCs w:val="22"/>
          <w:lang w:eastAsia="ja-JP"/>
        </w:rPr>
        <w:t>-1</w:t>
      </w:r>
    </w:p>
    <w:p w:rsidR="00FD537A" w:rsidRDefault="00FD537A" w:rsidP="00CB5DEA">
      <w:pPr>
        <w:pStyle w:val="ParagrapheModle"/>
      </w:pPr>
    </w:p>
    <w:tbl>
      <w:tblPr>
        <w:tblW w:w="10025" w:type="dxa"/>
        <w:jc w:val="center"/>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0"/>
        <w:gridCol w:w="1108"/>
        <w:gridCol w:w="1023"/>
        <w:gridCol w:w="937"/>
        <w:gridCol w:w="1304"/>
        <w:gridCol w:w="1768"/>
        <w:gridCol w:w="1218"/>
        <w:gridCol w:w="1414"/>
      </w:tblGrid>
      <w:tr w:rsidR="004E3A3B" w:rsidTr="00EB10C9">
        <w:trPr>
          <w:jc w:val="center"/>
        </w:trPr>
        <w:tc>
          <w:tcPr>
            <w:tcW w:w="10025" w:type="dxa"/>
            <w:gridSpan w:val="8"/>
            <w:shd w:val="clear" w:color="auto" w:fill="auto"/>
          </w:tcPr>
          <w:p w:rsidR="004E3A3B" w:rsidRPr="00276A19" w:rsidRDefault="004E3A3B" w:rsidP="00CB5DEA">
            <w:pPr>
              <w:pStyle w:val="ParagrapheModle"/>
              <w:rPr>
                <w:rFonts w:ascii="Times New Roman" w:hAnsi="Times New Roman"/>
              </w:rPr>
            </w:pPr>
            <w:r w:rsidRPr="00276A19">
              <w:rPr>
                <w:rFonts w:ascii="Times New Roman" w:hAnsi="Times New Roman"/>
              </w:rPr>
              <w:t>Expéditeur :</w:t>
            </w:r>
          </w:p>
        </w:tc>
      </w:tr>
      <w:tr w:rsidR="004E3A3B" w:rsidTr="00EB10C9">
        <w:trPr>
          <w:jc w:val="center"/>
        </w:trPr>
        <w:tc>
          <w:tcPr>
            <w:tcW w:w="10025" w:type="dxa"/>
            <w:gridSpan w:val="8"/>
            <w:shd w:val="clear" w:color="auto" w:fill="auto"/>
          </w:tcPr>
          <w:p w:rsidR="004E3A3B" w:rsidRPr="00276A19" w:rsidRDefault="004E3A3B" w:rsidP="00CB5DEA">
            <w:pPr>
              <w:pStyle w:val="ParagrapheModle"/>
              <w:rPr>
                <w:rFonts w:ascii="Times New Roman" w:hAnsi="Times New Roman"/>
              </w:rPr>
            </w:pPr>
            <w:r w:rsidRPr="00276A19">
              <w:rPr>
                <w:rFonts w:ascii="Times New Roman" w:hAnsi="Times New Roman"/>
              </w:rPr>
              <w:t>Marché </w:t>
            </w:r>
            <w:r w:rsidR="00977D18" w:rsidRPr="00276A19">
              <w:rPr>
                <w:rFonts w:ascii="Times New Roman" w:hAnsi="Times New Roman"/>
              </w:rPr>
              <w:t xml:space="preserve">n° </w:t>
            </w:r>
            <w:r w:rsidRPr="00276A19">
              <w:rPr>
                <w:rFonts w:ascii="Times New Roman" w:hAnsi="Times New Roman"/>
              </w:rPr>
              <w:t>:</w:t>
            </w:r>
          </w:p>
        </w:tc>
      </w:tr>
      <w:tr w:rsidR="004E3A3B" w:rsidTr="00EB10C9">
        <w:trPr>
          <w:jc w:val="center"/>
        </w:trPr>
        <w:tc>
          <w:tcPr>
            <w:tcW w:w="10025" w:type="dxa"/>
            <w:gridSpan w:val="8"/>
            <w:shd w:val="clear" w:color="auto" w:fill="auto"/>
          </w:tcPr>
          <w:p w:rsidR="004E3A3B" w:rsidRPr="00276A19" w:rsidRDefault="004E3A3B" w:rsidP="00CB5DEA">
            <w:pPr>
              <w:pStyle w:val="ParagrapheModle"/>
              <w:rPr>
                <w:rFonts w:ascii="Times New Roman" w:hAnsi="Times New Roman"/>
              </w:rPr>
            </w:pPr>
            <w:r w:rsidRPr="00276A19">
              <w:rPr>
                <w:rFonts w:ascii="Times New Roman" w:hAnsi="Times New Roman"/>
              </w:rPr>
              <w:t>Caisse n°</w:t>
            </w:r>
            <w:r w:rsidR="00977D18" w:rsidRPr="00276A19">
              <w:rPr>
                <w:rFonts w:ascii="Times New Roman" w:hAnsi="Times New Roman"/>
              </w:rPr>
              <w:t> :</w:t>
            </w:r>
            <w:r w:rsidR="008608BF" w:rsidRPr="00276A19">
              <w:rPr>
                <w:rFonts w:ascii="Times New Roman" w:hAnsi="Times New Roman"/>
              </w:rPr>
              <w:tab/>
            </w:r>
            <w:r w:rsidR="008608BF" w:rsidRPr="00276A19">
              <w:rPr>
                <w:rFonts w:ascii="Times New Roman" w:hAnsi="Times New Roman"/>
              </w:rPr>
              <w:tab/>
            </w:r>
            <w:r w:rsidR="008608BF" w:rsidRPr="00276A19">
              <w:rPr>
                <w:rFonts w:ascii="Times New Roman" w:hAnsi="Times New Roman"/>
              </w:rPr>
              <w:tab/>
            </w:r>
            <w:r w:rsidR="008608BF" w:rsidRPr="00276A19">
              <w:rPr>
                <w:rFonts w:ascii="Times New Roman" w:hAnsi="Times New Roman"/>
              </w:rPr>
              <w:tab/>
            </w:r>
            <w:r w:rsidR="008608BF" w:rsidRPr="00276A19">
              <w:rPr>
                <w:rFonts w:ascii="Times New Roman" w:hAnsi="Times New Roman"/>
              </w:rPr>
              <w:tab/>
            </w:r>
          </w:p>
        </w:tc>
      </w:tr>
      <w:tr w:rsidR="00D46E14" w:rsidTr="00EB10C9">
        <w:trPr>
          <w:jc w:val="center"/>
        </w:trPr>
        <w:tc>
          <w:tcPr>
            <w:tcW w:w="10025" w:type="dxa"/>
            <w:gridSpan w:val="8"/>
            <w:shd w:val="clear" w:color="auto" w:fill="auto"/>
          </w:tcPr>
          <w:p w:rsidR="00D46E14" w:rsidRPr="00276A19" w:rsidRDefault="00D46E14" w:rsidP="00CB5DEA">
            <w:pPr>
              <w:pStyle w:val="ParagrapheModle"/>
              <w:rPr>
                <w:rFonts w:ascii="Times New Roman" w:hAnsi="Times New Roman"/>
              </w:rPr>
            </w:pPr>
            <w:r w:rsidRPr="00276A19">
              <w:rPr>
                <w:rFonts w:ascii="Times New Roman" w:hAnsi="Times New Roman"/>
              </w:rPr>
              <w:t>Groupement d’emballage :</w:t>
            </w:r>
          </w:p>
        </w:tc>
      </w:tr>
      <w:tr w:rsidR="004E3A3B" w:rsidTr="00EB10C9">
        <w:trPr>
          <w:jc w:val="center"/>
        </w:trPr>
        <w:tc>
          <w:tcPr>
            <w:tcW w:w="10025" w:type="dxa"/>
            <w:gridSpan w:val="8"/>
            <w:shd w:val="clear" w:color="auto" w:fill="auto"/>
          </w:tcPr>
          <w:p w:rsidR="004E3A3B" w:rsidRPr="00276A19" w:rsidRDefault="004E3A3B" w:rsidP="00CB5DEA">
            <w:pPr>
              <w:pStyle w:val="ParagrapheModle"/>
              <w:rPr>
                <w:rFonts w:ascii="Times New Roman" w:hAnsi="Times New Roman"/>
              </w:rPr>
            </w:pPr>
            <w:r w:rsidRPr="00276A19">
              <w:rPr>
                <w:rFonts w:ascii="Times New Roman" w:hAnsi="Times New Roman"/>
              </w:rPr>
              <w:t>Adresse et organisme de livraison :</w:t>
            </w:r>
          </w:p>
        </w:tc>
      </w:tr>
      <w:tr w:rsidR="008608BF" w:rsidTr="00EB10C9">
        <w:trPr>
          <w:jc w:val="center"/>
        </w:trPr>
        <w:tc>
          <w:tcPr>
            <w:tcW w:w="1253" w:type="dxa"/>
            <w:shd w:val="clear" w:color="auto" w:fill="auto"/>
          </w:tcPr>
          <w:p w:rsidR="008608BF" w:rsidRPr="00276A19" w:rsidRDefault="008608BF" w:rsidP="008C7A36">
            <w:pPr>
              <w:pStyle w:val="ParagrapheModle"/>
              <w:jc w:val="center"/>
              <w:rPr>
                <w:rFonts w:ascii="Times New Roman" w:hAnsi="Times New Roman"/>
              </w:rPr>
            </w:pPr>
            <w:r w:rsidRPr="00276A19">
              <w:rPr>
                <w:rFonts w:ascii="Times New Roman" w:hAnsi="Times New Roman"/>
              </w:rPr>
              <w:t>Désignation du matériel unitaire</w:t>
            </w:r>
          </w:p>
        </w:tc>
        <w:tc>
          <w:tcPr>
            <w:tcW w:w="1108" w:type="dxa"/>
            <w:shd w:val="clear" w:color="auto" w:fill="auto"/>
          </w:tcPr>
          <w:p w:rsidR="008608BF" w:rsidRPr="00276A19" w:rsidRDefault="008608BF" w:rsidP="008C7A36">
            <w:pPr>
              <w:pStyle w:val="ParagrapheModle"/>
              <w:jc w:val="center"/>
              <w:rPr>
                <w:rFonts w:ascii="Times New Roman" w:hAnsi="Times New Roman"/>
              </w:rPr>
            </w:pPr>
            <w:r w:rsidRPr="00276A19">
              <w:rPr>
                <w:rFonts w:ascii="Times New Roman" w:hAnsi="Times New Roman"/>
              </w:rPr>
              <w:t>Code OTAN fabricant et Référence fabricant</w:t>
            </w:r>
          </w:p>
        </w:tc>
        <w:tc>
          <w:tcPr>
            <w:tcW w:w="1023" w:type="dxa"/>
            <w:shd w:val="clear" w:color="auto" w:fill="auto"/>
          </w:tcPr>
          <w:p w:rsidR="008608BF" w:rsidRPr="00276A19" w:rsidRDefault="008608BF" w:rsidP="008C7A36">
            <w:pPr>
              <w:pStyle w:val="ParagrapheModle"/>
              <w:jc w:val="center"/>
              <w:rPr>
                <w:rFonts w:ascii="Times New Roman" w:hAnsi="Times New Roman"/>
              </w:rPr>
            </w:pPr>
            <w:r w:rsidRPr="00276A19">
              <w:rPr>
                <w:rFonts w:ascii="Times New Roman" w:hAnsi="Times New Roman"/>
              </w:rPr>
              <w:t>Quantité de matériels emballés</w:t>
            </w:r>
          </w:p>
        </w:tc>
        <w:tc>
          <w:tcPr>
            <w:tcW w:w="937" w:type="dxa"/>
            <w:shd w:val="clear" w:color="auto" w:fill="auto"/>
          </w:tcPr>
          <w:p w:rsidR="008608BF" w:rsidRPr="00276A19" w:rsidRDefault="008608BF" w:rsidP="008C7A36">
            <w:pPr>
              <w:pStyle w:val="ParagrapheModle"/>
              <w:jc w:val="center"/>
              <w:rPr>
                <w:rFonts w:ascii="Times New Roman" w:hAnsi="Times New Roman"/>
              </w:rPr>
            </w:pPr>
            <w:r w:rsidRPr="00276A19">
              <w:rPr>
                <w:rFonts w:ascii="Times New Roman" w:hAnsi="Times New Roman"/>
              </w:rPr>
              <w:t>NNO</w:t>
            </w:r>
          </w:p>
          <w:p w:rsidR="00D46E14" w:rsidRPr="00276A19" w:rsidRDefault="00D46E14" w:rsidP="008C7A36">
            <w:pPr>
              <w:pStyle w:val="ParagrapheModle"/>
              <w:spacing w:before="0"/>
              <w:jc w:val="center"/>
              <w:rPr>
                <w:rFonts w:ascii="Times New Roman" w:hAnsi="Times New Roman"/>
              </w:rPr>
            </w:pPr>
            <w:r w:rsidRPr="00276A19">
              <w:rPr>
                <w:rFonts w:ascii="Times New Roman" w:hAnsi="Times New Roman"/>
              </w:rPr>
              <w:t>du matériel unitaire</w:t>
            </w:r>
          </w:p>
        </w:tc>
        <w:tc>
          <w:tcPr>
            <w:tcW w:w="1304" w:type="dxa"/>
            <w:shd w:val="clear" w:color="auto" w:fill="auto"/>
          </w:tcPr>
          <w:p w:rsidR="008608BF" w:rsidRPr="00276A19" w:rsidRDefault="008608BF" w:rsidP="008C7A36">
            <w:pPr>
              <w:pStyle w:val="ParagrapheModle"/>
              <w:jc w:val="center"/>
              <w:rPr>
                <w:rFonts w:ascii="Times New Roman" w:hAnsi="Times New Roman"/>
              </w:rPr>
            </w:pPr>
            <w:r w:rsidRPr="00276A19">
              <w:rPr>
                <w:rFonts w:ascii="Times New Roman" w:hAnsi="Times New Roman"/>
              </w:rPr>
              <w:t>Date d’emballage</w:t>
            </w:r>
          </w:p>
        </w:tc>
        <w:tc>
          <w:tcPr>
            <w:tcW w:w="1768" w:type="dxa"/>
            <w:shd w:val="clear" w:color="auto" w:fill="auto"/>
          </w:tcPr>
          <w:p w:rsidR="00C214F8" w:rsidRDefault="008608BF" w:rsidP="008C7A36">
            <w:pPr>
              <w:pStyle w:val="ParagrapheModle"/>
              <w:jc w:val="center"/>
              <w:rPr>
                <w:rFonts w:ascii="Times New Roman" w:hAnsi="Times New Roman"/>
              </w:rPr>
            </w:pPr>
            <w:r w:rsidRPr="00276A19">
              <w:rPr>
                <w:rFonts w:ascii="Times New Roman" w:hAnsi="Times New Roman"/>
              </w:rPr>
              <w:t>Date de fin de vie de l’emballage</w:t>
            </w:r>
            <w:r w:rsidR="00AE766D" w:rsidRPr="00276A19">
              <w:rPr>
                <w:rFonts w:ascii="Times New Roman" w:hAnsi="Times New Roman"/>
              </w:rPr>
              <w:t xml:space="preserve"> </w:t>
            </w:r>
          </w:p>
          <w:p w:rsidR="008608BF" w:rsidRPr="00276A19" w:rsidRDefault="00AB24BD" w:rsidP="008C7A36">
            <w:pPr>
              <w:pStyle w:val="ParagrapheModle"/>
              <w:jc w:val="center"/>
              <w:rPr>
                <w:rFonts w:ascii="Times New Roman" w:hAnsi="Times New Roman"/>
              </w:rPr>
            </w:pPr>
            <w:r w:rsidRPr="00276A19">
              <w:rPr>
                <w:rFonts w:ascii="Times New Roman" w:hAnsi="Times New Roman"/>
              </w:rPr>
              <w:t>(</w:t>
            </w:r>
            <w:r w:rsidR="00AE766D" w:rsidRPr="00276A19">
              <w:rPr>
                <w:rFonts w:ascii="Times New Roman" w:hAnsi="Times New Roman"/>
              </w:rPr>
              <w:t>ou du conditionnement</w:t>
            </w:r>
            <w:r w:rsidRPr="00276A19">
              <w:rPr>
                <w:rFonts w:ascii="Times New Roman" w:hAnsi="Times New Roman"/>
              </w:rPr>
              <w:t>)</w:t>
            </w:r>
          </w:p>
        </w:tc>
        <w:tc>
          <w:tcPr>
            <w:tcW w:w="1218" w:type="dxa"/>
            <w:shd w:val="clear" w:color="auto" w:fill="auto"/>
          </w:tcPr>
          <w:p w:rsidR="008608BF" w:rsidRPr="00276A19" w:rsidRDefault="008608BF" w:rsidP="008C7A36">
            <w:pPr>
              <w:pStyle w:val="ParagrapheModle"/>
              <w:jc w:val="center"/>
              <w:rPr>
                <w:rFonts w:ascii="Times New Roman" w:hAnsi="Times New Roman"/>
              </w:rPr>
            </w:pPr>
            <w:r w:rsidRPr="00276A19">
              <w:rPr>
                <w:rFonts w:ascii="Times New Roman" w:hAnsi="Times New Roman"/>
              </w:rPr>
              <w:t>Date de péremption du matériel</w:t>
            </w:r>
          </w:p>
        </w:tc>
        <w:tc>
          <w:tcPr>
            <w:tcW w:w="1414" w:type="dxa"/>
            <w:shd w:val="clear" w:color="auto" w:fill="auto"/>
          </w:tcPr>
          <w:p w:rsidR="008608BF" w:rsidRPr="00276A19" w:rsidRDefault="008608BF" w:rsidP="008C7A36">
            <w:pPr>
              <w:pStyle w:val="ParagrapheModle"/>
              <w:jc w:val="center"/>
              <w:rPr>
                <w:rFonts w:ascii="Times New Roman" w:hAnsi="Times New Roman"/>
              </w:rPr>
            </w:pPr>
            <w:r w:rsidRPr="00276A19">
              <w:rPr>
                <w:rFonts w:ascii="Times New Roman" w:hAnsi="Times New Roman"/>
              </w:rPr>
              <w:t>Identifiant du système documentaire</w:t>
            </w:r>
          </w:p>
        </w:tc>
      </w:tr>
      <w:tr w:rsidR="008608BF" w:rsidTr="00EB10C9">
        <w:trPr>
          <w:jc w:val="center"/>
        </w:trPr>
        <w:tc>
          <w:tcPr>
            <w:tcW w:w="1253" w:type="dxa"/>
            <w:shd w:val="clear" w:color="auto" w:fill="auto"/>
          </w:tcPr>
          <w:p w:rsidR="008608BF" w:rsidRPr="00276A19" w:rsidRDefault="008608BF" w:rsidP="00CB5DEA">
            <w:pPr>
              <w:pStyle w:val="ParagrapheModle"/>
              <w:rPr>
                <w:rFonts w:ascii="Times New Roman" w:hAnsi="Times New Roman"/>
              </w:rPr>
            </w:pPr>
          </w:p>
        </w:tc>
        <w:tc>
          <w:tcPr>
            <w:tcW w:w="1108" w:type="dxa"/>
            <w:shd w:val="clear" w:color="auto" w:fill="auto"/>
          </w:tcPr>
          <w:p w:rsidR="008608BF" w:rsidRPr="00276A19" w:rsidRDefault="008608BF" w:rsidP="00CB5DEA">
            <w:pPr>
              <w:pStyle w:val="ParagrapheModle"/>
              <w:rPr>
                <w:rFonts w:ascii="Times New Roman" w:hAnsi="Times New Roman"/>
              </w:rPr>
            </w:pPr>
          </w:p>
        </w:tc>
        <w:tc>
          <w:tcPr>
            <w:tcW w:w="1023" w:type="dxa"/>
            <w:shd w:val="clear" w:color="auto" w:fill="auto"/>
          </w:tcPr>
          <w:p w:rsidR="008608BF" w:rsidRPr="00276A19" w:rsidRDefault="008608BF" w:rsidP="00CB5DEA">
            <w:pPr>
              <w:pStyle w:val="ParagrapheModle"/>
              <w:rPr>
                <w:rFonts w:ascii="Times New Roman" w:hAnsi="Times New Roman"/>
              </w:rPr>
            </w:pPr>
          </w:p>
        </w:tc>
        <w:tc>
          <w:tcPr>
            <w:tcW w:w="937" w:type="dxa"/>
            <w:shd w:val="clear" w:color="auto" w:fill="auto"/>
          </w:tcPr>
          <w:p w:rsidR="008608BF" w:rsidRPr="00276A19" w:rsidRDefault="008608BF" w:rsidP="00CB5DEA">
            <w:pPr>
              <w:pStyle w:val="ParagrapheModle"/>
              <w:rPr>
                <w:rFonts w:ascii="Times New Roman" w:hAnsi="Times New Roman"/>
              </w:rPr>
            </w:pPr>
          </w:p>
        </w:tc>
        <w:tc>
          <w:tcPr>
            <w:tcW w:w="1304" w:type="dxa"/>
            <w:shd w:val="clear" w:color="auto" w:fill="auto"/>
          </w:tcPr>
          <w:p w:rsidR="008608BF" w:rsidRPr="00276A19" w:rsidRDefault="008608BF" w:rsidP="00CB5DEA">
            <w:pPr>
              <w:pStyle w:val="ParagrapheModle"/>
              <w:rPr>
                <w:rFonts w:ascii="Times New Roman" w:hAnsi="Times New Roman"/>
              </w:rPr>
            </w:pPr>
          </w:p>
        </w:tc>
        <w:tc>
          <w:tcPr>
            <w:tcW w:w="1768" w:type="dxa"/>
            <w:shd w:val="clear" w:color="auto" w:fill="auto"/>
          </w:tcPr>
          <w:p w:rsidR="008608BF" w:rsidRPr="00276A19" w:rsidRDefault="008608BF" w:rsidP="00CB5DEA">
            <w:pPr>
              <w:pStyle w:val="ParagrapheModle"/>
              <w:rPr>
                <w:rFonts w:ascii="Times New Roman" w:hAnsi="Times New Roman"/>
              </w:rPr>
            </w:pPr>
          </w:p>
        </w:tc>
        <w:tc>
          <w:tcPr>
            <w:tcW w:w="1218" w:type="dxa"/>
            <w:shd w:val="clear" w:color="auto" w:fill="auto"/>
          </w:tcPr>
          <w:p w:rsidR="008608BF" w:rsidRPr="00276A19" w:rsidRDefault="008608BF" w:rsidP="00CB5DEA">
            <w:pPr>
              <w:pStyle w:val="ParagrapheModle"/>
              <w:rPr>
                <w:rFonts w:ascii="Times New Roman" w:hAnsi="Times New Roman"/>
              </w:rPr>
            </w:pPr>
          </w:p>
        </w:tc>
        <w:tc>
          <w:tcPr>
            <w:tcW w:w="1414" w:type="dxa"/>
            <w:shd w:val="clear" w:color="auto" w:fill="auto"/>
          </w:tcPr>
          <w:p w:rsidR="008608BF" w:rsidRPr="00276A19" w:rsidRDefault="008608BF" w:rsidP="00CB5DEA">
            <w:pPr>
              <w:pStyle w:val="ParagrapheModle"/>
              <w:rPr>
                <w:rFonts w:ascii="Times New Roman" w:hAnsi="Times New Roman"/>
              </w:rPr>
            </w:pPr>
          </w:p>
        </w:tc>
      </w:tr>
    </w:tbl>
    <w:p w:rsidR="00FD537A" w:rsidRDefault="00FD537A" w:rsidP="00CB5DEA">
      <w:pPr>
        <w:pStyle w:val="ParagrapheModle"/>
      </w:pPr>
    </w:p>
    <w:p w:rsidR="00C45270" w:rsidRDefault="00C45270" w:rsidP="0090613D">
      <w:pPr>
        <w:pStyle w:val="ParagrapheModle"/>
      </w:pPr>
    </w:p>
    <w:p w:rsidR="00673C2A" w:rsidRDefault="00673C2A" w:rsidP="0090613D">
      <w:pPr>
        <w:pStyle w:val="ParagrapheModle"/>
      </w:pPr>
    </w:p>
    <w:p w:rsidR="00673C2A" w:rsidRDefault="00673C2A" w:rsidP="0090613D">
      <w:pPr>
        <w:pStyle w:val="ParagrapheModle"/>
      </w:pPr>
    </w:p>
    <w:p w:rsidR="004628C4" w:rsidRDefault="004628C4" w:rsidP="00406B02">
      <w:pPr>
        <w:pStyle w:val="ParagrapheModle"/>
      </w:pPr>
    </w:p>
    <w:p w:rsidR="005A0219" w:rsidRDefault="005A0219" w:rsidP="00406B02">
      <w:pPr>
        <w:pStyle w:val="ParagrapheModle"/>
      </w:pPr>
    </w:p>
    <w:p w:rsidR="005A0219" w:rsidRDefault="005A0219" w:rsidP="00406B02">
      <w:pPr>
        <w:pStyle w:val="ParagrapheModle"/>
      </w:pPr>
    </w:p>
    <w:p w:rsidR="005A0219" w:rsidRDefault="005A0219" w:rsidP="00406B02">
      <w:pPr>
        <w:pStyle w:val="ParagrapheModle"/>
      </w:pPr>
    </w:p>
    <w:p w:rsidR="005A0219" w:rsidRDefault="005A0219" w:rsidP="00406B02">
      <w:pPr>
        <w:pStyle w:val="ParagrapheModle"/>
      </w:pPr>
    </w:p>
    <w:p w:rsidR="005A0219" w:rsidRDefault="005A0219" w:rsidP="00406B02">
      <w:pPr>
        <w:pStyle w:val="ParagrapheModle"/>
      </w:pPr>
    </w:p>
    <w:p w:rsidR="005A0219" w:rsidRDefault="005A0219" w:rsidP="00406B02">
      <w:pPr>
        <w:pStyle w:val="ParagrapheModle"/>
      </w:pPr>
    </w:p>
    <w:p w:rsidR="005A0219" w:rsidRDefault="005A0219" w:rsidP="00406B02">
      <w:pPr>
        <w:pStyle w:val="ParagrapheModle"/>
      </w:pPr>
    </w:p>
    <w:p w:rsidR="00D16302" w:rsidRDefault="00D16302">
      <w:pPr>
        <w:rPr>
          <w:rFonts w:ascii="Times New Roman" w:hAnsi="Times New Roman"/>
          <w:bCs/>
          <w:sz w:val="22"/>
          <w:szCs w:val="22"/>
          <w:lang w:eastAsia="ja-JP"/>
        </w:rPr>
      </w:pPr>
      <w:r>
        <w:br w:type="page"/>
      </w:r>
    </w:p>
    <w:p w:rsidR="007924E9" w:rsidRDefault="007924E9" w:rsidP="006E3FA7">
      <w:pPr>
        <w:pStyle w:val="ANNEX"/>
      </w:pPr>
      <w:bookmarkStart w:id="121" w:name="_Toc402172630"/>
      <w:bookmarkStart w:id="122" w:name="_Toc421711770"/>
      <w:r>
        <w:lastRenderedPageBreak/>
        <w:t>Annexe G</w:t>
      </w:r>
      <w:r w:rsidR="00876D6B">
        <w:tab/>
      </w:r>
      <w:r w:rsidR="009852B4">
        <w:t>C</w:t>
      </w:r>
      <w:r w:rsidR="000515AB">
        <w:t xml:space="preserve">orrespondances </w:t>
      </w:r>
      <w:bookmarkEnd w:id="121"/>
      <w:r w:rsidR="00065AF3">
        <w:t>entre</w:t>
      </w:r>
      <w:r w:rsidR="009852B4">
        <w:t xml:space="preserve"> </w:t>
      </w:r>
      <w:r w:rsidR="00C473CB">
        <w:t>niveaux &amp; méthodes</w:t>
      </w:r>
      <w:r w:rsidR="009852B4">
        <w:t xml:space="preserve"> OTAN</w:t>
      </w:r>
      <w:r w:rsidR="007D41C0">
        <w:t>,</w:t>
      </w:r>
      <w:r w:rsidR="009852B4">
        <w:t xml:space="preserve"> classes GAM EMB</w:t>
      </w:r>
      <w:r w:rsidR="00311591">
        <w:t xml:space="preserve"> </w:t>
      </w:r>
      <w:r w:rsidR="009852B4">
        <w:t>1</w:t>
      </w:r>
      <w:r>
        <w:t xml:space="preserve"> </w:t>
      </w:r>
      <w:r w:rsidR="00C473CB">
        <w:t xml:space="preserve">et  </w:t>
      </w:r>
      <w:r w:rsidR="007D41C0">
        <w:t>protections SEILA</w:t>
      </w:r>
      <w:bookmarkEnd w:id="122"/>
    </w:p>
    <w:p w:rsidR="007924E9" w:rsidRDefault="007924E9" w:rsidP="00127352">
      <w:pPr>
        <w:pStyle w:val="StyleANNEXAvant12ptAprs12pt"/>
      </w:pPr>
    </w:p>
    <w:p w:rsidR="007924E9" w:rsidRPr="00460E62" w:rsidRDefault="007B1080" w:rsidP="00127352">
      <w:pPr>
        <w:pStyle w:val="StyleANNEXAvant12ptAprs12pt"/>
      </w:pPr>
      <w:r w:rsidRPr="00460E62">
        <w:t xml:space="preserve">Tableau </w:t>
      </w:r>
      <w:r w:rsidR="007924E9" w:rsidRPr="00460E62">
        <w:t xml:space="preserve">G-1   Correspondances </w:t>
      </w:r>
      <w:r w:rsidR="003A33E1">
        <w:t>OTAN, GAM EMB 1 et SEILA</w:t>
      </w:r>
      <w:r w:rsidR="007924E9" w:rsidRPr="00460E62">
        <w:t xml:space="preserve"> </w:t>
      </w:r>
    </w:p>
    <w:p w:rsidR="007924E9" w:rsidRPr="00460E62" w:rsidRDefault="007924E9" w:rsidP="00127352">
      <w:pPr>
        <w:pStyle w:val="StyleANNEXAvant12ptAprs12pt"/>
      </w:pPr>
    </w:p>
    <w:p w:rsidR="007924E9" w:rsidRDefault="007924E9" w:rsidP="00127352">
      <w:pPr>
        <w:pStyle w:val="StyleANNEXAvant12ptAprs12pt"/>
      </w:pPr>
    </w:p>
    <w:p w:rsidR="007924E9" w:rsidRDefault="007924E9" w:rsidP="00127352">
      <w:pPr>
        <w:pStyle w:val="StyleANNEXAvant12ptAprs12pt"/>
      </w:pPr>
    </w:p>
    <w:p w:rsidR="00171C86" w:rsidRDefault="00171C86" w:rsidP="00406B02">
      <w:pPr>
        <w:pStyle w:val="ParagrapheModle"/>
      </w:pPr>
    </w:p>
    <w:p w:rsidR="00171C86" w:rsidRDefault="00171C86" w:rsidP="00406B02">
      <w:pPr>
        <w:pStyle w:val="ParagrapheModle"/>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8"/>
        <w:gridCol w:w="1857"/>
        <w:gridCol w:w="1857"/>
        <w:gridCol w:w="1857"/>
        <w:gridCol w:w="1857"/>
      </w:tblGrid>
      <w:tr w:rsidR="00CD710C" w:rsidRPr="004D260D" w:rsidTr="001D7903">
        <w:trPr>
          <w:jc w:val="center"/>
        </w:trPr>
        <w:tc>
          <w:tcPr>
            <w:tcW w:w="1000" w:type="pct"/>
            <w:tcBorders>
              <w:top w:val="single" w:sz="12" w:space="0" w:color="auto"/>
              <w:left w:val="single" w:sz="12" w:space="0" w:color="auto"/>
              <w:bottom w:val="nil"/>
              <w:right w:val="single" w:sz="4" w:space="0" w:color="auto"/>
            </w:tcBorders>
            <w:vAlign w:val="center"/>
            <w:hideMark/>
          </w:tcPr>
          <w:p w:rsidR="00CD710C" w:rsidRPr="004D260D" w:rsidRDefault="00CD710C" w:rsidP="00CD710C">
            <w:pPr>
              <w:spacing w:after="200"/>
              <w:contextualSpacing/>
              <w:jc w:val="center"/>
              <w:rPr>
                <w:sz w:val="18"/>
                <w:szCs w:val="18"/>
              </w:rPr>
            </w:pPr>
            <w:r w:rsidRPr="004D260D">
              <w:rPr>
                <w:sz w:val="18"/>
                <w:szCs w:val="18"/>
              </w:rPr>
              <w:t>Niveaux OTAN</w:t>
            </w:r>
          </w:p>
        </w:tc>
        <w:tc>
          <w:tcPr>
            <w:tcW w:w="1000" w:type="pct"/>
            <w:tcBorders>
              <w:top w:val="single" w:sz="12" w:space="0" w:color="auto"/>
              <w:left w:val="single" w:sz="4" w:space="0" w:color="auto"/>
              <w:bottom w:val="nil"/>
              <w:right w:val="single" w:sz="4" w:space="0" w:color="auto"/>
            </w:tcBorders>
            <w:vAlign w:val="center"/>
            <w:hideMark/>
          </w:tcPr>
          <w:p w:rsidR="00CD710C" w:rsidRPr="004D260D" w:rsidRDefault="00CD710C" w:rsidP="00CD710C">
            <w:pPr>
              <w:spacing w:after="200"/>
              <w:contextualSpacing/>
              <w:jc w:val="center"/>
              <w:rPr>
                <w:sz w:val="18"/>
                <w:szCs w:val="18"/>
              </w:rPr>
            </w:pPr>
            <w:r w:rsidRPr="004D260D">
              <w:rPr>
                <w:sz w:val="18"/>
                <w:szCs w:val="18"/>
              </w:rPr>
              <w:t>Méthodes OTAN</w:t>
            </w:r>
          </w:p>
        </w:tc>
        <w:tc>
          <w:tcPr>
            <w:tcW w:w="0" w:type="auto"/>
            <w:gridSpan w:val="2"/>
            <w:tcBorders>
              <w:top w:val="single" w:sz="12" w:space="0" w:color="auto"/>
              <w:left w:val="single" w:sz="4" w:space="0" w:color="auto"/>
              <w:bottom w:val="single" w:sz="4" w:space="0" w:color="auto"/>
              <w:right w:val="single" w:sz="4" w:space="0" w:color="auto"/>
            </w:tcBorders>
            <w:vAlign w:val="center"/>
            <w:hideMark/>
          </w:tcPr>
          <w:p w:rsidR="00CD710C" w:rsidRPr="004D260D" w:rsidRDefault="00CD710C" w:rsidP="00CD710C">
            <w:pPr>
              <w:spacing w:after="200"/>
              <w:contextualSpacing/>
              <w:jc w:val="center"/>
              <w:rPr>
                <w:sz w:val="18"/>
                <w:szCs w:val="18"/>
              </w:rPr>
            </w:pPr>
            <w:r w:rsidRPr="004D260D">
              <w:rPr>
                <w:sz w:val="18"/>
                <w:szCs w:val="18"/>
              </w:rPr>
              <w:t>Classes</w:t>
            </w:r>
            <w:r w:rsidR="006348F5">
              <w:rPr>
                <w:rStyle w:val="Appelnotedebasdep"/>
                <w:sz w:val="18"/>
                <w:szCs w:val="18"/>
              </w:rPr>
              <w:footnoteReference w:id="23"/>
            </w:r>
            <w:r w:rsidRPr="004D260D">
              <w:rPr>
                <w:sz w:val="18"/>
                <w:szCs w:val="18"/>
              </w:rPr>
              <w:t xml:space="preserve"> GAM EMB 1</w:t>
            </w:r>
          </w:p>
        </w:tc>
        <w:tc>
          <w:tcPr>
            <w:tcW w:w="1000" w:type="pct"/>
            <w:tcBorders>
              <w:top w:val="single" w:sz="12" w:space="0" w:color="auto"/>
              <w:left w:val="single" w:sz="4" w:space="0" w:color="auto"/>
              <w:bottom w:val="nil"/>
              <w:right w:val="single" w:sz="12" w:space="0" w:color="auto"/>
            </w:tcBorders>
            <w:vAlign w:val="center"/>
            <w:hideMark/>
          </w:tcPr>
          <w:p w:rsidR="00CD710C" w:rsidRPr="004D260D" w:rsidRDefault="00CD710C" w:rsidP="00CD710C">
            <w:pPr>
              <w:spacing w:after="200"/>
              <w:contextualSpacing/>
              <w:jc w:val="center"/>
              <w:rPr>
                <w:sz w:val="18"/>
                <w:szCs w:val="18"/>
              </w:rPr>
            </w:pPr>
            <w:r w:rsidRPr="004D260D">
              <w:rPr>
                <w:sz w:val="18"/>
                <w:szCs w:val="18"/>
              </w:rPr>
              <w:t>Protections SEILA</w:t>
            </w:r>
          </w:p>
        </w:tc>
      </w:tr>
      <w:tr w:rsidR="00CD710C" w:rsidRPr="004D260D" w:rsidTr="001D7903">
        <w:trPr>
          <w:trHeight w:val="108"/>
          <w:jc w:val="center"/>
        </w:trPr>
        <w:tc>
          <w:tcPr>
            <w:tcW w:w="1000" w:type="pct"/>
            <w:tcBorders>
              <w:top w:val="nil"/>
              <w:left w:val="single" w:sz="12" w:space="0" w:color="auto"/>
              <w:bottom w:val="single" w:sz="12" w:space="0" w:color="auto"/>
              <w:right w:val="single" w:sz="4" w:space="0" w:color="auto"/>
            </w:tcBorders>
            <w:vAlign w:val="center"/>
          </w:tcPr>
          <w:p w:rsidR="00CD710C" w:rsidRPr="004D260D" w:rsidRDefault="00CD710C" w:rsidP="00CD710C">
            <w:pPr>
              <w:spacing w:after="200"/>
              <w:contextualSpacing/>
              <w:jc w:val="center"/>
              <w:rPr>
                <w:sz w:val="18"/>
                <w:szCs w:val="18"/>
              </w:rPr>
            </w:pPr>
          </w:p>
        </w:tc>
        <w:tc>
          <w:tcPr>
            <w:tcW w:w="1000" w:type="pct"/>
            <w:tcBorders>
              <w:top w:val="nil"/>
              <w:left w:val="single" w:sz="4" w:space="0" w:color="auto"/>
              <w:bottom w:val="single" w:sz="12" w:space="0" w:color="auto"/>
              <w:right w:val="single" w:sz="4" w:space="0" w:color="auto"/>
            </w:tcBorders>
            <w:vAlign w:val="center"/>
          </w:tcPr>
          <w:p w:rsidR="00CD710C" w:rsidRPr="004D260D" w:rsidRDefault="00CD710C" w:rsidP="00CD710C">
            <w:pPr>
              <w:spacing w:after="200"/>
              <w:contextualSpacing/>
              <w:jc w:val="center"/>
              <w:rPr>
                <w:sz w:val="18"/>
                <w:szCs w:val="18"/>
              </w:rPr>
            </w:pPr>
          </w:p>
        </w:tc>
        <w:tc>
          <w:tcPr>
            <w:tcW w:w="1000" w:type="pct"/>
            <w:tcBorders>
              <w:top w:val="single" w:sz="4" w:space="0" w:color="auto"/>
              <w:left w:val="single" w:sz="4" w:space="0" w:color="auto"/>
              <w:bottom w:val="single" w:sz="12" w:space="0" w:color="auto"/>
              <w:right w:val="single" w:sz="4" w:space="0" w:color="auto"/>
            </w:tcBorders>
            <w:vAlign w:val="center"/>
            <w:hideMark/>
          </w:tcPr>
          <w:p w:rsidR="00CD710C" w:rsidRPr="004D260D" w:rsidRDefault="00CD710C" w:rsidP="00CD710C">
            <w:pPr>
              <w:spacing w:after="200"/>
              <w:contextualSpacing/>
              <w:jc w:val="center"/>
              <w:rPr>
                <w:sz w:val="18"/>
                <w:szCs w:val="18"/>
              </w:rPr>
            </w:pPr>
            <w:r w:rsidRPr="004D260D">
              <w:rPr>
                <w:sz w:val="18"/>
                <w:szCs w:val="18"/>
              </w:rPr>
              <w:t>Degré CLIMATIQUE</w:t>
            </w:r>
          </w:p>
        </w:tc>
        <w:tc>
          <w:tcPr>
            <w:tcW w:w="1000" w:type="pct"/>
            <w:tcBorders>
              <w:top w:val="single" w:sz="4" w:space="0" w:color="auto"/>
              <w:left w:val="single" w:sz="4" w:space="0" w:color="auto"/>
              <w:bottom w:val="single" w:sz="12" w:space="0" w:color="auto"/>
              <w:right w:val="single" w:sz="4" w:space="0" w:color="auto"/>
            </w:tcBorders>
            <w:vAlign w:val="center"/>
            <w:hideMark/>
          </w:tcPr>
          <w:p w:rsidR="00CD710C" w:rsidRPr="004D260D" w:rsidRDefault="00CD710C" w:rsidP="00CD710C">
            <w:pPr>
              <w:spacing w:after="200"/>
              <w:contextualSpacing/>
              <w:jc w:val="center"/>
              <w:rPr>
                <w:sz w:val="18"/>
                <w:szCs w:val="18"/>
              </w:rPr>
            </w:pPr>
            <w:r w:rsidRPr="004D260D">
              <w:rPr>
                <w:sz w:val="18"/>
                <w:szCs w:val="18"/>
              </w:rPr>
              <w:t>Degré MECANIQUE</w:t>
            </w:r>
          </w:p>
        </w:tc>
        <w:tc>
          <w:tcPr>
            <w:tcW w:w="1000" w:type="pct"/>
            <w:tcBorders>
              <w:top w:val="nil"/>
              <w:left w:val="single" w:sz="4" w:space="0" w:color="auto"/>
              <w:bottom w:val="single" w:sz="12" w:space="0" w:color="auto"/>
              <w:right w:val="single" w:sz="12" w:space="0" w:color="auto"/>
            </w:tcBorders>
            <w:vAlign w:val="center"/>
          </w:tcPr>
          <w:p w:rsidR="00CD710C" w:rsidRPr="004D260D" w:rsidRDefault="00CD710C" w:rsidP="00CD710C">
            <w:pPr>
              <w:spacing w:after="200"/>
              <w:contextualSpacing/>
              <w:jc w:val="center"/>
              <w:rPr>
                <w:sz w:val="18"/>
                <w:szCs w:val="18"/>
              </w:rPr>
            </w:pPr>
          </w:p>
        </w:tc>
      </w:tr>
      <w:tr w:rsidR="00CD710C" w:rsidRPr="004D260D" w:rsidTr="001D7903">
        <w:trPr>
          <w:trHeight w:val="284"/>
          <w:jc w:val="center"/>
        </w:trPr>
        <w:tc>
          <w:tcPr>
            <w:tcW w:w="1000" w:type="pct"/>
            <w:tcBorders>
              <w:top w:val="nil"/>
              <w:left w:val="single" w:sz="12" w:space="0" w:color="auto"/>
              <w:bottom w:val="single" w:sz="12" w:space="0" w:color="auto"/>
              <w:right w:val="single" w:sz="4" w:space="0" w:color="auto"/>
            </w:tcBorders>
            <w:vAlign w:val="center"/>
          </w:tcPr>
          <w:p w:rsidR="00CD710C" w:rsidRPr="004D260D" w:rsidRDefault="00CD710C" w:rsidP="00CD710C">
            <w:pPr>
              <w:spacing w:after="200"/>
              <w:contextualSpacing/>
              <w:jc w:val="center"/>
              <w:rPr>
                <w:sz w:val="18"/>
                <w:szCs w:val="18"/>
              </w:rPr>
            </w:pPr>
            <w:r w:rsidRPr="004D260D">
              <w:rPr>
                <w:sz w:val="18"/>
                <w:szCs w:val="18"/>
              </w:rPr>
              <w:t>1</w:t>
            </w:r>
          </w:p>
        </w:tc>
        <w:tc>
          <w:tcPr>
            <w:tcW w:w="1000" w:type="pct"/>
            <w:tcBorders>
              <w:top w:val="nil"/>
              <w:left w:val="single" w:sz="4" w:space="0" w:color="auto"/>
              <w:bottom w:val="single" w:sz="12" w:space="0" w:color="auto"/>
              <w:right w:val="single" w:sz="4" w:space="0" w:color="auto"/>
            </w:tcBorders>
            <w:vAlign w:val="center"/>
          </w:tcPr>
          <w:p w:rsidR="00CD710C" w:rsidRPr="004D260D" w:rsidRDefault="00CD710C" w:rsidP="00CD710C">
            <w:pPr>
              <w:spacing w:after="200"/>
              <w:contextualSpacing/>
              <w:jc w:val="center"/>
              <w:rPr>
                <w:sz w:val="18"/>
                <w:szCs w:val="18"/>
              </w:rPr>
            </w:pPr>
            <w:r w:rsidRPr="004D260D">
              <w:rPr>
                <w:sz w:val="18"/>
                <w:szCs w:val="18"/>
              </w:rPr>
              <w:t>6</w:t>
            </w:r>
          </w:p>
        </w:tc>
        <w:tc>
          <w:tcPr>
            <w:tcW w:w="1000" w:type="pct"/>
            <w:tcBorders>
              <w:top w:val="single" w:sz="4" w:space="0" w:color="auto"/>
              <w:left w:val="single" w:sz="4" w:space="0" w:color="auto"/>
              <w:bottom w:val="single" w:sz="12" w:space="0" w:color="auto"/>
              <w:right w:val="single" w:sz="4" w:space="0" w:color="auto"/>
            </w:tcBorders>
            <w:vAlign w:val="center"/>
            <w:hideMark/>
          </w:tcPr>
          <w:p w:rsidR="00CD710C" w:rsidRPr="004D260D" w:rsidRDefault="00CD710C" w:rsidP="00CD710C">
            <w:pPr>
              <w:spacing w:after="200"/>
              <w:contextualSpacing/>
              <w:jc w:val="center"/>
              <w:rPr>
                <w:sz w:val="18"/>
                <w:szCs w:val="18"/>
              </w:rPr>
            </w:pPr>
            <w:r w:rsidRPr="004D260D">
              <w:rPr>
                <w:sz w:val="18"/>
                <w:szCs w:val="18"/>
              </w:rPr>
              <w:t>C</w:t>
            </w:r>
          </w:p>
        </w:tc>
        <w:tc>
          <w:tcPr>
            <w:tcW w:w="1000" w:type="pct"/>
            <w:tcBorders>
              <w:top w:val="single" w:sz="4" w:space="0" w:color="auto"/>
              <w:left w:val="single" w:sz="4" w:space="0" w:color="auto"/>
              <w:bottom w:val="single" w:sz="12" w:space="0" w:color="auto"/>
              <w:right w:val="single" w:sz="4" w:space="0" w:color="auto"/>
            </w:tcBorders>
            <w:vAlign w:val="center"/>
            <w:hideMark/>
          </w:tcPr>
          <w:p w:rsidR="00CD710C" w:rsidRPr="004D260D" w:rsidRDefault="00CD710C" w:rsidP="00CD710C">
            <w:pPr>
              <w:spacing w:after="200"/>
              <w:contextualSpacing/>
              <w:jc w:val="center"/>
              <w:rPr>
                <w:sz w:val="18"/>
                <w:szCs w:val="18"/>
              </w:rPr>
            </w:pPr>
            <w:r w:rsidRPr="004D260D">
              <w:rPr>
                <w:sz w:val="18"/>
                <w:szCs w:val="18"/>
              </w:rPr>
              <w:t>3</w:t>
            </w:r>
          </w:p>
        </w:tc>
        <w:tc>
          <w:tcPr>
            <w:tcW w:w="1000" w:type="pct"/>
            <w:tcBorders>
              <w:top w:val="nil"/>
              <w:left w:val="single" w:sz="4" w:space="0" w:color="auto"/>
              <w:bottom w:val="single" w:sz="12" w:space="0" w:color="auto"/>
              <w:right w:val="single" w:sz="12" w:space="0" w:color="auto"/>
            </w:tcBorders>
            <w:vAlign w:val="center"/>
          </w:tcPr>
          <w:p w:rsidR="00CD710C" w:rsidRPr="009C2D23" w:rsidRDefault="00CD710C" w:rsidP="00BB5F3E">
            <w:pPr>
              <w:spacing w:after="200"/>
              <w:contextualSpacing/>
              <w:jc w:val="center"/>
              <w:rPr>
                <w:sz w:val="18"/>
                <w:szCs w:val="18"/>
              </w:rPr>
            </w:pPr>
            <w:r w:rsidRPr="009C2D23">
              <w:rPr>
                <w:sz w:val="18"/>
                <w:szCs w:val="18"/>
              </w:rPr>
              <w:t>c, ca, ci</w:t>
            </w:r>
            <w:r w:rsidR="00BB5F3E" w:rsidRPr="009C2D23">
              <w:rPr>
                <w:sz w:val="18"/>
                <w:szCs w:val="18"/>
              </w:rPr>
              <w:t xml:space="preserve">, </w:t>
            </w:r>
            <w:r w:rsidRPr="003A4124">
              <w:rPr>
                <w:sz w:val="18"/>
                <w:szCs w:val="18"/>
              </w:rPr>
              <w:t>d</w:t>
            </w:r>
          </w:p>
        </w:tc>
      </w:tr>
      <w:tr w:rsidR="00CD710C" w:rsidRPr="004D260D" w:rsidTr="002976EE">
        <w:trPr>
          <w:trHeight w:val="284"/>
          <w:jc w:val="center"/>
        </w:trPr>
        <w:tc>
          <w:tcPr>
            <w:tcW w:w="1000" w:type="pct"/>
            <w:vMerge w:val="restart"/>
            <w:tcBorders>
              <w:top w:val="nil"/>
              <w:left w:val="single" w:sz="12" w:space="0" w:color="auto"/>
              <w:right w:val="single" w:sz="4" w:space="0" w:color="auto"/>
            </w:tcBorders>
            <w:vAlign w:val="center"/>
          </w:tcPr>
          <w:p w:rsidR="00CD710C" w:rsidRPr="0047379C" w:rsidRDefault="00CD710C" w:rsidP="00CD710C">
            <w:pPr>
              <w:spacing w:after="200"/>
              <w:contextualSpacing/>
              <w:jc w:val="center"/>
              <w:rPr>
                <w:sz w:val="18"/>
                <w:szCs w:val="18"/>
              </w:rPr>
            </w:pPr>
            <w:r w:rsidRPr="004D260D">
              <w:rPr>
                <w:sz w:val="18"/>
                <w:szCs w:val="18"/>
              </w:rPr>
              <w:t>2</w:t>
            </w:r>
          </w:p>
        </w:tc>
        <w:tc>
          <w:tcPr>
            <w:tcW w:w="1000" w:type="pct"/>
            <w:tcBorders>
              <w:top w:val="nil"/>
              <w:left w:val="single" w:sz="4" w:space="0" w:color="auto"/>
              <w:bottom w:val="single" w:sz="4" w:space="0" w:color="auto"/>
              <w:right w:val="single" w:sz="4" w:space="0" w:color="auto"/>
            </w:tcBorders>
            <w:vAlign w:val="center"/>
          </w:tcPr>
          <w:p w:rsidR="00CD710C" w:rsidRPr="004D260D" w:rsidRDefault="00CD710C" w:rsidP="00CD710C">
            <w:pPr>
              <w:spacing w:after="200"/>
              <w:contextualSpacing/>
              <w:jc w:val="center"/>
              <w:rPr>
                <w:sz w:val="18"/>
                <w:szCs w:val="18"/>
              </w:rPr>
            </w:pPr>
            <w:r w:rsidRPr="004D260D">
              <w:rPr>
                <w:sz w:val="18"/>
                <w:szCs w:val="18"/>
              </w:rPr>
              <w:t>5</w:t>
            </w:r>
          </w:p>
        </w:tc>
        <w:tc>
          <w:tcPr>
            <w:tcW w:w="1000" w:type="pct"/>
            <w:tcBorders>
              <w:top w:val="single" w:sz="4" w:space="0" w:color="auto"/>
              <w:left w:val="single" w:sz="4" w:space="0" w:color="auto"/>
              <w:bottom w:val="single" w:sz="4" w:space="0" w:color="auto"/>
              <w:right w:val="single" w:sz="4" w:space="0" w:color="auto"/>
            </w:tcBorders>
            <w:vAlign w:val="center"/>
          </w:tcPr>
          <w:p w:rsidR="00CD710C" w:rsidRPr="004D260D" w:rsidRDefault="00CD710C" w:rsidP="00CD710C">
            <w:pPr>
              <w:spacing w:after="200"/>
              <w:contextualSpacing/>
              <w:jc w:val="center"/>
              <w:rPr>
                <w:sz w:val="18"/>
                <w:szCs w:val="18"/>
              </w:rPr>
            </w:pPr>
            <w:r w:rsidRPr="004D260D">
              <w:rPr>
                <w:sz w:val="18"/>
                <w:szCs w:val="18"/>
              </w:rPr>
              <w:t>C</w:t>
            </w:r>
          </w:p>
        </w:tc>
        <w:tc>
          <w:tcPr>
            <w:tcW w:w="1000" w:type="pct"/>
            <w:tcBorders>
              <w:top w:val="single" w:sz="4" w:space="0" w:color="auto"/>
              <w:left w:val="single" w:sz="4" w:space="0" w:color="auto"/>
              <w:bottom w:val="single" w:sz="4" w:space="0" w:color="auto"/>
              <w:right w:val="single" w:sz="4" w:space="0" w:color="auto"/>
            </w:tcBorders>
            <w:vAlign w:val="center"/>
          </w:tcPr>
          <w:p w:rsidR="00CD710C" w:rsidRPr="004D260D" w:rsidRDefault="00CD710C" w:rsidP="00CD710C">
            <w:pPr>
              <w:spacing w:after="200"/>
              <w:contextualSpacing/>
              <w:jc w:val="center"/>
              <w:rPr>
                <w:sz w:val="18"/>
                <w:szCs w:val="18"/>
              </w:rPr>
            </w:pPr>
            <w:r w:rsidRPr="004D260D">
              <w:rPr>
                <w:sz w:val="18"/>
                <w:szCs w:val="18"/>
              </w:rPr>
              <w:t>2</w:t>
            </w:r>
          </w:p>
        </w:tc>
        <w:tc>
          <w:tcPr>
            <w:tcW w:w="1000" w:type="pct"/>
            <w:tcBorders>
              <w:top w:val="nil"/>
              <w:left w:val="single" w:sz="4" w:space="0" w:color="auto"/>
              <w:bottom w:val="single" w:sz="4" w:space="0" w:color="auto"/>
              <w:right w:val="single" w:sz="12" w:space="0" w:color="auto"/>
            </w:tcBorders>
            <w:vAlign w:val="center"/>
          </w:tcPr>
          <w:p w:rsidR="00CD710C" w:rsidRPr="009C2D23" w:rsidRDefault="00CD710C" w:rsidP="00CD710C">
            <w:pPr>
              <w:spacing w:after="200"/>
              <w:contextualSpacing/>
              <w:jc w:val="center"/>
              <w:rPr>
                <w:sz w:val="18"/>
                <w:szCs w:val="18"/>
              </w:rPr>
            </w:pPr>
            <w:r w:rsidRPr="009C2D23">
              <w:rPr>
                <w:sz w:val="18"/>
                <w:szCs w:val="18"/>
              </w:rPr>
              <w:t>c, ca, ci</w:t>
            </w:r>
          </w:p>
        </w:tc>
      </w:tr>
      <w:tr w:rsidR="00CD710C" w:rsidRPr="004D260D" w:rsidTr="002976EE">
        <w:trPr>
          <w:trHeight w:val="284"/>
          <w:jc w:val="center"/>
        </w:trPr>
        <w:tc>
          <w:tcPr>
            <w:tcW w:w="1000" w:type="pct"/>
            <w:vMerge/>
            <w:tcBorders>
              <w:left w:val="single" w:sz="12" w:space="0" w:color="auto"/>
              <w:right w:val="single" w:sz="4" w:space="0" w:color="auto"/>
            </w:tcBorders>
            <w:vAlign w:val="center"/>
          </w:tcPr>
          <w:p w:rsidR="00CD710C" w:rsidRPr="004D260D" w:rsidRDefault="00CD710C" w:rsidP="00CD710C">
            <w:pPr>
              <w:spacing w:after="200"/>
              <w:contextualSpacing/>
              <w:jc w:val="center"/>
              <w:rPr>
                <w:sz w:val="18"/>
                <w:szCs w:val="18"/>
              </w:rPr>
            </w:pPr>
          </w:p>
        </w:tc>
        <w:tc>
          <w:tcPr>
            <w:tcW w:w="1000" w:type="pct"/>
            <w:tcBorders>
              <w:top w:val="single" w:sz="4" w:space="0" w:color="auto"/>
              <w:left w:val="single" w:sz="4" w:space="0" w:color="auto"/>
              <w:bottom w:val="single" w:sz="4" w:space="0" w:color="auto"/>
              <w:right w:val="single" w:sz="4" w:space="0" w:color="auto"/>
            </w:tcBorders>
            <w:vAlign w:val="center"/>
          </w:tcPr>
          <w:p w:rsidR="00CD710C" w:rsidRPr="004D260D" w:rsidRDefault="00CD710C" w:rsidP="00CD710C">
            <w:pPr>
              <w:spacing w:after="200"/>
              <w:contextualSpacing/>
              <w:jc w:val="center"/>
              <w:rPr>
                <w:sz w:val="18"/>
                <w:szCs w:val="18"/>
              </w:rPr>
            </w:pPr>
            <w:r w:rsidRPr="004D260D">
              <w:rPr>
                <w:sz w:val="18"/>
                <w:szCs w:val="18"/>
              </w:rPr>
              <w:t>4</w:t>
            </w:r>
          </w:p>
        </w:tc>
        <w:tc>
          <w:tcPr>
            <w:tcW w:w="1000" w:type="pct"/>
            <w:tcBorders>
              <w:top w:val="single" w:sz="4" w:space="0" w:color="auto"/>
              <w:left w:val="single" w:sz="4" w:space="0" w:color="auto"/>
              <w:bottom w:val="single" w:sz="4" w:space="0" w:color="auto"/>
              <w:right w:val="single" w:sz="4" w:space="0" w:color="auto"/>
            </w:tcBorders>
            <w:vAlign w:val="center"/>
          </w:tcPr>
          <w:p w:rsidR="00CD710C" w:rsidRPr="004D260D" w:rsidRDefault="00CD710C" w:rsidP="00CD710C">
            <w:pPr>
              <w:spacing w:after="200"/>
              <w:contextualSpacing/>
              <w:jc w:val="center"/>
              <w:rPr>
                <w:sz w:val="18"/>
                <w:szCs w:val="18"/>
              </w:rPr>
            </w:pPr>
            <w:r w:rsidRPr="004D260D">
              <w:rPr>
                <w:sz w:val="18"/>
                <w:szCs w:val="18"/>
              </w:rPr>
              <w:t>C</w:t>
            </w:r>
          </w:p>
        </w:tc>
        <w:tc>
          <w:tcPr>
            <w:tcW w:w="1000" w:type="pct"/>
            <w:tcBorders>
              <w:top w:val="single" w:sz="4" w:space="0" w:color="auto"/>
              <w:left w:val="single" w:sz="4" w:space="0" w:color="auto"/>
              <w:bottom w:val="single" w:sz="4" w:space="0" w:color="auto"/>
              <w:right w:val="single" w:sz="4" w:space="0" w:color="auto"/>
            </w:tcBorders>
            <w:vAlign w:val="center"/>
          </w:tcPr>
          <w:p w:rsidR="00CD710C" w:rsidRPr="004D260D" w:rsidRDefault="00CD710C" w:rsidP="00CD710C">
            <w:pPr>
              <w:spacing w:after="200"/>
              <w:contextualSpacing/>
              <w:jc w:val="center"/>
              <w:rPr>
                <w:sz w:val="18"/>
                <w:szCs w:val="18"/>
              </w:rPr>
            </w:pPr>
            <w:r w:rsidRPr="004D260D">
              <w:rPr>
                <w:sz w:val="18"/>
                <w:szCs w:val="18"/>
              </w:rPr>
              <w:t>2</w:t>
            </w:r>
          </w:p>
        </w:tc>
        <w:tc>
          <w:tcPr>
            <w:tcW w:w="1000" w:type="pct"/>
            <w:tcBorders>
              <w:top w:val="single" w:sz="4" w:space="0" w:color="auto"/>
              <w:left w:val="single" w:sz="4" w:space="0" w:color="auto"/>
              <w:bottom w:val="single" w:sz="4" w:space="0" w:color="auto"/>
              <w:right w:val="single" w:sz="12" w:space="0" w:color="auto"/>
            </w:tcBorders>
            <w:vAlign w:val="center"/>
          </w:tcPr>
          <w:p w:rsidR="00CD710C" w:rsidRPr="009C2D23" w:rsidRDefault="00CD710C" w:rsidP="00CD710C">
            <w:pPr>
              <w:spacing w:after="200"/>
              <w:contextualSpacing/>
              <w:jc w:val="center"/>
              <w:rPr>
                <w:sz w:val="18"/>
                <w:szCs w:val="18"/>
              </w:rPr>
            </w:pPr>
            <w:r w:rsidRPr="009C2D23">
              <w:rPr>
                <w:sz w:val="18"/>
                <w:szCs w:val="18"/>
              </w:rPr>
              <w:t>c, ca, ci</w:t>
            </w:r>
          </w:p>
        </w:tc>
      </w:tr>
      <w:tr w:rsidR="00CD710C" w:rsidRPr="004D260D" w:rsidTr="002976EE">
        <w:trPr>
          <w:trHeight w:val="284"/>
          <w:jc w:val="center"/>
        </w:trPr>
        <w:tc>
          <w:tcPr>
            <w:tcW w:w="1000" w:type="pct"/>
            <w:vMerge/>
            <w:tcBorders>
              <w:left w:val="single" w:sz="12" w:space="0" w:color="auto"/>
              <w:bottom w:val="single" w:sz="12" w:space="0" w:color="auto"/>
              <w:right w:val="single" w:sz="4" w:space="0" w:color="auto"/>
            </w:tcBorders>
            <w:vAlign w:val="center"/>
          </w:tcPr>
          <w:p w:rsidR="00CD710C" w:rsidRPr="004D260D" w:rsidRDefault="00CD710C" w:rsidP="00CD710C">
            <w:pPr>
              <w:spacing w:after="200"/>
              <w:contextualSpacing/>
              <w:jc w:val="center"/>
              <w:rPr>
                <w:sz w:val="18"/>
                <w:szCs w:val="18"/>
              </w:rPr>
            </w:pPr>
          </w:p>
        </w:tc>
        <w:tc>
          <w:tcPr>
            <w:tcW w:w="1000" w:type="pct"/>
            <w:tcBorders>
              <w:top w:val="single" w:sz="4" w:space="0" w:color="auto"/>
              <w:left w:val="single" w:sz="4" w:space="0" w:color="auto"/>
              <w:right w:val="single" w:sz="4" w:space="0" w:color="auto"/>
            </w:tcBorders>
            <w:vAlign w:val="center"/>
          </w:tcPr>
          <w:p w:rsidR="00CD710C" w:rsidRPr="004D260D" w:rsidRDefault="00CD710C" w:rsidP="00CD710C">
            <w:pPr>
              <w:spacing w:after="200"/>
              <w:contextualSpacing/>
              <w:jc w:val="center"/>
              <w:rPr>
                <w:sz w:val="18"/>
                <w:szCs w:val="18"/>
              </w:rPr>
            </w:pPr>
            <w:r w:rsidRPr="004D260D">
              <w:rPr>
                <w:sz w:val="18"/>
                <w:szCs w:val="18"/>
              </w:rPr>
              <w:t>3</w:t>
            </w:r>
          </w:p>
        </w:tc>
        <w:tc>
          <w:tcPr>
            <w:tcW w:w="1000" w:type="pct"/>
            <w:tcBorders>
              <w:top w:val="single" w:sz="4" w:space="0" w:color="auto"/>
              <w:left w:val="single" w:sz="4" w:space="0" w:color="auto"/>
              <w:right w:val="single" w:sz="4" w:space="0" w:color="auto"/>
            </w:tcBorders>
            <w:vAlign w:val="center"/>
          </w:tcPr>
          <w:p w:rsidR="00CD710C" w:rsidRPr="004D260D" w:rsidRDefault="00CD710C" w:rsidP="00CD710C">
            <w:pPr>
              <w:spacing w:after="200"/>
              <w:contextualSpacing/>
              <w:jc w:val="center"/>
              <w:rPr>
                <w:sz w:val="18"/>
                <w:szCs w:val="18"/>
              </w:rPr>
            </w:pPr>
            <w:r w:rsidRPr="004D260D">
              <w:rPr>
                <w:sz w:val="18"/>
                <w:szCs w:val="18"/>
              </w:rPr>
              <w:t>B</w:t>
            </w:r>
          </w:p>
        </w:tc>
        <w:tc>
          <w:tcPr>
            <w:tcW w:w="1000" w:type="pct"/>
            <w:tcBorders>
              <w:top w:val="single" w:sz="4" w:space="0" w:color="auto"/>
              <w:left w:val="single" w:sz="4" w:space="0" w:color="auto"/>
              <w:right w:val="single" w:sz="4" w:space="0" w:color="auto"/>
            </w:tcBorders>
            <w:vAlign w:val="center"/>
          </w:tcPr>
          <w:p w:rsidR="00CD710C" w:rsidRPr="004D260D" w:rsidRDefault="00CD710C" w:rsidP="00CD710C">
            <w:pPr>
              <w:spacing w:after="200"/>
              <w:contextualSpacing/>
              <w:jc w:val="center"/>
              <w:rPr>
                <w:sz w:val="18"/>
                <w:szCs w:val="18"/>
              </w:rPr>
            </w:pPr>
            <w:r w:rsidRPr="004D260D">
              <w:rPr>
                <w:sz w:val="18"/>
                <w:szCs w:val="18"/>
              </w:rPr>
              <w:t>3</w:t>
            </w:r>
          </w:p>
        </w:tc>
        <w:tc>
          <w:tcPr>
            <w:tcW w:w="1000" w:type="pct"/>
            <w:tcBorders>
              <w:top w:val="single" w:sz="4" w:space="0" w:color="auto"/>
              <w:left w:val="single" w:sz="4" w:space="0" w:color="auto"/>
              <w:right w:val="single" w:sz="12" w:space="0" w:color="auto"/>
            </w:tcBorders>
            <w:vAlign w:val="center"/>
          </w:tcPr>
          <w:p w:rsidR="00CD710C" w:rsidRPr="009C2D23" w:rsidRDefault="00CD710C" w:rsidP="00607CA1">
            <w:pPr>
              <w:spacing w:after="200"/>
              <w:contextualSpacing/>
              <w:jc w:val="center"/>
              <w:rPr>
                <w:sz w:val="18"/>
                <w:szCs w:val="18"/>
              </w:rPr>
            </w:pPr>
            <w:r w:rsidRPr="009C2D23">
              <w:rPr>
                <w:sz w:val="18"/>
                <w:szCs w:val="18"/>
              </w:rPr>
              <w:t xml:space="preserve">b, </w:t>
            </w:r>
            <w:proofErr w:type="spellStart"/>
            <w:r w:rsidRPr="009C2D23">
              <w:rPr>
                <w:sz w:val="18"/>
                <w:szCs w:val="18"/>
              </w:rPr>
              <w:t>ba</w:t>
            </w:r>
            <w:proofErr w:type="spellEnd"/>
            <w:r w:rsidR="00BB5F3E" w:rsidRPr="009C2D23">
              <w:rPr>
                <w:sz w:val="18"/>
                <w:szCs w:val="18"/>
              </w:rPr>
              <w:t xml:space="preserve">, </w:t>
            </w:r>
            <w:r w:rsidR="00607CA1">
              <w:rPr>
                <w:sz w:val="18"/>
                <w:szCs w:val="18"/>
              </w:rPr>
              <w:t>(ba18),</w:t>
            </w:r>
            <w:r w:rsidR="003A4124">
              <w:rPr>
                <w:sz w:val="18"/>
                <w:szCs w:val="18"/>
              </w:rPr>
              <w:t xml:space="preserve"> </w:t>
            </w:r>
            <w:r w:rsidRPr="009C2D23">
              <w:rPr>
                <w:sz w:val="18"/>
                <w:szCs w:val="18"/>
              </w:rPr>
              <w:t>d</w:t>
            </w:r>
          </w:p>
        </w:tc>
      </w:tr>
      <w:tr w:rsidR="00CD710C" w:rsidRPr="004D260D" w:rsidTr="001D7903">
        <w:trPr>
          <w:jc w:val="center"/>
        </w:trPr>
        <w:tc>
          <w:tcPr>
            <w:tcW w:w="1000" w:type="pct"/>
            <w:vMerge w:val="restart"/>
            <w:tcBorders>
              <w:top w:val="single" w:sz="12" w:space="0" w:color="auto"/>
              <w:left w:val="single" w:sz="12" w:space="0" w:color="auto"/>
              <w:bottom w:val="single" w:sz="12" w:space="0" w:color="auto"/>
              <w:right w:val="single" w:sz="4" w:space="0" w:color="auto"/>
            </w:tcBorders>
            <w:vAlign w:val="center"/>
            <w:hideMark/>
          </w:tcPr>
          <w:p w:rsidR="00CD710C" w:rsidRPr="004D260D" w:rsidRDefault="00CD710C" w:rsidP="00CD710C">
            <w:pPr>
              <w:spacing w:after="200"/>
              <w:contextualSpacing/>
              <w:jc w:val="center"/>
              <w:rPr>
                <w:sz w:val="18"/>
                <w:szCs w:val="18"/>
              </w:rPr>
            </w:pPr>
            <w:r w:rsidRPr="004D260D">
              <w:rPr>
                <w:sz w:val="18"/>
                <w:szCs w:val="18"/>
              </w:rPr>
              <w:t>3</w:t>
            </w:r>
          </w:p>
        </w:tc>
        <w:tc>
          <w:tcPr>
            <w:tcW w:w="1000" w:type="pct"/>
            <w:vMerge w:val="restart"/>
            <w:tcBorders>
              <w:top w:val="single" w:sz="12" w:space="0" w:color="auto"/>
              <w:left w:val="single" w:sz="4" w:space="0" w:color="auto"/>
              <w:bottom w:val="single" w:sz="12" w:space="0" w:color="auto"/>
              <w:right w:val="single" w:sz="4" w:space="0" w:color="auto"/>
            </w:tcBorders>
            <w:vAlign w:val="center"/>
            <w:hideMark/>
          </w:tcPr>
          <w:p w:rsidR="00CD710C" w:rsidRPr="004D260D" w:rsidRDefault="00CD710C" w:rsidP="00CD710C">
            <w:pPr>
              <w:spacing w:after="200"/>
              <w:contextualSpacing/>
              <w:jc w:val="center"/>
              <w:rPr>
                <w:sz w:val="18"/>
                <w:szCs w:val="18"/>
              </w:rPr>
            </w:pPr>
            <w:r w:rsidRPr="004D260D">
              <w:rPr>
                <w:sz w:val="18"/>
                <w:szCs w:val="18"/>
              </w:rPr>
              <w:t>3</w:t>
            </w:r>
          </w:p>
        </w:tc>
        <w:tc>
          <w:tcPr>
            <w:tcW w:w="1000" w:type="pct"/>
            <w:tcBorders>
              <w:top w:val="single" w:sz="12" w:space="0" w:color="auto"/>
              <w:left w:val="single" w:sz="4" w:space="0" w:color="auto"/>
              <w:bottom w:val="single" w:sz="4" w:space="0" w:color="auto"/>
              <w:right w:val="single" w:sz="4" w:space="0" w:color="auto"/>
            </w:tcBorders>
            <w:vAlign w:val="center"/>
            <w:hideMark/>
          </w:tcPr>
          <w:p w:rsidR="00CD710C" w:rsidRPr="004D260D" w:rsidRDefault="00CD710C" w:rsidP="00CD710C">
            <w:pPr>
              <w:spacing w:after="200"/>
              <w:contextualSpacing/>
              <w:jc w:val="center"/>
              <w:rPr>
                <w:sz w:val="18"/>
                <w:szCs w:val="18"/>
              </w:rPr>
            </w:pPr>
            <w:r w:rsidRPr="004D260D">
              <w:rPr>
                <w:sz w:val="18"/>
                <w:szCs w:val="18"/>
              </w:rPr>
              <w:t xml:space="preserve">B </w:t>
            </w:r>
          </w:p>
        </w:tc>
        <w:tc>
          <w:tcPr>
            <w:tcW w:w="1000" w:type="pct"/>
            <w:vMerge w:val="restart"/>
            <w:tcBorders>
              <w:top w:val="single" w:sz="12" w:space="0" w:color="auto"/>
              <w:left w:val="single" w:sz="4" w:space="0" w:color="auto"/>
              <w:bottom w:val="single" w:sz="12" w:space="0" w:color="auto"/>
              <w:right w:val="single" w:sz="4" w:space="0" w:color="auto"/>
            </w:tcBorders>
            <w:vAlign w:val="center"/>
            <w:hideMark/>
          </w:tcPr>
          <w:p w:rsidR="00CD710C" w:rsidRPr="004D260D" w:rsidRDefault="00CD710C" w:rsidP="00CD710C">
            <w:pPr>
              <w:spacing w:after="200"/>
              <w:contextualSpacing/>
              <w:jc w:val="center"/>
              <w:rPr>
                <w:sz w:val="18"/>
                <w:szCs w:val="18"/>
              </w:rPr>
            </w:pPr>
            <w:r w:rsidRPr="004D260D">
              <w:rPr>
                <w:sz w:val="18"/>
                <w:szCs w:val="18"/>
              </w:rPr>
              <w:t>2</w:t>
            </w:r>
          </w:p>
        </w:tc>
        <w:tc>
          <w:tcPr>
            <w:tcW w:w="1000" w:type="pct"/>
            <w:tcBorders>
              <w:top w:val="single" w:sz="12" w:space="0" w:color="auto"/>
              <w:left w:val="single" w:sz="4" w:space="0" w:color="auto"/>
              <w:bottom w:val="single" w:sz="4" w:space="0" w:color="auto"/>
              <w:right w:val="single" w:sz="12" w:space="0" w:color="auto"/>
            </w:tcBorders>
            <w:vAlign w:val="center"/>
          </w:tcPr>
          <w:p w:rsidR="00CD710C" w:rsidRPr="009C2D23" w:rsidRDefault="00CD710C" w:rsidP="00607CA1">
            <w:pPr>
              <w:spacing w:after="200"/>
              <w:contextualSpacing/>
              <w:jc w:val="center"/>
              <w:rPr>
                <w:sz w:val="18"/>
                <w:szCs w:val="18"/>
              </w:rPr>
            </w:pPr>
            <w:r w:rsidRPr="009C2D23">
              <w:rPr>
                <w:sz w:val="18"/>
                <w:szCs w:val="18"/>
              </w:rPr>
              <w:t xml:space="preserve">b, </w:t>
            </w:r>
            <w:proofErr w:type="spellStart"/>
            <w:r w:rsidRPr="009C2D23">
              <w:rPr>
                <w:sz w:val="18"/>
                <w:szCs w:val="18"/>
              </w:rPr>
              <w:t>ba</w:t>
            </w:r>
            <w:proofErr w:type="spellEnd"/>
            <w:r w:rsidR="00607CA1">
              <w:rPr>
                <w:sz w:val="18"/>
                <w:szCs w:val="18"/>
              </w:rPr>
              <w:t>,</w:t>
            </w:r>
            <w:r w:rsidR="003A4124">
              <w:rPr>
                <w:sz w:val="18"/>
                <w:szCs w:val="18"/>
              </w:rPr>
              <w:t xml:space="preserve"> </w:t>
            </w:r>
            <w:r w:rsidR="00607CA1">
              <w:rPr>
                <w:sz w:val="18"/>
                <w:szCs w:val="18"/>
              </w:rPr>
              <w:t>(ba18)</w:t>
            </w:r>
            <w:r w:rsidRPr="009C2D23">
              <w:rPr>
                <w:sz w:val="18"/>
                <w:szCs w:val="18"/>
              </w:rPr>
              <w:t xml:space="preserve"> </w:t>
            </w:r>
          </w:p>
        </w:tc>
      </w:tr>
      <w:tr w:rsidR="00CD710C" w:rsidRPr="004D260D" w:rsidTr="001D7903">
        <w:trPr>
          <w:jc w:val="center"/>
        </w:trPr>
        <w:tc>
          <w:tcPr>
            <w:tcW w:w="0" w:type="auto"/>
            <w:vMerge/>
            <w:tcBorders>
              <w:top w:val="single" w:sz="12" w:space="0" w:color="auto"/>
              <w:left w:val="single" w:sz="12" w:space="0" w:color="auto"/>
              <w:bottom w:val="single" w:sz="12" w:space="0" w:color="auto"/>
              <w:right w:val="single" w:sz="4" w:space="0" w:color="auto"/>
            </w:tcBorders>
            <w:vAlign w:val="center"/>
            <w:hideMark/>
          </w:tcPr>
          <w:p w:rsidR="00CD710C" w:rsidRPr="004D260D" w:rsidRDefault="00CD710C" w:rsidP="00CD710C">
            <w:pPr>
              <w:spacing w:after="200"/>
              <w:contextualSpacing/>
              <w:rPr>
                <w:sz w:val="18"/>
                <w:szCs w:val="18"/>
              </w:rPr>
            </w:pPr>
          </w:p>
        </w:tc>
        <w:tc>
          <w:tcPr>
            <w:tcW w:w="0" w:type="auto"/>
            <w:vMerge/>
            <w:tcBorders>
              <w:top w:val="single" w:sz="12" w:space="0" w:color="auto"/>
              <w:left w:val="single" w:sz="4" w:space="0" w:color="auto"/>
              <w:bottom w:val="single" w:sz="12" w:space="0" w:color="auto"/>
              <w:right w:val="single" w:sz="4" w:space="0" w:color="auto"/>
            </w:tcBorders>
            <w:vAlign w:val="center"/>
            <w:hideMark/>
          </w:tcPr>
          <w:p w:rsidR="00CD710C" w:rsidRPr="004D260D" w:rsidRDefault="00CD710C" w:rsidP="00CD710C">
            <w:pPr>
              <w:spacing w:after="200"/>
              <w:contextualSpacing/>
              <w:jc w:val="center"/>
              <w:rPr>
                <w:sz w:val="18"/>
                <w:szCs w:val="18"/>
              </w:rPr>
            </w:pPr>
          </w:p>
        </w:tc>
        <w:tc>
          <w:tcPr>
            <w:tcW w:w="1000" w:type="pct"/>
            <w:tcBorders>
              <w:top w:val="single" w:sz="4" w:space="0" w:color="auto"/>
              <w:left w:val="single" w:sz="4" w:space="0" w:color="auto"/>
              <w:bottom w:val="single" w:sz="4" w:space="0" w:color="auto"/>
              <w:right w:val="single" w:sz="4" w:space="0" w:color="auto"/>
            </w:tcBorders>
            <w:vAlign w:val="center"/>
            <w:hideMark/>
          </w:tcPr>
          <w:p w:rsidR="00CD710C" w:rsidRPr="004D260D" w:rsidRDefault="00CD710C" w:rsidP="00CD710C">
            <w:pPr>
              <w:spacing w:after="200"/>
              <w:contextualSpacing/>
              <w:jc w:val="center"/>
              <w:rPr>
                <w:sz w:val="18"/>
                <w:szCs w:val="18"/>
              </w:rPr>
            </w:pPr>
            <w:r w:rsidRPr="004D260D">
              <w:rPr>
                <w:sz w:val="18"/>
                <w:szCs w:val="18"/>
              </w:rPr>
              <w:t>A</w:t>
            </w:r>
          </w:p>
        </w:tc>
        <w:tc>
          <w:tcPr>
            <w:tcW w:w="0" w:type="auto"/>
            <w:vMerge/>
            <w:tcBorders>
              <w:top w:val="single" w:sz="12" w:space="0" w:color="auto"/>
              <w:left w:val="single" w:sz="4" w:space="0" w:color="auto"/>
              <w:bottom w:val="single" w:sz="12" w:space="0" w:color="auto"/>
              <w:right w:val="single" w:sz="4" w:space="0" w:color="auto"/>
            </w:tcBorders>
            <w:vAlign w:val="center"/>
            <w:hideMark/>
          </w:tcPr>
          <w:p w:rsidR="00CD710C" w:rsidRPr="004D260D" w:rsidRDefault="00CD710C" w:rsidP="00CD710C">
            <w:pPr>
              <w:spacing w:after="200"/>
              <w:contextualSpacing/>
              <w:rPr>
                <w:sz w:val="18"/>
                <w:szCs w:val="18"/>
              </w:rPr>
            </w:pPr>
          </w:p>
        </w:tc>
        <w:tc>
          <w:tcPr>
            <w:tcW w:w="1000" w:type="pct"/>
            <w:tcBorders>
              <w:top w:val="single" w:sz="4" w:space="0" w:color="auto"/>
              <w:left w:val="single" w:sz="4" w:space="0" w:color="auto"/>
              <w:bottom w:val="single" w:sz="4" w:space="0" w:color="auto"/>
              <w:right w:val="single" w:sz="12" w:space="0" w:color="auto"/>
            </w:tcBorders>
            <w:vAlign w:val="center"/>
          </w:tcPr>
          <w:p w:rsidR="00CD710C" w:rsidRPr="009C2D23" w:rsidRDefault="00CD710C" w:rsidP="00CD710C">
            <w:pPr>
              <w:spacing w:after="200"/>
              <w:contextualSpacing/>
              <w:jc w:val="center"/>
              <w:rPr>
                <w:sz w:val="18"/>
                <w:szCs w:val="18"/>
              </w:rPr>
            </w:pPr>
            <w:r w:rsidRPr="009C2D23">
              <w:rPr>
                <w:sz w:val="18"/>
                <w:szCs w:val="18"/>
              </w:rPr>
              <w:t>a, a18</w:t>
            </w:r>
          </w:p>
        </w:tc>
      </w:tr>
      <w:tr w:rsidR="00CD710C" w:rsidRPr="004D260D" w:rsidTr="002976EE">
        <w:trPr>
          <w:jc w:val="center"/>
        </w:trPr>
        <w:tc>
          <w:tcPr>
            <w:tcW w:w="0" w:type="auto"/>
            <w:vMerge/>
            <w:tcBorders>
              <w:top w:val="single" w:sz="12" w:space="0" w:color="auto"/>
              <w:left w:val="single" w:sz="12" w:space="0" w:color="auto"/>
              <w:bottom w:val="single" w:sz="12" w:space="0" w:color="auto"/>
              <w:right w:val="single" w:sz="4" w:space="0" w:color="auto"/>
            </w:tcBorders>
            <w:vAlign w:val="center"/>
            <w:hideMark/>
          </w:tcPr>
          <w:p w:rsidR="00CD710C" w:rsidRPr="004D260D" w:rsidRDefault="00CD710C" w:rsidP="00CD710C">
            <w:pPr>
              <w:spacing w:after="200"/>
              <w:contextualSpacing/>
              <w:rPr>
                <w:sz w:val="18"/>
                <w:szCs w:val="18"/>
              </w:rPr>
            </w:pPr>
          </w:p>
        </w:tc>
        <w:tc>
          <w:tcPr>
            <w:tcW w:w="0" w:type="auto"/>
            <w:vMerge/>
            <w:tcBorders>
              <w:top w:val="single" w:sz="12" w:space="0" w:color="auto"/>
              <w:left w:val="single" w:sz="4" w:space="0" w:color="auto"/>
              <w:bottom w:val="single" w:sz="12" w:space="0" w:color="auto"/>
              <w:right w:val="single" w:sz="4" w:space="0" w:color="auto"/>
            </w:tcBorders>
            <w:vAlign w:val="center"/>
            <w:hideMark/>
          </w:tcPr>
          <w:p w:rsidR="00CD710C" w:rsidRPr="004D260D" w:rsidRDefault="00CD710C" w:rsidP="00CD710C">
            <w:pPr>
              <w:spacing w:after="200"/>
              <w:contextualSpacing/>
              <w:jc w:val="center"/>
              <w:rPr>
                <w:sz w:val="18"/>
                <w:szCs w:val="18"/>
              </w:rPr>
            </w:pPr>
          </w:p>
        </w:tc>
        <w:tc>
          <w:tcPr>
            <w:tcW w:w="1000" w:type="pct"/>
            <w:tcBorders>
              <w:top w:val="single" w:sz="4" w:space="0" w:color="auto"/>
              <w:left w:val="single" w:sz="4" w:space="0" w:color="auto"/>
              <w:bottom w:val="single" w:sz="12" w:space="0" w:color="auto"/>
              <w:right w:val="single" w:sz="4" w:space="0" w:color="auto"/>
            </w:tcBorders>
            <w:vAlign w:val="center"/>
            <w:hideMark/>
          </w:tcPr>
          <w:p w:rsidR="00CD710C" w:rsidRPr="004D260D" w:rsidRDefault="00CD710C" w:rsidP="00CD710C">
            <w:pPr>
              <w:spacing w:after="200"/>
              <w:contextualSpacing/>
              <w:jc w:val="center"/>
              <w:rPr>
                <w:sz w:val="18"/>
                <w:szCs w:val="18"/>
              </w:rPr>
            </w:pPr>
            <w:r w:rsidRPr="004D260D">
              <w:rPr>
                <w:sz w:val="18"/>
                <w:szCs w:val="18"/>
              </w:rPr>
              <w:t>O</w:t>
            </w:r>
          </w:p>
        </w:tc>
        <w:tc>
          <w:tcPr>
            <w:tcW w:w="0" w:type="auto"/>
            <w:vMerge/>
            <w:tcBorders>
              <w:top w:val="single" w:sz="12" w:space="0" w:color="auto"/>
              <w:left w:val="single" w:sz="4" w:space="0" w:color="auto"/>
              <w:bottom w:val="single" w:sz="12" w:space="0" w:color="auto"/>
              <w:right w:val="single" w:sz="4" w:space="0" w:color="auto"/>
            </w:tcBorders>
            <w:vAlign w:val="center"/>
            <w:hideMark/>
          </w:tcPr>
          <w:p w:rsidR="00CD710C" w:rsidRPr="004D260D" w:rsidRDefault="00CD710C" w:rsidP="00CD710C">
            <w:pPr>
              <w:spacing w:after="200"/>
              <w:contextualSpacing/>
              <w:rPr>
                <w:sz w:val="18"/>
                <w:szCs w:val="18"/>
              </w:rPr>
            </w:pPr>
          </w:p>
        </w:tc>
        <w:tc>
          <w:tcPr>
            <w:tcW w:w="1000" w:type="pct"/>
            <w:tcBorders>
              <w:top w:val="single" w:sz="4" w:space="0" w:color="auto"/>
              <w:left w:val="single" w:sz="4" w:space="0" w:color="auto"/>
              <w:bottom w:val="single" w:sz="12" w:space="0" w:color="auto"/>
              <w:right w:val="single" w:sz="12" w:space="0" w:color="auto"/>
            </w:tcBorders>
            <w:vAlign w:val="center"/>
          </w:tcPr>
          <w:p w:rsidR="00CD710C" w:rsidRPr="004D260D" w:rsidRDefault="00B44C99" w:rsidP="00B44C99">
            <w:pPr>
              <w:spacing w:after="200"/>
              <w:contextualSpacing/>
              <w:jc w:val="center"/>
              <w:rPr>
                <w:sz w:val="18"/>
                <w:szCs w:val="18"/>
              </w:rPr>
            </w:pPr>
            <w:r>
              <w:rPr>
                <w:sz w:val="18"/>
                <w:szCs w:val="18"/>
              </w:rPr>
              <w:t>a par fabricant matériel</w:t>
            </w:r>
          </w:p>
        </w:tc>
      </w:tr>
      <w:tr w:rsidR="002976EE" w:rsidRPr="004D260D" w:rsidTr="005A297B">
        <w:trPr>
          <w:jc w:val="center"/>
        </w:trPr>
        <w:tc>
          <w:tcPr>
            <w:tcW w:w="0" w:type="auto"/>
            <w:vMerge w:val="restart"/>
            <w:tcBorders>
              <w:top w:val="single" w:sz="12" w:space="0" w:color="auto"/>
              <w:left w:val="single" w:sz="12" w:space="0" w:color="auto"/>
              <w:right w:val="single" w:sz="4" w:space="0" w:color="auto"/>
            </w:tcBorders>
            <w:vAlign w:val="center"/>
          </w:tcPr>
          <w:p w:rsidR="002976EE" w:rsidRPr="004D260D" w:rsidRDefault="002976EE" w:rsidP="002976EE">
            <w:pPr>
              <w:spacing w:after="200"/>
              <w:contextualSpacing/>
              <w:jc w:val="center"/>
              <w:rPr>
                <w:sz w:val="18"/>
                <w:szCs w:val="18"/>
              </w:rPr>
            </w:pPr>
            <w:r>
              <w:rPr>
                <w:sz w:val="18"/>
                <w:szCs w:val="18"/>
              </w:rPr>
              <w:t>4</w:t>
            </w:r>
          </w:p>
        </w:tc>
        <w:tc>
          <w:tcPr>
            <w:tcW w:w="0" w:type="auto"/>
            <w:vMerge w:val="restart"/>
            <w:tcBorders>
              <w:top w:val="single" w:sz="12" w:space="0" w:color="auto"/>
              <w:left w:val="single" w:sz="4" w:space="0" w:color="auto"/>
              <w:right w:val="single" w:sz="4" w:space="0" w:color="auto"/>
            </w:tcBorders>
            <w:vAlign w:val="center"/>
          </w:tcPr>
          <w:p w:rsidR="002976EE" w:rsidRPr="004D260D" w:rsidRDefault="002976EE" w:rsidP="00CD710C">
            <w:pPr>
              <w:spacing w:after="200"/>
              <w:contextualSpacing/>
              <w:jc w:val="center"/>
              <w:rPr>
                <w:sz w:val="18"/>
                <w:szCs w:val="18"/>
              </w:rPr>
            </w:pPr>
            <w:r>
              <w:rPr>
                <w:sz w:val="18"/>
                <w:szCs w:val="18"/>
              </w:rPr>
              <w:t>2</w:t>
            </w:r>
          </w:p>
        </w:tc>
        <w:tc>
          <w:tcPr>
            <w:tcW w:w="1000" w:type="pct"/>
            <w:tcBorders>
              <w:top w:val="single" w:sz="4" w:space="0" w:color="auto"/>
              <w:left w:val="single" w:sz="4" w:space="0" w:color="auto"/>
              <w:bottom w:val="single" w:sz="4" w:space="0" w:color="auto"/>
              <w:right w:val="single" w:sz="4" w:space="0" w:color="auto"/>
            </w:tcBorders>
            <w:vAlign w:val="center"/>
          </w:tcPr>
          <w:p w:rsidR="002976EE" w:rsidRPr="004D260D" w:rsidRDefault="002976EE" w:rsidP="00CD710C">
            <w:pPr>
              <w:spacing w:after="200"/>
              <w:contextualSpacing/>
              <w:jc w:val="center"/>
              <w:rPr>
                <w:sz w:val="18"/>
                <w:szCs w:val="18"/>
              </w:rPr>
            </w:pPr>
            <w:r>
              <w:rPr>
                <w:sz w:val="18"/>
                <w:szCs w:val="18"/>
              </w:rPr>
              <w:t>B</w:t>
            </w:r>
          </w:p>
        </w:tc>
        <w:tc>
          <w:tcPr>
            <w:tcW w:w="0" w:type="auto"/>
            <w:vMerge w:val="restart"/>
            <w:tcBorders>
              <w:top w:val="single" w:sz="12" w:space="0" w:color="auto"/>
              <w:left w:val="single" w:sz="4" w:space="0" w:color="auto"/>
              <w:right w:val="single" w:sz="4" w:space="0" w:color="auto"/>
            </w:tcBorders>
            <w:vAlign w:val="center"/>
          </w:tcPr>
          <w:p w:rsidR="002976EE" w:rsidRPr="004D260D" w:rsidRDefault="002976EE" w:rsidP="002976EE">
            <w:pPr>
              <w:spacing w:after="200"/>
              <w:contextualSpacing/>
              <w:jc w:val="center"/>
              <w:rPr>
                <w:sz w:val="18"/>
                <w:szCs w:val="18"/>
              </w:rPr>
            </w:pPr>
            <w:r>
              <w:rPr>
                <w:sz w:val="18"/>
                <w:szCs w:val="18"/>
              </w:rPr>
              <w:t>1</w:t>
            </w:r>
          </w:p>
        </w:tc>
        <w:tc>
          <w:tcPr>
            <w:tcW w:w="1000" w:type="pct"/>
            <w:tcBorders>
              <w:top w:val="single" w:sz="4" w:space="0" w:color="auto"/>
              <w:left w:val="single" w:sz="4" w:space="0" w:color="auto"/>
              <w:right w:val="single" w:sz="12" w:space="0" w:color="auto"/>
            </w:tcBorders>
            <w:vAlign w:val="center"/>
          </w:tcPr>
          <w:p w:rsidR="002976EE" w:rsidRPr="004D260D" w:rsidRDefault="002976EE" w:rsidP="005A297B">
            <w:pPr>
              <w:spacing w:after="200"/>
              <w:contextualSpacing/>
              <w:jc w:val="center"/>
              <w:rPr>
                <w:sz w:val="18"/>
                <w:szCs w:val="18"/>
              </w:rPr>
            </w:pPr>
            <w:r>
              <w:rPr>
                <w:sz w:val="18"/>
                <w:szCs w:val="18"/>
              </w:rPr>
              <w:t xml:space="preserve">b, </w:t>
            </w:r>
            <w:proofErr w:type="spellStart"/>
            <w:r>
              <w:rPr>
                <w:sz w:val="18"/>
                <w:szCs w:val="18"/>
              </w:rPr>
              <w:t>ba</w:t>
            </w:r>
            <w:proofErr w:type="spellEnd"/>
            <w:r w:rsidR="005A297B">
              <w:rPr>
                <w:sz w:val="18"/>
                <w:szCs w:val="18"/>
              </w:rPr>
              <w:t>,</w:t>
            </w:r>
            <w:r w:rsidR="003A4124">
              <w:rPr>
                <w:sz w:val="18"/>
                <w:szCs w:val="18"/>
              </w:rPr>
              <w:t xml:space="preserve"> </w:t>
            </w:r>
            <w:r w:rsidR="005A297B">
              <w:rPr>
                <w:sz w:val="18"/>
                <w:szCs w:val="18"/>
              </w:rPr>
              <w:t>(</w:t>
            </w:r>
            <w:r w:rsidR="005A297B" w:rsidRPr="00B44C99">
              <w:rPr>
                <w:sz w:val="18"/>
                <w:szCs w:val="18"/>
              </w:rPr>
              <w:t>ba18)</w:t>
            </w:r>
          </w:p>
        </w:tc>
      </w:tr>
      <w:tr w:rsidR="002976EE" w:rsidRPr="004D260D" w:rsidTr="005A297B">
        <w:trPr>
          <w:jc w:val="center"/>
        </w:trPr>
        <w:tc>
          <w:tcPr>
            <w:tcW w:w="0" w:type="auto"/>
            <w:vMerge/>
            <w:tcBorders>
              <w:left w:val="single" w:sz="12" w:space="0" w:color="auto"/>
              <w:right w:val="single" w:sz="4" w:space="0" w:color="auto"/>
            </w:tcBorders>
            <w:vAlign w:val="center"/>
          </w:tcPr>
          <w:p w:rsidR="002976EE" w:rsidRPr="004D260D" w:rsidRDefault="002976EE" w:rsidP="00CD710C">
            <w:pPr>
              <w:spacing w:after="200"/>
              <w:contextualSpacing/>
              <w:rPr>
                <w:sz w:val="18"/>
                <w:szCs w:val="18"/>
              </w:rPr>
            </w:pPr>
          </w:p>
        </w:tc>
        <w:tc>
          <w:tcPr>
            <w:tcW w:w="0" w:type="auto"/>
            <w:vMerge/>
            <w:tcBorders>
              <w:left w:val="single" w:sz="4" w:space="0" w:color="auto"/>
              <w:right w:val="single" w:sz="4" w:space="0" w:color="auto"/>
            </w:tcBorders>
            <w:vAlign w:val="center"/>
          </w:tcPr>
          <w:p w:rsidR="002976EE" w:rsidRPr="004D260D" w:rsidRDefault="002976EE" w:rsidP="00CD710C">
            <w:pPr>
              <w:spacing w:after="200"/>
              <w:contextualSpacing/>
              <w:jc w:val="center"/>
              <w:rPr>
                <w:sz w:val="18"/>
                <w:szCs w:val="18"/>
              </w:rPr>
            </w:pPr>
          </w:p>
        </w:tc>
        <w:tc>
          <w:tcPr>
            <w:tcW w:w="1000" w:type="pct"/>
            <w:tcBorders>
              <w:top w:val="single" w:sz="4" w:space="0" w:color="auto"/>
              <w:left w:val="single" w:sz="4" w:space="0" w:color="auto"/>
              <w:bottom w:val="single" w:sz="4" w:space="0" w:color="auto"/>
              <w:right w:val="single" w:sz="4" w:space="0" w:color="auto"/>
            </w:tcBorders>
            <w:vAlign w:val="center"/>
          </w:tcPr>
          <w:p w:rsidR="002976EE" w:rsidRPr="004D260D" w:rsidRDefault="002976EE" w:rsidP="00CD710C">
            <w:pPr>
              <w:spacing w:after="200"/>
              <w:contextualSpacing/>
              <w:jc w:val="center"/>
              <w:rPr>
                <w:sz w:val="18"/>
                <w:szCs w:val="18"/>
              </w:rPr>
            </w:pPr>
            <w:r>
              <w:rPr>
                <w:sz w:val="18"/>
                <w:szCs w:val="18"/>
              </w:rPr>
              <w:t>A</w:t>
            </w:r>
          </w:p>
        </w:tc>
        <w:tc>
          <w:tcPr>
            <w:tcW w:w="0" w:type="auto"/>
            <w:vMerge/>
            <w:tcBorders>
              <w:left w:val="single" w:sz="4" w:space="0" w:color="auto"/>
              <w:right w:val="single" w:sz="4" w:space="0" w:color="auto"/>
            </w:tcBorders>
            <w:vAlign w:val="center"/>
          </w:tcPr>
          <w:p w:rsidR="002976EE" w:rsidRPr="004D260D" w:rsidRDefault="002976EE" w:rsidP="00CD710C">
            <w:pPr>
              <w:spacing w:after="200"/>
              <w:contextualSpacing/>
              <w:rPr>
                <w:sz w:val="18"/>
                <w:szCs w:val="18"/>
              </w:rPr>
            </w:pPr>
          </w:p>
        </w:tc>
        <w:tc>
          <w:tcPr>
            <w:tcW w:w="1000" w:type="pct"/>
            <w:tcBorders>
              <w:left w:val="single" w:sz="4" w:space="0" w:color="auto"/>
              <w:right w:val="single" w:sz="12" w:space="0" w:color="auto"/>
            </w:tcBorders>
            <w:vAlign w:val="center"/>
          </w:tcPr>
          <w:p w:rsidR="002976EE" w:rsidRPr="004D260D" w:rsidRDefault="002976EE" w:rsidP="00CD710C">
            <w:pPr>
              <w:spacing w:after="200"/>
              <w:contextualSpacing/>
              <w:jc w:val="center"/>
              <w:rPr>
                <w:sz w:val="18"/>
                <w:szCs w:val="18"/>
              </w:rPr>
            </w:pPr>
            <w:r>
              <w:rPr>
                <w:sz w:val="18"/>
                <w:szCs w:val="18"/>
              </w:rPr>
              <w:t>a, a18</w:t>
            </w:r>
          </w:p>
        </w:tc>
      </w:tr>
      <w:tr w:rsidR="002976EE" w:rsidRPr="004D260D" w:rsidTr="005A297B">
        <w:trPr>
          <w:jc w:val="center"/>
        </w:trPr>
        <w:tc>
          <w:tcPr>
            <w:tcW w:w="0" w:type="auto"/>
            <w:vMerge/>
            <w:tcBorders>
              <w:left w:val="single" w:sz="12" w:space="0" w:color="auto"/>
              <w:bottom w:val="single" w:sz="12" w:space="0" w:color="auto"/>
              <w:right w:val="single" w:sz="4" w:space="0" w:color="auto"/>
            </w:tcBorders>
            <w:vAlign w:val="center"/>
          </w:tcPr>
          <w:p w:rsidR="002976EE" w:rsidRPr="004D260D" w:rsidRDefault="002976EE" w:rsidP="00CD710C">
            <w:pPr>
              <w:spacing w:after="200"/>
              <w:contextualSpacing/>
              <w:rPr>
                <w:sz w:val="18"/>
                <w:szCs w:val="18"/>
              </w:rPr>
            </w:pPr>
          </w:p>
        </w:tc>
        <w:tc>
          <w:tcPr>
            <w:tcW w:w="0" w:type="auto"/>
            <w:tcBorders>
              <w:left w:val="single" w:sz="4" w:space="0" w:color="auto"/>
              <w:bottom w:val="single" w:sz="12" w:space="0" w:color="auto"/>
              <w:right w:val="single" w:sz="4" w:space="0" w:color="auto"/>
            </w:tcBorders>
            <w:vAlign w:val="center"/>
          </w:tcPr>
          <w:p w:rsidR="002976EE" w:rsidRPr="004D260D" w:rsidRDefault="002976EE" w:rsidP="00CD710C">
            <w:pPr>
              <w:spacing w:after="200"/>
              <w:contextualSpacing/>
              <w:jc w:val="center"/>
              <w:rPr>
                <w:sz w:val="18"/>
                <w:szCs w:val="18"/>
              </w:rPr>
            </w:pPr>
            <w:r>
              <w:rPr>
                <w:sz w:val="18"/>
                <w:szCs w:val="18"/>
              </w:rPr>
              <w:t>1</w:t>
            </w:r>
          </w:p>
        </w:tc>
        <w:tc>
          <w:tcPr>
            <w:tcW w:w="1000" w:type="pct"/>
            <w:tcBorders>
              <w:top w:val="single" w:sz="4" w:space="0" w:color="auto"/>
              <w:left w:val="single" w:sz="4" w:space="0" w:color="auto"/>
              <w:bottom w:val="single" w:sz="12" w:space="0" w:color="auto"/>
              <w:right w:val="single" w:sz="4" w:space="0" w:color="auto"/>
            </w:tcBorders>
            <w:vAlign w:val="center"/>
          </w:tcPr>
          <w:p w:rsidR="002976EE" w:rsidRPr="004D260D" w:rsidRDefault="002976EE" w:rsidP="00CD710C">
            <w:pPr>
              <w:spacing w:after="200"/>
              <w:contextualSpacing/>
              <w:jc w:val="center"/>
              <w:rPr>
                <w:sz w:val="18"/>
                <w:szCs w:val="18"/>
              </w:rPr>
            </w:pPr>
            <w:r>
              <w:rPr>
                <w:sz w:val="18"/>
                <w:szCs w:val="18"/>
              </w:rPr>
              <w:t>O</w:t>
            </w:r>
          </w:p>
        </w:tc>
        <w:tc>
          <w:tcPr>
            <w:tcW w:w="0" w:type="auto"/>
            <w:vMerge/>
            <w:tcBorders>
              <w:left w:val="single" w:sz="4" w:space="0" w:color="auto"/>
              <w:bottom w:val="single" w:sz="12" w:space="0" w:color="auto"/>
              <w:right w:val="single" w:sz="4" w:space="0" w:color="auto"/>
            </w:tcBorders>
            <w:vAlign w:val="center"/>
          </w:tcPr>
          <w:p w:rsidR="002976EE" w:rsidRPr="004D260D" w:rsidRDefault="002976EE" w:rsidP="00CD710C">
            <w:pPr>
              <w:spacing w:after="200"/>
              <w:contextualSpacing/>
              <w:rPr>
                <w:sz w:val="18"/>
                <w:szCs w:val="18"/>
              </w:rPr>
            </w:pPr>
          </w:p>
        </w:tc>
        <w:tc>
          <w:tcPr>
            <w:tcW w:w="1000" w:type="pct"/>
            <w:tcBorders>
              <w:left w:val="single" w:sz="4" w:space="0" w:color="auto"/>
              <w:bottom w:val="single" w:sz="12" w:space="0" w:color="auto"/>
              <w:right w:val="single" w:sz="12" w:space="0" w:color="auto"/>
            </w:tcBorders>
            <w:vAlign w:val="center"/>
          </w:tcPr>
          <w:p w:rsidR="002976EE" w:rsidRPr="004D260D" w:rsidRDefault="00B44C99" w:rsidP="00B44C99">
            <w:pPr>
              <w:spacing w:after="200"/>
              <w:contextualSpacing/>
              <w:jc w:val="center"/>
              <w:rPr>
                <w:sz w:val="18"/>
                <w:szCs w:val="18"/>
              </w:rPr>
            </w:pPr>
            <w:r>
              <w:rPr>
                <w:sz w:val="18"/>
                <w:szCs w:val="18"/>
              </w:rPr>
              <w:t>a par fabricant matériel</w:t>
            </w:r>
          </w:p>
        </w:tc>
      </w:tr>
    </w:tbl>
    <w:p w:rsidR="00171C86" w:rsidRDefault="00171C86" w:rsidP="00406B02">
      <w:pPr>
        <w:pStyle w:val="ParagrapheModle"/>
      </w:pPr>
    </w:p>
    <w:p w:rsidR="00171C86" w:rsidRPr="003A4124" w:rsidRDefault="003A4124" w:rsidP="00406B02">
      <w:pPr>
        <w:pStyle w:val="ParagrapheModle"/>
        <w:rPr>
          <w:rFonts w:ascii="Times New Roman" w:hAnsi="Times New Roman"/>
        </w:rPr>
      </w:pPr>
      <w:r w:rsidRPr="003A4124">
        <w:rPr>
          <w:rFonts w:ascii="Times New Roman" w:hAnsi="Times New Roman"/>
        </w:rPr>
        <w:t xml:space="preserve">Note : La protection </w:t>
      </w:r>
      <w:r w:rsidR="00F6192D">
        <w:rPr>
          <w:rFonts w:ascii="Times New Roman" w:hAnsi="Times New Roman"/>
        </w:rPr>
        <w:t xml:space="preserve">SEILA </w:t>
      </w:r>
      <w:r w:rsidRPr="00006865">
        <w:rPr>
          <w:rFonts w:ascii="Times New Roman" w:hAnsi="Times New Roman"/>
          <w:b/>
        </w:rPr>
        <w:t>d</w:t>
      </w:r>
      <w:r w:rsidRPr="003A4124">
        <w:rPr>
          <w:rFonts w:ascii="Times New Roman" w:hAnsi="Times New Roman"/>
        </w:rPr>
        <w:t xml:space="preserve"> correspond à une protection antichoc et antivibratoire calculée selon la fragilité du matériel. Elle peut être appliquée quel que soit l’environnement</w:t>
      </w:r>
      <w:r>
        <w:rPr>
          <w:rFonts w:ascii="Times New Roman" w:hAnsi="Times New Roman"/>
        </w:rPr>
        <w:t xml:space="preserve"> mécanique.</w:t>
      </w:r>
    </w:p>
    <w:sectPr w:rsidR="00171C86" w:rsidRPr="003A4124" w:rsidSect="00542120">
      <w:pgSz w:w="11906" w:h="16838" w:code="9"/>
      <w:pgMar w:top="1418" w:right="1418" w:bottom="1418" w:left="1418" w:header="567" w:footer="284"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F74" w:rsidRDefault="00264F74">
      <w:r>
        <w:separator/>
      </w:r>
    </w:p>
  </w:endnote>
  <w:endnote w:type="continuationSeparator" w:id="0">
    <w:p w:rsidR="00264F74" w:rsidRDefault="00264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F74" w:rsidRDefault="00264F74" w:rsidP="00ED753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264F74" w:rsidRDefault="00264F74" w:rsidP="00ED7537">
    <w:pPr>
      <w:pStyle w:val="Pieddepag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F74" w:rsidRDefault="00264F74" w:rsidP="00EC6939">
    <w:pPr>
      <w:tabs>
        <w:tab w:val="left" w:pos="2700"/>
        <w:tab w:val="center" w:pos="4922"/>
      </w:tabs>
      <w:jc w:val="center"/>
      <w:rPr>
        <w:sz w:val="20"/>
      </w:rPr>
    </w:pPr>
    <w:r>
      <w:rPr>
        <w:sz w:val="20"/>
      </w:rPr>
      <w:t>___________________________________________________________________________________________________</w:t>
    </w:r>
  </w:p>
  <w:p w:rsidR="00264F74" w:rsidRPr="00F67DB5" w:rsidRDefault="00264F74" w:rsidP="00EC6939">
    <w:pPr>
      <w:tabs>
        <w:tab w:val="left" w:pos="2700"/>
        <w:tab w:val="center" w:pos="4922"/>
      </w:tabs>
      <w:jc w:val="center"/>
      <w:rPr>
        <w:sz w:val="20"/>
      </w:rPr>
    </w:pPr>
    <w:r w:rsidRPr="00F67DB5">
      <w:rPr>
        <w:sz w:val="20"/>
      </w:rPr>
      <w:t>Norme Défense, © 20</w:t>
    </w:r>
    <w:r>
      <w:rPr>
        <w:sz w:val="20"/>
      </w:rPr>
      <w:t>15</w:t>
    </w:r>
    <w:r w:rsidRPr="00F67DB5">
      <w:rPr>
        <w:sz w:val="20"/>
      </w:rPr>
      <w:t>, droits réservés.</w:t>
    </w:r>
  </w:p>
  <w:p w:rsidR="00264F74" w:rsidRPr="00F67DB5" w:rsidRDefault="00264F74" w:rsidP="00EC6939">
    <w:pPr>
      <w:jc w:val="center"/>
      <w:rPr>
        <w:sz w:val="20"/>
      </w:rPr>
    </w:pPr>
    <w:r w:rsidRPr="00F67DB5">
      <w:rPr>
        <w:sz w:val="20"/>
      </w:rPr>
      <w:t>Commercialisation interdite sans accord spécifique.</w:t>
    </w:r>
  </w:p>
  <w:p w:rsidR="00264F74" w:rsidRPr="00F67DB5" w:rsidRDefault="00264F74" w:rsidP="00EC6939">
    <w:pPr>
      <w:jc w:val="center"/>
      <w:rPr>
        <w:sz w:val="20"/>
      </w:rPr>
    </w:pPr>
    <w:r w:rsidRPr="00F67DB5">
      <w:rPr>
        <w:sz w:val="20"/>
      </w:rPr>
      <w:t>Reproduction et diffusion autorisées sous réserve de reproduire intégralement le présent avertissement.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0" w:type="dxa"/>
      <w:tblLayout w:type="fixed"/>
      <w:tblCellMar>
        <w:left w:w="70" w:type="dxa"/>
        <w:right w:w="70" w:type="dxa"/>
      </w:tblCellMar>
      <w:tblLook w:val="0000" w:firstRow="0" w:lastRow="0" w:firstColumn="0" w:lastColumn="0" w:noHBand="0" w:noVBand="0"/>
    </w:tblPr>
    <w:tblGrid>
      <w:gridCol w:w="6521"/>
      <w:gridCol w:w="3379"/>
    </w:tblGrid>
    <w:tr w:rsidR="00264F74" w:rsidRPr="003B5CFA">
      <w:tc>
        <w:tcPr>
          <w:tcW w:w="6521" w:type="dxa"/>
        </w:tcPr>
        <w:p w:rsidR="00264F74" w:rsidRPr="003B5CFA" w:rsidRDefault="00264F74" w:rsidP="00E405AE">
          <w:pPr>
            <w:pStyle w:val="Pieddepage"/>
            <w:tabs>
              <w:tab w:val="clear" w:pos="4536"/>
              <w:tab w:val="clear" w:pos="9072"/>
            </w:tabs>
            <w:rPr>
              <w:sz w:val="18"/>
              <w:szCs w:val="18"/>
            </w:rPr>
          </w:pPr>
          <w:r w:rsidRPr="003B5CFA">
            <w:rPr>
              <w:sz w:val="18"/>
              <w:szCs w:val="18"/>
            </w:rPr>
            <w:t>Norme Défense</w:t>
          </w:r>
          <w:r>
            <w:rPr>
              <w:sz w:val="18"/>
              <w:szCs w:val="18"/>
            </w:rPr>
            <w:t xml:space="preserve"> </w:t>
          </w:r>
          <w:r w:rsidRPr="003B5CFA">
            <w:rPr>
              <w:sz w:val="18"/>
              <w:szCs w:val="18"/>
            </w:rPr>
            <w:t>© 20</w:t>
          </w:r>
          <w:r>
            <w:rPr>
              <w:sz w:val="18"/>
              <w:szCs w:val="18"/>
            </w:rPr>
            <w:t>15</w:t>
          </w:r>
          <w:r w:rsidRPr="003B5CFA">
            <w:rPr>
              <w:sz w:val="18"/>
              <w:szCs w:val="18"/>
            </w:rPr>
            <w:t xml:space="preserve"> – Tous droits réservés</w:t>
          </w:r>
        </w:p>
      </w:tc>
      <w:tc>
        <w:tcPr>
          <w:tcW w:w="3379" w:type="dxa"/>
        </w:tcPr>
        <w:p w:rsidR="00264F74" w:rsidRPr="003B5CFA" w:rsidRDefault="00264F74" w:rsidP="003B5CFA">
          <w:pPr>
            <w:pStyle w:val="Pieddepage"/>
            <w:tabs>
              <w:tab w:val="clear" w:pos="4536"/>
              <w:tab w:val="clear" w:pos="9072"/>
            </w:tabs>
            <w:jc w:val="right"/>
            <w:rPr>
              <w:sz w:val="18"/>
              <w:szCs w:val="18"/>
            </w:rPr>
          </w:pPr>
          <w:r w:rsidRPr="003B5CFA">
            <w:rPr>
              <w:bCs/>
              <w:sz w:val="18"/>
              <w:szCs w:val="18"/>
            </w:rPr>
            <w:fldChar w:fldCharType="begin"/>
          </w:r>
          <w:r w:rsidRPr="003B5CFA">
            <w:rPr>
              <w:sz w:val="18"/>
              <w:szCs w:val="18"/>
            </w:rPr>
            <w:instrText xml:space="preserve"> PAGE  \* MERGEFORMAT </w:instrText>
          </w:r>
          <w:r w:rsidRPr="003B5CFA">
            <w:rPr>
              <w:bCs/>
              <w:sz w:val="18"/>
              <w:szCs w:val="18"/>
            </w:rPr>
            <w:fldChar w:fldCharType="separate"/>
          </w:r>
          <w:r w:rsidR="00334FD9" w:rsidRPr="00334FD9">
            <w:rPr>
              <w:bCs/>
              <w:noProof/>
              <w:sz w:val="18"/>
              <w:szCs w:val="18"/>
            </w:rPr>
            <w:t>4</w:t>
          </w:r>
          <w:r w:rsidRPr="003B5CFA">
            <w:rPr>
              <w:bCs/>
              <w:sz w:val="18"/>
              <w:szCs w:val="18"/>
            </w:rPr>
            <w:fldChar w:fldCharType="end"/>
          </w:r>
          <w:r w:rsidRPr="003B5CFA">
            <w:rPr>
              <w:sz w:val="18"/>
              <w:szCs w:val="18"/>
            </w:rPr>
            <w:t xml:space="preserve"> </w:t>
          </w:r>
        </w:p>
      </w:tc>
    </w:tr>
  </w:tbl>
  <w:p w:rsidR="00264F74" w:rsidRPr="003B5CFA" w:rsidRDefault="00264F74" w:rsidP="00812DF8">
    <w:pPr>
      <w:pStyle w:val="Pieddepage"/>
      <w:tabs>
        <w:tab w:val="clear" w:pos="4536"/>
        <w:tab w:val="clear" w:pos="9072"/>
      </w:tabs>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F74" w:rsidRPr="00034041" w:rsidRDefault="00264F74" w:rsidP="00034041">
    <w:pPr>
      <w:pStyle w:val="Pieddepage"/>
      <w:framePr w:wrap="around" w:vAnchor="text" w:hAnchor="margin" w:xAlign="right" w:y="1"/>
      <w:tabs>
        <w:tab w:val="clear" w:pos="4536"/>
        <w:tab w:val="clear" w:pos="9072"/>
      </w:tabs>
      <w:jc w:val="right"/>
      <w:rPr>
        <w:bCs/>
        <w:noProof/>
        <w:sz w:val="18"/>
        <w:szCs w:val="18"/>
      </w:rPr>
    </w:pPr>
    <w:r w:rsidRPr="00034041">
      <w:rPr>
        <w:bCs/>
        <w:noProof/>
        <w:sz w:val="18"/>
        <w:szCs w:val="18"/>
      </w:rPr>
      <w:fldChar w:fldCharType="begin"/>
    </w:r>
    <w:r w:rsidRPr="00034041">
      <w:rPr>
        <w:bCs/>
        <w:noProof/>
        <w:sz w:val="18"/>
        <w:szCs w:val="18"/>
      </w:rPr>
      <w:instrText xml:space="preserve">PAGE  </w:instrText>
    </w:r>
    <w:r w:rsidRPr="00034041">
      <w:rPr>
        <w:bCs/>
        <w:noProof/>
        <w:sz w:val="18"/>
        <w:szCs w:val="18"/>
      </w:rPr>
      <w:fldChar w:fldCharType="separate"/>
    </w:r>
    <w:r w:rsidR="00334FD9">
      <w:rPr>
        <w:bCs/>
        <w:noProof/>
        <w:sz w:val="18"/>
        <w:szCs w:val="18"/>
      </w:rPr>
      <w:t>8</w:t>
    </w:r>
    <w:r w:rsidRPr="00034041">
      <w:rPr>
        <w:bCs/>
        <w:noProof/>
        <w:sz w:val="18"/>
        <w:szCs w:val="18"/>
      </w:rPr>
      <w:fldChar w:fldCharType="end"/>
    </w:r>
  </w:p>
  <w:tbl>
    <w:tblPr>
      <w:tblW w:w="15120" w:type="dxa"/>
      <w:tblInd w:w="70" w:type="dxa"/>
      <w:tblLayout w:type="fixed"/>
      <w:tblCellMar>
        <w:left w:w="70" w:type="dxa"/>
        <w:right w:w="70" w:type="dxa"/>
      </w:tblCellMar>
      <w:tblLook w:val="0000" w:firstRow="0" w:lastRow="0" w:firstColumn="0" w:lastColumn="0" w:noHBand="0" w:noVBand="0"/>
    </w:tblPr>
    <w:tblGrid>
      <w:gridCol w:w="11700"/>
      <w:gridCol w:w="3420"/>
    </w:tblGrid>
    <w:tr w:rsidR="00264F74" w:rsidRPr="003B5CFA">
      <w:tc>
        <w:tcPr>
          <w:tcW w:w="11700" w:type="dxa"/>
        </w:tcPr>
        <w:p w:rsidR="00264F74" w:rsidRPr="003B5CFA" w:rsidRDefault="00264F74" w:rsidP="00246314">
          <w:pPr>
            <w:pStyle w:val="Pieddepage"/>
            <w:tabs>
              <w:tab w:val="clear" w:pos="4536"/>
              <w:tab w:val="clear" w:pos="9072"/>
            </w:tabs>
            <w:ind w:right="360" w:firstLine="360"/>
            <w:rPr>
              <w:sz w:val="18"/>
              <w:szCs w:val="18"/>
            </w:rPr>
          </w:pPr>
          <w:r w:rsidRPr="003B5CFA">
            <w:rPr>
              <w:sz w:val="18"/>
              <w:szCs w:val="18"/>
            </w:rPr>
            <w:t>Norme Défense</w:t>
          </w:r>
          <w:r>
            <w:rPr>
              <w:sz w:val="18"/>
              <w:szCs w:val="18"/>
            </w:rPr>
            <w:t xml:space="preserve"> </w:t>
          </w:r>
          <w:r w:rsidRPr="003B5CFA">
            <w:rPr>
              <w:sz w:val="18"/>
              <w:szCs w:val="18"/>
            </w:rPr>
            <w:t xml:space="preserve">© </w:t>
          </w:r>
          <w:r>
            <w:rPr>
              <w:sz w:val="18"/>
              <w:szCs w:val="18"/>
            </w:rPr>
            <w:t>2015</w:t>
          </w:r>
          <w:r w:rsidRPr="003B5CFA">
            <w:rPr>
              <w:sz w:val="18"/>
              <w:szCs w:val="18"/>
            </w:rPr>
            <w:t>– Tous droits réservés</w:t>
          </w:r>
        </w:p>
      </w:tc>
      <w:tc>
        <w:tcPr>
          <w:tcW w:w="3420" w:type="dxa"/>
        </w:tcPr>
        <w:p w:rsidR="00264F74" w:rsidRPr="003B5CFA" w:rsidRDefault="00264F74" w:rsidP="00E346A2">
          <w:pPr>
            <w:pStyle w:val="Pieddepage"/>
            <w:tabs>
              <w:tab w:val="clear" w:pos="4536"/>
              <w:tab w:val="clear" w:pos="9072"/>
            </w:tabs>
            <w:jc w:val="right"/>
            <w:rPr>
              <w:sz w:val="18"/>
              <w:szCs w:val="18"/>
            </w:rPr>
          </w:pPr>
          <w:r w:rsidRPr="003B5CFA">
            <w:rPr>
              <w:sz w:val="18"/>
              <w:szCs w:val="18"/>
            </w:rPr>
            <w:t xml:space="preserve"> / </w:t>
          </w:r>
          <w:r w:rsidRPr="003B5CFA">
            <w:rPr>
              <w:sz w:val="18"/>
              <w:szCs w:val="18"/>
            </w:rPr>
            <w:fldChar w:fldCharType="begin"/>
          </w:r>
          <w:r w:rsidRPr="003B5CFA">
            <w:rPr>
              <w:sz w:val="18"/>
              <w:szCs w:val="18"/>
            </w:rPr>
            <w:instrText xml:space="preserve"> NUMPAGES  \* MERGEFORMAT </w:instrText>
          </w:r>
          <w:r w:rsidRPr="003B5CFA">
            <w:rPr>
              <w:sz w:val="18"/>
              <w:szCs w:val="18"/>
            </w:rPr>
            <w:fldChar w:fldCharType="separate"/>
          </w:r>
          <w:r w:rsidR="00334FD9">
            <w:rPr>
              <w:noProof/>
              <w:sz w:val="18"/>
              <w:szCs w:val="18"/>
            </w:rPr>
            <w:t>33</w:t>
          </w:r>
          <w:r w:rsidRPr="003B5CFA">
            <w:rPr>
              <w:sz w:val="18"/>
              <w:szCs w:val="18"/>
            </w:rPr>
            <w:fldChar w:fldCharType="end"/>
          </w:r>
        </w:p>
      </w:tc>
    </w:tr>
  </w:tbl>
  <w:p w:rsidR="00264F74" w:rsidRPr="00812DF8" w:rsidRDefault="00264F74" w:rsidP="00812DF8">
    <w:pPr>
      <w:pStyle w:val="Pieddepage"/>
      <w:tabs>
        <w:tab w:val="clear" w:pos="4536"/>
        <w:tab w:val="clear" w:pos="9072"/>
      </w:tabs>
      <w:rPr>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0" w:type="dxa"/>
      <w:tblLayout w:type="fixed"/>
      <w:tblCellMar>
        <w:left w:w="70" w:type="dxa"/>
        <w:right w:w="70" w:type="dxa"/>
      </w:tblCellMar>
      <w:tblLook w:val="0000" w:firstRow="0" w:lastRow="0" w:firstColumn="0" w:lastColumn="0" w:noHBand="0" w:noVBand="0"/>
    </w:tblPr>
    <w:tblGrid>
      <w:gridCol w:w="6521"/>
      <w:gridCol w:w="3379"/>
    </w:tblGrid>
    <w:tr w:rsidR="00264F74" w:rsidRPr="003B5CFA">
      <w:tc>
        <w:tcPr>
          <w:tcW w:w="6521" w:type="dxa"/>
        </w:tcPr>
        <w:p w:rsidR="00264F74" w:rsidRPr="003B5CFA" w:rsidRDefault="00264F74" w:rsidP="000532B4">
          <w:pPr>
            <w:pStyle w:val="Pieddepage"/>
            <w:tabs>
              <w:tab w:val="clear" w:pos="4536"/>
              <w:tab w:val="clear" w:pos="9072"/>
            </w:tabs>
            <w:rPr>
              <w:sz w:val="18"/>
              <w:szCs w:val="18"/>
            </w:rPr>
          </w:pPr>
          <w:r w:rsidRPr="003B5CFA">
            <w:rPr>
              <w:sz w:val="18"/>
              <w:szCs w:val="18"/>
            </w:rPr>
            <w:t>Norme Défense</w:t>
          </w:r>
          <w:r>
            <w:rPr>
              <w:sz w:val="18"/>
              <w:szCs w:val="18"/>
            </w:rPr>
            <w:t xml:space="preserve"> </w:t>
          </w:r>
          <w:r w:rsidRPr="003B5CFA">
            <w:rPr>
              <w:sz w:val="18"/>
              <w:szCs w:val="18"/>
            </w:rPr>
            <w:t xml:space="preserve">© </w:t>
          </w:r>
          <w:r>
            <w:rPr>
              <w:sz w:val="18"/>
              <w:szCs w:val="18"/>
            </w:rPr>
            <w:t>2015</w:t>
          </w:r>
          <w:r w:rsidRPr="003B5CFA">
            <w:rPr>
              <w:sz w:val="18"/>
              <w:szCs w:val="18"/>
            </w:rPr>
            <w:t xml:space="preserve"> – Tous droits réservés</w:t>
          </w:r>
        </w:p>
      </w:tc>
      <w:tc>
        <w:tcPr>
          <w:tcW w:w="3379" w:type="dxa"/>
        </w:tcPr>
        <w:p w:rsidR="00264F74" w:rsidRPr="003B5CFA" w:rsidRDefault="00264F74" w:rsidP="00E346A2">
          <w:pPr>
            <w:pStyle w:val="Pieddepage"/>
            <w:tabs>
              <w:tab w:val="clear" w:pos="4536"/>
              <w:tab w:val="clear" w:pos="9072"/>
            </w:tabs>
            <w:jc w:val="right"/>
            <w:rPr>
              <w:sz w:val="18"/>
              <w:szCs w:val="18"/>
            </w:rPr>
          </w:pPr>
          <w:r w:rsidRPr="003B5CFA">
            <w:rPr>
              <w:bCs/>
              <w:sz w:val="18"/>
              <w:szCs w:val="18"/>
            </w:rPr>
            <w:fldChar w:fldCharType="begin"/>
          </w:r>
          <w:r w:rsidRPr="003B5CFA">
            <w:rPr>
              <w:sz w:val="18"/>
              <w:szCs w:val="18"/>
            </w:rPr>
            <w:instrText xml:space="preserve"> PAGE  \* MERGEFORMAT </w:instrText>
          </w:r>
          <w:r w:rsidRPr="003B5CFA">
            <w:rPr>
              <w:bCs/>
              <w:sz w:val="18"/>
              <w:szCs w:val="18"/>
            </w:rPr>
            <w:fldChar w:fldCharType="separate"/>
          </w:r>
          <w:r w:rsidR="00334FD9" w:rsidRPr="00334FD9">
            <w:rPr>
              <w:bCs/>
              <w:noProof/>
              <w:sz w:val="18"/>
              <w:szCs w:val="18"/>
            </w:rPr>
            <w:t>31</w:t>
          </w:r>
          <w:r w:rsidRPr="003B5CFA">
            <w:rPr>
              <w:bCs/>
              <w:sz w:val="18"/>
              <w:szCs w:val="18"/>
            </w:rPr>
            <w:fldChar w:fldCharType="end"/>
          </w:r>
          <w:r w:rsidRPr="003B5CFA">
            <w:rPr>
              <w:sz w:val="18"/>
              <w:szCs w:val="18"/>
            </w:rPr>
            <w:t xml:space="preserve"> / </w:t>
          </w:r>
          <w:r w:rsidRPr="003B5CFA">
            <w:rPr>
              <w:sz w:val="18"/>
              <w:szCs w:val="18"/>
            </w:rPr>
            <w:fldChar w:fldCharType="begin"/>
          </w:r>
          <w:r w:rsidRPr="003B5CFA">
            <w:rPr>
              <w:sz w:val="18"/>
              <w:szCs w:val="18"/>
            </w:rPr>
            <w:instrText xml:space="preserve"> NUMPAGES  \* MERGEFORMAT </w:instrText>
          </w:r>
          <w:r w:rsidRPr="003B5CFA">
            <w:rPr>
              <w:sz w:val="18"/>
              <w:szCs w:val="18"/>
            </w:rPr>
            <w:fldChar w:fldCharType="separate"/>
          </w:r>
          <w:r w:rsidR="00334FD9">
            <w:rPr>
              <w:noProof/>
              <w:sz w:val="18"/>
              <w:szCs w:val="18"/>
            </w:rPr>
            <w:t>33</w:t>
          </w:r>
          <w:r w:rsidRPr="003B5CFA">
            <w:rPr>
              <w:sz w:val="18"/>
              <w:szCs w:val="18"/>
            </w:rPr>
            <w:fldChar w:fldCharType="end"/>
          </w:r>
        </w:p>
      </w:tc>
    </w:tr>
  </w:tbl>
  <w:p w:rsidR="00264F74" w:rsidRPr="000267FB" w:rsidRDefault="00264F74" w:rsidP="000267FB">
    <w:pPr>
      <w:tabs>
        <w:tab w:val="left" w:pos="2700"/>
        <w:tab w:val="center" w:pos="4922"/>
      </w:tabs>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F74" w:rsidRDefault="00264F74">
      <w:r>
        <w:separator/>
      </w:r>
    </w:p>
  </w:footnote>
  <w:footnote w:type="continuationSeparator" w:id="0">
    <w:p w:rsidR="00264F74" w:rsidRDefault="00264F74">
      <w:r>
        <w:continuationSeparator/>
      </w:r>
    </w:p>
  </w:footnote>
  <w:footnote w:id="1">
    <w:p w:rsidR="00264F74" w:rsidRPr="00BC0683" w:rsidRDefault="00264F74">
      <w:pPr>
        <w:pStyle w:val="Notedebasdepage"/>
        <w:rPr>
          <w:rFonts w:ascii="Times New Roman" w:hAnsi="Times New Roman"/>
        </w:rPr>
      </w:pPr>
      <w:r>
        <w:rPr>
          <w:rStyle w:val="Appelnotedebasdep"/>
        </w:rPr>
        <w:footnoteRef/>
      </w:r>
      <w:r>
        <w:t xml:space="preserve"> </w:t>
      </w:r>
      <w:r w:rsidRPr="00FA7032">
        <w:rPr>
          <w:rFonts w:ascii="Times New Roman" w:hAnsi="Times New Roman"/>
          <w:sz w:val="18"/>
          <w:szCs w:val="18"/>
        </w:rPr>
        <w:t>P18 et P20 cités en annexe C sont des VCI</w:t>
      </w:r>
    </w:p>
  </w:footnote>
  <w:footnote w:id="2">
    <w:p w:rsidR="00264F74" w:rsidRPr="00BC0683" w:rsidRDefault="00264F74">
      <w:pPr>
        <w:pStyle w:val="Notedebasdepage"/>
        <w:rPr>
          <w:rFonts w:ascii="Times New Roman" w:hAnsi="Times New Roman"/>
        </w:rPr>
      </w:pPr>
      <w:r>
        <w:rPr>
          <w:rStyle w:val="Appelnotedebasdep"/>
        </w:rPr>
        <w:footnoteRef/>
      </w:r>
      <w:r>
        <w:t xml:space="preserve"> </w:t>
      </w:r>
      <w:r w:rsidRPr="00FA7032">
        <w:rPr>
          <w:rFonts w:ascii="Times New Roman" w:hAnsi="Times New Roman"/>
          <w:sz w:val="18"/>
          <w:szCs w:val="18"/>
        </w:rPr>
        <w:t>Transport terrestre, aérien ou maritime</w:t>
      </w:r>
    </w:p>
  </w:footnote>
  <w:footnote w:id="3">
    <w:p w:rsidR="00264F74" w:rsidRPr="00FA7032" w:rsidRDefault="00264F74" w:rsidP="00857F08">
      <w:pPr>
        <w:pStyle w:val="Notedebasdepage"/>
        <w:rPr>
          <w:rFonts w:ascii="Times New Roman" w:hAnsi="Times New Roman"/>
          <w:sz w:val="18"/>
          <w:szCs w:val="18"/>
        </w:rPr>
      </w:pPr>
      <w:r>
        <w:rPr>
          <w:rStyle w:val="Appelnotedebasdep"/>
        </w:rPr>
        <w:footnoteRef/>
      </w:r>
      <w:r>
        <w:t xml:space="preserve"> </w:t>
      </w:r>
      <w:r w:rsidRPr="00FA7032">
        <w:rPr>
          <w:rFonts w:ascii="Times New Roman" w:hAnsi="Times New Roman"/>
          <w:sz w:val="18"/>
          <w:szCs w:val="18"/>
        </w:rPr>
        <w:t>La durée retenue est su</w:t>
      </w:r>
      <w:r w:rsidR="00FA7032">
        <w:rPr>
          <w:rFonts w:ascii="Times New Roman" w:hAnsi="Times New Roman"/>
          <w:sz w:val="18"/>
          <w:szCs w:val="18"/>
        </w:rPr>
        <w:t>périeure à celle du STANAG 4280</w:t>
      </w:r>
    </w:p>
    <w:p w:rsidR="00264F74" w:rsidRDefault="00264F74">
      <w:pPr>
        <w:pStyle w:val="Notedebasdepage"/>
      </w:pPr>
    </w:p>
  </w:footnote>
  <w:footnote w:id="4">
    <w:p w:rsidR="00264F74" w:rsidRPr="00FA7032" w:rsidRDefault="00264F74">
      <w:pPr>
        <w:pStyle w:val="Notedebasdepage"/>
        <w:rPr>
          <w:rFonts w:ascii="Times New Roman" w:hAnsi="Times New Roman"/>
          <w:sz w:val="18"/>
          <w:szCs w:val="18"/>
        </w:rPr>
      </w:pPr>
      <w:r>
        <w:rPr>
          <w:rStyle w:val="Appelnotedebasdep"/>
        </w:rPr>
        <w:footnoteRef/>
      </w:r>
      <w:r>
        <w:t xml:space="preserve"> </w:t>
      </w:r>
      <w:r w:rsidRPr="00FA7032">
        <w:rPr>
          <w:rFonts w:ascii="Times New Roman" w:hAnsi="Times New Roman"/>
          <w:sz w:val="18"/>
          <w:szCs w:val="18"/>
        </w:rPr>
        <w:t>Les durées sont précisées par les services de soutien (avec mise en place de contrôles périodiques visuels ou autres)</w:t>
      </w:r>
    </w:p>
  </w:footnote>
  <w:footnote w:id="5">
    <w:p w:rsidR="00264F74" w:rsidRPr="00FA7032" w:rsidRDefault="00264F74" w:rsidP="00BC0683">
      <w:pPr>
        <w:pStyle w:val="Notedebasdepage"/>
        <w:jc w:val="both"/>
        <w:rPr>
          <w:rFonts w:ascii="Times New Roman" w:hAnsi="Times New Roman"/>
          <w:b/>
          <w:sz w:val="18"/>
          <w:szCs w:val="18"/>
        </w:rPr>
      </w:pPr>
      <w:r>
        <w:rPr>
          <w:rStyle w:val="Appelnotedebasdep"/>
        </w:rPr>
        <w:footnoteRef/>
      </w:r>
      <w:r>
        <w:t xml:space="preserve"> </w:t>
      </w:r>
      <w:r w:rsidRPr="00FA7032">
        <w:rPr>
          <w:rFonts w:ascii="Times New Roman" w:hAnsi="Times New Roman"/>
          <w:sz w:val="18"/>
          <w:szCs w:val="18"/>
        </w:rPr>
        <w:t>Véhicules à roues (routes revêtues, bitume/gravier, tous terrains, conteneur mer), véhicules à chenilles (routes revêtues, bitume/gravier, tous terrains, conteneur mer), rail (plancher du wagon, conteneur mer), mer (coque et pont, soute à marchandise, conteneur), air (aéronef à turbopropulseur, aéronef à turboréacteur, hélicoptère, conteneur mer)</w:t>
      </w:r>
    </w:p>
  </w:footnote>
  <w:footnote w:id="6">
    <w:p w:rsidR="00264F74" w:rsidRPr="00BC0683" w:rsidRDefault="00264F74" w:rsidP="00DA2745">
      <w:pPr>
        <w:pStyle w:val="Notedebasdepage"/>
        <w:jc w:val="both"/>
        <w:rPr>
          <w:rFonts w:ascii="Times New Roman" w:hAnsi="Times New Roman"/>
          <w:b/>
        </w:rPr>
      </w:pPr>
      <w:r w:rsidRPr="00BC0683">
        <w:rPr>
          <w:rStyle w:val="Appelnotedebasdep"/>
          <w:rFonts w:ascii="Times New Roman" w:hAnsi="Times New Roman"/>
        </w:rPr>
        <w:footnoteRef/>
      </w:r>
      <w:r w:rsidRPr="00BC0683">
        <w:rPr>
          <w:rFonts w:ascii="Times New Roman" w:hAnsi="Times New Roman"/>
        </w:rPr>
        <w:t xml:space="preserve"> </w:t>
      </w:r>
      <w:r w:rsidRPr="00FA7032">
        <w:rPr>
          <w:rFonts w:ascii="Times New Roman" w:hAnsi="Times New Roman"/>
          <w:sz w:val="18"/>
          <w:szCs w:val="18"/>
        </w:rPr>
        <w:t>Véhicules à roues (routes revêtues, bitume/gravier, tous terrains, conteneur mer), véhicules à chenilles (routes revêtues, bitume/gravier, tous terrains, conteneur mer), rail (plancher du wagon, conteneur mer), mer (coque et pont, soute à marchandise, conteneur), air (aéronef à turbopropulseur, aéronef à turboréacteur, hélicoptère, conteneur mer)</w:t>
      </w:r>
    </w:p>
    <w:p w:rsidR="00264F74" w:rsidRPr="00BC0683" w:rsidRDefault="00264F74" w:rsidP="00BC0683">
      <w:pPr>
        <w:pStyle w:val="Notedebasdepage"/>
        <w:jc w:val="both"/>
        <w:rPr>
          <w:rFonts w:ascii="Times New Roman" w:hAnsi="Times New Roman"/>
        </w:rPr>
      </w:pPr>
    </w:p>
  </w:footnote>
  <w:footnote w:id="7">
    <w:p w:rsidR="00264F74" w:rsidRPr="00FA7032" w:rsidRDefault="00264F74" w:rsidP="00DA2745">
      <w:pPr>
        <w:pStyle w:val="Notedebasdepage"/>
        <w:jc w:val="both"/>
        <w:rPr>
          <w:rFonts w:ascii="Times New Roman" w:hAnsi="Times New Roman"/>
          <w:b/>
          <w:sz w:val="18"/>
          <w:szCs w:val="18"/>
        </w:rPr>
      </w:pPr>
      <w:r>
        <w:rPr>
          <w:rStyle w:val="Appelnotedebasdep"/>
        </w:rPr>
        <w:footnoteRef/>
      </w:r>
      <w:r>
        <w:t xml:space="preserve"> </w:t>
      </w:r>
      <w:r w:rsidRPr="00FA7032">
        <w:rPr>
          <w:rFonts w:ascii="Times New Roman" w:hAnsi="Times New Roman"/>
          <w:sz w:val="18"/>
          <w:szCs w:val="18"/>
        </w:rPr>
        <w:t>Véhicules à roues (routes revêtues, tous terrains, conteneur mer), véhicules à chenilles (routes revêtues, bitume/gravier, tous terrains, conteneur mer), rail (plancher du wagon, conteneur mer), mer (coque et pont, soute à marchandise, conteneur), air (aéronef à turbopropulseur, aéronef à turboréacteur, hélicoptère, conteneur mer)</w:t>
      </w:r>
    </w:p>
    <w:p w:rsidR="00264F74" w:rsidRPr="00246314" w:rsidRDefault="00264F74" w:rsidP="00BC0683">
      <w:pPr>
        <w:pStyle w:val="Notedebasdepage"/>
        <w:jc w:val="both"/>
        <w:rPr>
          <w:rFonts w:ascii="Times New Roman" w:hAnsi="Times New Roman"/>
        </w:rPr>
      </w:pPr>
    </w:p>
    <w:p w:rsidR="00264F74" w:rsidRPr="00BC0683" w:rsidRDefault="00264F74" w:rsidP="00BC0683">
      <w:pPr>
        <w:pStyle w:val="Notedebasdepage"/>
        <w:jc w:val="both"/>
        <w:rPr>
          <w:sz w:val="22"/>
          <w:szCs w:val="22"/>
        </w:rPr>
      </w:pPr>
    </w:p>
  </w:footnote>
  <w:footnote w:id="8">
    <w:p w:rsidR="00264F74" w:rsidRPr="00FA7032" w:rsidRDefault="00264F74" w:rsidP="00246314">
      <w:pPr>
        <w:pStyle w:val="Notedebasdepage"/>
        <w:rPr>
          <w:rFonts w:ascii="Times New Roman" w:hAnsi="Times New Roman"/>
          <w:sz w:val="18"/>
          <w:szCs w:val="18"/>
        </w:rPr>
      </w:pPr>
      <w:r>
        <w:rPr>
          <w:rStyle w:val="Appelnotedebasdep"/>
        </w:rPr>
        <w:footnoteRef/>
      </w:r>
      <w:r>
        <w:t xml:space="preserve"> </w:t>
      </w:r>
      <w:r w:rsidRPr="00FA7032">
        <w:rPr>
          <w:rFonts w:ascii="Times New Roman" w:hAnsi="Times New Roman"/>
          <w:sz w:val="18"/>
          <w:szCs w:val="18"/>
        </w:rPr>
        <w:t>La durée retenue est supérieure à celle du STANAG 4280</w:t>
      </w:r>
    </w:p>
    <w:p w:rsidR="00264F74" w:rsidRDefault="00264F74">
      <w:pPr>
        <w:pStyle w:val="Notedebasdepage"/>
      </w:pPr>
    </w:p>
  </w:footnote>
  <w:footnote w:id="9">
    <w:p w:rsidR="00264F74" w:rsidRPr="00FA7032" w:rsidRDefault="00264F74" w:rsidP="00DA2745">
      <w:pPr>
        <w:pStyle w:val="Notedebasdepage"/>
        <w:jc w:val="both"/>
        <w:rPr>
          <w:rFonts w:ascii="Times New Roman" w:hAnsi="Times New Roman"/>
          <w:b/>
          <w:sz w:val="18"/>
          <w:szCs w:val="18"/>
        </w:rPr>
      </w:pPr>
      <w:r>
        <w:rPr>
          <w:rStyle w:val="Appelnotedebasdep"/>
        </w:rPr>
        <w:footnoteRef/>
      </w:r>
      <w:r>
        <w:t xml:space="preserve"> </w:t>
      </w:r>
      <w:r w:rsidRPr="00FA7032">
        <w:rPr>
          <w:rFonts w:ascii="Times New Roman" w:hAnsi="Times New Roman"/>
          <w:sz w:val="18"/>
          <w:szCs w:val="18"/>
        </w:rPr>
        <w:t>Véhicules à roues (routes revêtues, conteneur mer), rail (plancher du wagon, conteneur mer), mer (coque et pont, soute à marchandise, conteneur), air (aéronef à turbopropulseur, aéronef à turboréacteur, hélicoptère, conteneur mer)</w:t>
      </w:r>
    </w:p>
    <w:p w:rsidR="00264F74" w:rsidRPr="00BC0683" w:rsidDel="00B5684C" w:rsidRDefault="00264F74" w:rsidP="00DA2745">
      <w:pPr>
        <w:pStyle w:val="Notedebasdepage"/>
        <w:jc w:val="both"/>
        <w:rPr>
          <w:del w:id="69" w:author="NAHON Nicole" w:date="2014-09-17T15:38:00Z"/>
          <w:rFonts w:ascii="Times New Roman" w:hAnsi="Times New Roman"/>
        </w:rPr>
      </w:pPr>
    </w:p>
  </w:footnote>
  <w:footnote w:id="10">
    <w:p w:rsidR="00264F74" w:rsidRPr="00FA7032" w:rsidRDefault="00264F74">
      <w:pPr>
        <w:pStyle w:val="Notedebasdepage"/>
        <w:rPr>
          <w:rFonts w:ascii="Times New Roman" w:hAnsi="Times New Roman"/>
          <w:sz w:val="18"/>
          <w:szCs w:val="18"/>
        </w:rPr>
      </w:pPr>
      <w:r>
        <w:rPr>
          <w:rStyle w:val="Appelnotedebasdep"/>
        </w:rPr>
        <w:footnoteRef/>
      </w:r>
      <w:r>
        <w:t xml:space="preserve"> </w:t>
      </w:r>
      <w:r w:rsidRPr="00FA7032">
        <w:rPr>
          <w:rFonts w:ascii="Times New Roman" w:hAnsi="Times New Roman"/>
          <w:sz w:val="18"/>
          <w:szCs w:val="18"/>
        </w:rPr>
        <w:t xml:space="preserve">STANAG 4340 Méthodes d’essais </w:t>
      </w:r>
      <w:proofErr w:type="gramStart"/>
      <w:r w:rsidRPr="00FA7032">
        <w:rPr>
          <w:rFonts w:ascii="Times New Roman" w:hAnsi="Times New Roman"/>
          <w:sz w:val="18"/>
          <w:szCs w:val="18"/>
        </w:rPr>
        <w:t>normalisées</w:t>
      </w:r>
      <w:proofErr w:type="gramEnd"/>
      <w:r w:rsidRPr="00FA7032">
        <w:rPr>
          <w:rFonts w:ascii="Times New Roman" w:hAnsi="Times New Roman"/>
          <w:sz w:val="18"/>
          <w:szCs w:val="18"/>
        </w:rPr>
        <w:t xml:space="preserve"> pour les emballages OTAN</w:t>
      </w:r>
    </w:p>
  </w:footnote>
  <w:footnote w:id="11">
    <w:p w:rsidR="00264F74" w:rsidRPr="00271F9C" w:rsidRDefault="00264F74" w:rsidP="005965B6">
      <w:pPr>
        <w:pStyle w:val="Notedebasdepage"/>
        <w:jc w:val="both"/>
        <w:rPr>
          <w:rFonts w:ascii="Times New Roman" w:hAnsi="Times New Roman"/>
          <w:sz w:val="18"/>
          <w:szCs w:val="18"/>
        </w:rPr>
      </w:pPr>
      <w:r>
        <w:rPr>
          <w:rStyle w:val="Appelnotedebasdep"/>
        </w:rPr>
        <w:footnoteRef/>
      </w:r>
      <w:r>
        <w:t xml:space="preserve"> </w:t>
      </w:r>
      <w:r w:rsidRPr="00271F9C">
        <w:rPr>
          <w:rFonts w:ascii="Times New Roman" w:hAnsi="Times New Roman"/>
          <w:sz w:val="18"/>
          <w:szCs w:val="18"/>
        </w:rPr>
        <w:t>Document à appliquer, bien que la France ait ad</w:t>
      </w:r>
      <w:r w:rsidR="003E672E" w:rsidRPr="00271F9C">
        <w:rPr>
          <w:rFonts w:ascii="Times New Roman" w:hAnsi="Times New Roman"/>
          <w:sz w:val="18"/>
          <w:szCs w:val="18"/>
        </w:rPr>
        <w:t>o</w:t>
      </w:r>
      <w:r w:rsidRPr="00271F9C">
        <w:rPr>
          <w:rFonts w:ascii="Times New Roman" w:hAnsi="Times New Roman"/>
          <w:sz w:val="18"/>
          <w:szCs w:val="18"/>
        </w:rPr>
        <w:t>pté une position neutre sur cette édition de STANAG qui n’a pas fait l’objet de ratification à la date de publication du présent document</w:t>
      </w:r>
    </w:p>
  </w:footnote>
  <w:footnote w:id="12">
    <w:p w:rsidR="003E672E" w:rsidRPr="00271F9C" w:rsidRDefault="00264F74" w:rsidP="003E672E">
      <w:pPr>
        <w:pStyle w:val="Notedebasdepage"/>
        <w:jc w:val="both"/>
        <w:rPr>
          <w:rFonts w:ascii="Times New Roman" w:hAnsi="Times New Roman"/>
          <w:sz w:val="18"/>
          <w:szCs w:val="18"/>
        </w:rPr>
      </w:pPr>
      <w:r w:rsidRPr="00271F9C">
        <w:rPr>
          <w:rStyle w:val="Appelnotedebasdep"/>
          <w:rFonts w:ascii="Times New Roman" w:hAnsi="Times New Roman"/>
          <w:sz w:val="18"/>
          <w:szCs w:val="18"/>
        </w:rPr>
        <w:footnoteRef/>
      </w:r>
      <w:r w:rsidRPr="00271F9C">
        <w:rPr>
          <w:rFonts w:ascii="Times New Roman" w:hAnsi="Times New Roman"/>
          <w:sz w:val="18"/>
          <w:szCs w:val="18"/>
        </w:rPr>
        <w:t xml:space="preserve"> </w:t>
      </w:r>
      <w:r w:rsidR="003E672E" w:rsidRPr="00271F9C">
        <w:rPr>
          <w:rFonts w:ascii="Times New Roman" w:hAnsi="Times New Roman"/>
          <w:sz w:val="18"/>
          <w:szCs w:val="18"/>
        </w:rPr>
        <w:t>Document à appliquer, bien que la France ait adopté une position neutre sur cette édition de STANAG qui n’a pas fait l’objet de ratification à la date de publication du présent document</w:t>
      </w:r>
    </w:p>
    <w:p w:rsidR="00264F74" w:rsidRDefault="00264F74" w:rsidP="0064109E">
      <w:pPr>
        <w:pStyle w:val="Notedebasdepage"/>
        <w:jc w:val="both"/>
      </w:pPr>
    </w:p>
  </w:footnote>
  <w:footnote w:id="13">
    <w:p w:rsidR="00271F9C" w:rsidRDefault="00271F9C">
      <w:pPr>
        <w:pStyle w:val="Notedebasdepage"/>
      </w:pPr>
      <w:r>
        <w:rPr>
          <w:rStyle w:val="Appelnotedebasdep"/>
        </w:rPr>
        <w:footnoteRef/>
      </w:r>
      <w:r>
        <w:t xml:space="preserve"> </w:t>
      </w:r>
      <w:r w:rsidRPr="00271F9C">
        <w:rPr>
          <w:rFonts w:ascii="Times New Roman" w:hAnsi="Times New Roman"/>
          <w:sz w:val="18"/>
          <w:szCs w:val="18"/>
        </w:rPr>
        <w:t>Edition 4 en cours d’élaboration</w:t>
      </w:r>
    </w:p>
  </w:footnote>
  <w:footnote w:id="14">
    <w:p w:rsidR="00264F74" w:rsidRDefault="00264F74" w:rsidP="009C39C9">
      <w:pPr>
        <w:autoSpaceDE w:val="0"/>
        <w:autoSpaceDN w:val="0"/>
        <w:adjustRightInd w:val="0"/>
        <w:jc w:val="both"/>
      </w:pPr>
      <w:r w:rsidRPr="009C39C9">
        <w:rPr>
          <w:rStyle w:val="Appelnotedebasdep"/>
          <w:sz w:val="20"/>
        </w:rPr>
        <w:footnoteRef/>
      </w:r>
      <w:r>
        <w:t xml:space="preserve"> </w:t>
      </w:r>
      <w:r w:rsidRPr="009C39C9">
        <w:rPr>
          <w:rFonts w:ascii="Times New Roman" w:hAnsi="Times New Roman"/>
          <w:sz w:val="18"/>
          <w:szCs w:val="18"/>
        </w:rPr>
        <w:t>Rapport entre la pression partielle de vapeur d´eau et la pression de vapeur saturante à une</w:t>
      </w:r>
      <w:r>
        <w:rPr>
          <w:rFonts w:ascii="Times New Roman" w:hAnsi="Times New Roman"/>
          <w:sz w:val="18"/>
          <w:szCs w:val="18"/>
        </w:rPr>
        <w:t xml:space="preserve"> </w:t>
      </w:r>
      <w:r w:rsidRPr="009C39C9">
        <w:rPr>
          <w:rFonts w:ascii="Times New Roman" w:hAnsi="Times New Roman"/>
          <w:sz w:val="18"/>
          <w:szCs w:val="18"/>
        </w:rPr>
        <w:t>température donnée</w:t>
      </w:r>
      <w:r>
        <w:rPr>
          <w:rFonts w:ascii="Times New Roman" w:hAnsi="Times New Roman"/>
          <w:sz w:val="18"/>
          <w:szCs w:val="18"/>
        </w:rPr>
        <w:t xml:space="preserve"> (NF X 15-110 et NF X 15-118)</w:t>
      </w:r>
    </w:p>
  </w:footnote>
  <w:footnote w:id="15">
    <w:p w:rsidR="00264F74" w:rsidRPr="00A201D8" w:rsidRDefault="00264F74">
      <w:pPr>
        <w:pStyle w:val="Notedebasdepage"/>
        <w:rPr>
          <w:rFonts w:ascii="Times New Roman" w:hAnsi="Times New Roman"/>
          <w:sz w:val="18"/>
          <w:szCs w:val="18"/>
        </w:rPr>
      </w:pPr>
      <w:r>
        <w:rPr>
          <w:rStyle w:val="Appelnotedebasdep"/>
        </w:rPr>
        <w:footnoteRef/>
      </w:r>
      <w:r>
        <w:t xml:space="preserve"> </w:t>
      </w:r>
      <w:r w:rsidRPr="00A201D8">
        <w:rPr>
          <w:rFonts w:ascii="Times New Roman" w:hAnsi="Times New Roman"/>
          <w:sz w:val="18"/>
          <w:szCs w:val="18"/>
        </w:rPr>
        <w:t>La durée retenue est supérieure à celle du STANAG 4280.</w:t>
      </w:r>
    </w:p>
  </w:footnote>
  <w:footnote w:id="16">
    <w:p w:rsidR="00264F74" w:rsidRDefault="00264F74">
      <w:pPr>
        <w:pStyle w:val="Notedebasdepage"/>
      </w:pPr>
      <w:r>
        <w:rPr>
          <w:rStyle w:val="Appelnotedebasdep"/>
        </w:rPr>
        <w:footnoteRef/>
      </w:r>
      <w:r>
        <w:t xml:space="preserve"> </w:t>
      </w:r>
      <w:r w:rsidRPr="0007686D">
        <w:rPr>
          <w:rFonts w:ascii="Times New Roman" w:hAnsi="Times New Roman"/>
          <w:sz w:val="18"/>
          <w:szCs w:val="18"/>
        </w:rPr>
        <w:t>Ces correspondances ont été élaborées par le SEILA (</w:t>
      </w:r>
      <w:hyperlink r:id="rId1" w:history="1">
        <w:r w:rsidRPr="0007686D">
          <w:rPr>
            <w:rFonts w:ascii="Times New Roman" w:hAnsi="Times New Roman"/>
            <w:sz w:val="18"/>
            <w:szCs w:val="18"/>
          </w:rPr>
          <w:t>www.seila.fr</w:t>
        </w:r>
      </w:hyperlink>
      <w:r w:rsidRPr="0007686D">
        <w:rPr>
          <w:rFonts w:ascii="Times New Roman" w:hAnsi="Times New Roman"/>
          <w:sz w:val="18"/>
          <w:szCs w:val="18"/>
        </w:rPr>
        <w:t>) – Reproduction autorisée pour le présent document</w:t>
      </w:r>
      <w:r w:rsidRPr="00EB6B47">
        <w:rPr>
          <w:rFonts w:ascii="Times New Roman" w:hAnsi="Times New Roman"/>
          <w:sz w:val="22"/>
          <w:szCs w:val="22"/>
        </w:rPr>
        <w:t xml:space="preserve"> </w:t>
      </w:r>
    </w:p>
  </w:footnote>
  <w:footnote w:id="17">
    <w:p w:rsidR="00264F74" w:rsidRPr="00EB6B47" w:rsidRDefault="00264F74" w:rsidP="00EB6B47">
      <w:pPr>
        <w:jc w:val="both"/>
        <w:rPr>
          <w:rFonts w:ascii="Times New Roman" w:hAnsi="Times New Roman"/>
          <w:sz w:val="22"/>
          <w:szCs w:val="22"/>
        </w:rPr>
      </w:pPr>
      <w:r w:rsidRPr="004C71D7">
        <w:rPr>
          <w:rStyle w:val="Appelnotedebasdep"/>
          <w:sz w:val="20"/>
        </w:rPr>
        <w:footnoteRef/>
      </w:r>
      <w:r>
        <w:t xml:space="preserve"> </w:t>
      </w:r>
      <w:r>
        <w:rPr>
          <w:rFonts w:ascii="Times New Roman" w:hAnsi="Times New Roman"/>
          <w:sz w:val="18"/>
          <w:szCs w:val="18"/>
        </w:rPr>
        <w:t>L</w:t>
      </w:r>
      <w:r w:rsidRPr="004C71D7">
        <w:rPr>
          <w:rFonts w:ascii="Times New Roman" w:hAnsi="Times New Roman"/>
          <w:sz w:val="18"/>
          <w:szCs w:val="18"/>
        </w:rPr>
        <w:t xml:space="preserve">es classes </w:t>
      </w:r>
      <w:r>
        <w:rPr>
          <w:rFonts w:ascii="Times New Roman" w:hAnsi="Times New Roman"/>
          <w:sz w:val="18"/>
          <w:szCs w:val="18"/>
        </w:rPr>
        <w:t xml:space="preserve">GAM EMB 1 </w:t>
      </w:r>
      <w:r w:rsidRPr="004C71D7">
        <w:rPr>
          <w:rFonts w:ascii="Times New Roman" w:hAnsi="Times New Roman"/>
          <w:sz w:val="18"/>
          <w:szCs w:val="18"/>
        </w:rPr>
        <w:t>ne doivent plus être utilisées en  termes d’exigences pour les nouveaux contrats</w:t>
      </w:r>
    </w:p>
    <w:p w:rsidR="00264F74" w:rsidRPr="00EB6B47" w:rsidRDefault="00264F74">
      <w:pPr>
        <w:pStyle w:val="Notedebasdepage"/>
        <w:rPr>
          <w:rFonts w:ascii="Times New Roman" w:hAnsi="Times New Roman"/>
          <w:sz w:val="22"/>
          <w:szCs w:val="22"/>
        </w:rPr>
      </w:pPr>
    </w:p>
  </w:footnote>
  <w:footnote w:id="18">
    <w:p w:rsidR="00264F74" w:rsidRDefault="00264F74" w:rsidP="001F1948">
      <w:pPr>
        <w:jc w:val="both"/>
      </w:pPr>
      <w:r w:rsidRPr="004C71D7">
        <w:rPr>
          <w:rStyle w:val="Appelnotedebasdep"/>
          <w:sz w:val="20"/>
        </w:rPr>
        <w:footnoteRef/>
      </w:r>
      <w:r>
        <w:t xml:space="preserve"> </w:t>
      </w:r>
      <w:r>
        <w:rPr>
          <w:rFonts w:ascii="Times New Roman" w:hAnsi="Times New Roman"/>
          <w:sz w:val="18"/>
          <w:szCs w:val="18"/>
        </w:rPr>
        <w:t>L</w:t>
      </w:r>
      <w:r w:rsidRPr="004C71D7">
        <w:rPr>
          <w:rFonts w:ascii="Times New Roman" w:hAnsi="Times New Roman"/>
          <w:sz w:val="18"/>
          <w:szCs w:val="18"/>
        </w:rPr>
        <w:t xml:space="preserve">es classes </w:t>
      </w:r>
      <w:r>
        <w:rPr>
          <w:rFonts w:ascii="Times New Roman" w:hAnsi="Times New Roman"/>
          <w:sz w:val="18"/>
          <w:szCs w:val="18"/>
        </w:rPr>
        <w:t xml:space="preserve">GAM EMB 1 </w:t>
      </w:r>
      <w:r w:rsidRPr="004C71D7">
        <w:rPr>
          <w:rFonts w:ascii="Times New Roman" w:hAnsi="Times New Roman"/>
          <w:sz w:val="18"/>
          <w:szCs w:val="18"/>
        </w:rPr>
        <w:t>ne doivent plus être utilisées en  termes d’exigences pour les nouveaux contrats</w:t>
      </w:r>
      <w:r>
        <w:t xml:space="preserve"> </w:t>
      </w:r>
    </w:p>
  </w:footnote>
  <w:footnote w:id="19">
    <w:p w:rsidR="00264F74" w:rsidRPr="001F1948" w:rsidRDefault="00264F74">
      <w:pPr>
        <w:pStyle w:val="Notedebasdepage"/>
        <w:rPr>
          <w:rFonts w:ascii="Times New Roman" w:hAnsi="Times New Roman"/>
          <w:sz w:val="18"/>
          <w:szCs w:val="18"/>
        </w:rPr>
      </w:pPr>
      <w:r>
        <w:rPr>
          <w:rStyle w:val="Appelnotedebasdep"/>
        </w:rPr>
        <w:footnoteRef/>
      </w:r>
      <w:r>
        <w:t xml:space="preserve"> </w:t>
      </w:r>
      <w:r w:rsidRPr="001F1948">
        <w:rPr>
          <w:rFonts w:ascii="Times New Roman" w:hAnsi="Times New Roman"/>
          <w:sz w:val="18"/>
          <w:szCs w:val="18"/>
        </w:rPr>
        <w:t>Les protections entre parenthèses correspondent à l’utilisation de produits et de supports groupés en un seul matériau</w:t>
      </w:r>
    </w:p>
  </w:footnote>
  <w:footnote w:id="20">
    <w:p w:rsidR="00264F74" w:rsidRDefault="00264F74" w:rsidP="006348F5">
      <w:pPr>
        <w:pStyle w:val="Notedebasdepage"/>
        <w:jc w:val="both"/>
      </w:pPr>
      <w:r w:rsidRPr="001F1948">
        <w:rPr>
          <w:rStyle w:val="Appelnotedebasdep"/>
          <w:rFonts w:ascii="Times New Roman" w:hAnsi="Times New Roman"/>
          <w:sz w:val="18"/>
          <w:szCs w:val="18"/>
        </w:rPr>
        <w:footnoteRef/>
      </w:r>
      <w:r w:rsidRPr="001F1948">
        <w:rPr>
          <w:rFonts w:ascii="Times New Roman" w:hAnsi="Times New Roman"/>
          <w:sz w:val="18"/>
          <w:szCs w:val="18"/>
        </w:rPr>
        <w:t xml:space="preserve"> La protection SEILA </w:t>
      </w:r>
      <w:r w:rsidRPr="0007686D">
        <w:rPr>
          <w:rFonts w:ascii="Times New Roman" w:hAnsi="Times New Roman"/>
          <w:sz w:val="18"/>
          <w:szCs w:val="18"/>
        </w:rPr>
        <w:t xml:space="preserve">d </w:t>
      </w:r>
      <w:r w:rsidRPr="001F1948">
        <w:rPr>
          <w:rFonts w:ascii="Times New Roman" w:hAnsi="Times New Roman"/>
          <w:sz w:val="18"/>
          <w:szCs w:val="18"/>
        </w:rPr>
        <w:t>correspond à une protection antichoc et antivibratoire calculée selon la fragilité du matériel. Elle peut être appliquée quel que soit l’environnement mécanique</w:t>
      </w:r>
    </w:p>
  </w:footnote>
  <w:footnote w:id="21">
    <w:p w:rsidR="00264F74" w:rsidRPr="004C71D7" w:rsidRDefault="00264F74" w:rsidP="00504726">
      <w:pPr>
        <w:pStyle w:val="Notedebasdepage"/>
        <w:jc w:val="both"/>
        <w:rPr>
          <w:rFonts w:ascii="Times New Roman" w:hAnsi="Times New Roman"/>
          <w:sz w:val="18"/>
          <w:szCs w:val="18"/>
        </w:rPr>
      </w:pPr>
      <w:r>
        <w:rPr>
          <w:rStyle w:val="Appelnotedebasdep"/>
        </w:rPr>
        <w:footnoteRef/>
      </w:r>
      <w:r>
        <w:t xml:space="preserve"> </w:t>
      </w:r>
      <w:r w:rsidRPr="004C71D7">
        <w:rPr>
          <w:rFonts w:ascii="Times New Roman" w:hAnsi="Times New Roman"/>
          <w:sz w:val="18"/>
          <w:szCs w:val="18"/>
        </w:rPr>
        <w:t xml:space="preserve">Par température extrême, il faut comprendre pour les climats chauds la température la plus chaude et pour les climats froids la température la plus froide </w:t>
      </w:r>
    </w:p>
  </w:footnote>
  <w:footnote w:id="22">
    <w:p w:rsidR="00264F74" w:rsidRPr="000722B4" w:rsidRDefault="00264F74" w:rsidP="00EB6B47">
      <w:pPr>
        <w:jc w:val="both"/>
        <w:rPr>
          <w:rFonts w:ascii="Times New Roman" w:hAnsi="Times New Roman"/>
          <w:sz w:val="22"/>
          <w:szCs w:val="22"/>
        </w:rPr>
      </w:pPr>
      <w:r w:rsidRPr="004C71D7">
        <w:rPr>
          <w:rStyle w:val="Appelnotedebasdep"/>
          <w:sz w:val="20"/>
        </w:rPr>
        <w:footnoteRef/>
      </w:r>
      <w:r>
        <w:t xml:space="preserve"> </w:t>
      </w:r>
      <w:r w:rsidRPr="004C71D7">
        <w:rPr>
          <w:rFonts w:ascii="Times New Roman" w:hAnsi="Times New Roman"/>
          <w:sz w:val="18"/>
          <w:szCs w:val="18"/>
        </w:rPr>
        <w:t>Ces classes ne doivent plus être utilisées en  termes d’exigences pour les nouveaux contrats</w:t>
      </w:r>
      <w:r w:rsidRPr="000722B4">
        <w:rPr>
          <w:rFonts w:ascii="Times New Roman" w:hAnsi="Times New Roman"/>
          <w:sz w:val="22"/>
          <w:szCs w:val="22"/>
        </w:rPr>
        <w:t xml:space="preserve"> </w:t>
      </w:r>
    </w:p>
    <w:p w:rsidR="00264F74" w:rsidRDefault="00264F74">
      <w:pPr>
        <w:pStyle w:val="Notedebasdepage"/>
      </w:pPr>
    </w:p>
  </w:footnote>
  <w:footnote w:id="23">
    <w:p w:rsidR="00264F74" w:rsidRDefault="00264F74">
      <w:pPr>
        <w:pStyle w:val="Notedebasdepage"/>
      </w:pPr>
      <w:r>
        <w:rPr>
          <w:rStyle w:val="Appelnotedebasdep"/>
        </w:rPr>
        <w:footnoteRef/>
      </w:r>
      <w:r>
        <w:t xml:space="preserve"> </w:t>
      </w:r>
      <w:r w:rsidRPr="004C71D7">
        <w:rPr>
          <w:rFonts w:ascii="Times New Roman" w:hAnsi="Times New Roman"/>
          <w:sz w:val="18"/>
          <w:szCs w:val="18"/>
        </w:rPr>
        <w:t>Ces classes ne doivent plus être utilisées en  termes d’exigences pour les nouveaux contrats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F74" w:rsidRDefault="00264F74">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F74" w:rsidRPr="008F6D62" w:rsidRDefault="00264F74" w:rsidP="008F6D62">
    <w:pPr>
      <w:pStyle w:val="En-tte"/>
      <w:tabs>
        <w:tab w:val="clear" w:pos="4536"/>
        <w:tab w:val="clear" w:pos="9072"/>
      </w:tabs>
      <w:jc w:val="right"/>
      <w:rPr>
        <w:b/>
        <w:sz w:val="20"/>
      </w:rPr>
    </w:pPr>
    <w:r w:rsidRPr="008F6D62">
      <w:rPr>
        <w:sz w:val="20"/>
      </w:rPr>
      <w:t>NORMDEF 0</w:t>
    </w:r>
    <w:r>
      <w:rPr>
        <w:sz w:val="20"/>
      </w:rPr>
      <w:t>201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F74" w:rsidRPr="008F6D62" w:rsidRDefault="00264F74" w:rsidP="008F6D62">
    <w:pPr>
      <w:pStyle w:val="En-tte"/>
      <w:tabs>
        <w:tab w:val="clear" w:pos="4536"/>
        <w:tab w:val="clear" w:pos="9072"/>
      </w:tabs>
      <w:jc w:val="right"/>
      <w:rPr>
        <w:b/>
        <w:sz w:val="20"/>
      </w:rPr>
    </w:pPr>
    <w:r w:rsidRPr="008F6D62">
      <w:rPr>
        <w:sz w:val="20"/>
      </w:rPr>
      <w:t>NORMDEF 0</w:t>
    </w:r>
    <w:r>
      <w:rPr>
        <w:sz w:val="20"/>
      </w:rPr>
      <w:t>20</w:t>
    </w:r>
    <w:r w:rsidRPr="008F6D62">
      <w:rPr>
        <w:sz w:val="20"/>
      </w:rPr>
      <w:t>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F74" w:rsidRPr="008F6D62" w:rsidRDefault="00264F74" w:rsidP="008F6D62">
    <w:pPr>
      <w:pStyle w:val="En-tte"/>
      <w:tabs>
        <w:tab w:val="clear" w:pos="4536"/>
        <w:tab w:val="clear" w:pos="9072"/>
      </w:tabs>
      <w:jc w:val="right"/>
      <w:rPr>
        <w:b/>
        <w:sz w:val="20"/>
      </w:rPr>
    </w:pPr>
    <w:r w:rsidRPr="008F6D62">
      <w:rPr>
        <w:sz w:val="20"/>
      </w:rPr>
      <w:t xml:space="preserve">NORMDEF </w:t>
    </w:r>
    <w:r>
      <w:rPr>
        <w:sz w:val="20"/>
      </w:rPr>
      <w:t xml:space="preserve">0201 Ed. 2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A4796"/>
    <w:multiLevelType w:val="hybridMultilevel"/>
    <w:tmpl w:val="436A9BF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76A0ACA"/>
    <w:multiLevelType w:val="hybridMultilevel"/>
    <w:tmpl w:val="22EE6936"/>
    <w:lvl w:ilvl="0" w:tplc="040C000F">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
    <w:nsid w:val="0BBA7FB5"/>
    <w:multiLevelType w:val="hybridMultilevel"/>
    <w:tmpl w:val="1640E60E"/>
    <w:lvl w:ilvl="0" w:tplc="040C0001">
      <w:start w:val="1"/>
      <w:numFmt w:val="bullet"/>
      <w:lvlText w:val=""/>
      <w:lvlJc w:val="left"/>
      <w:pPr>
        <w:tabs>
          <w:tab w:val="num" w:pos="1077"/>
        </w:tabs>
        <w:ind w:left="1077" w:hanging="360"/>
      </w:pPr>
      <w:rPr>
        <w:rFonts w:ascii="Symbol" w:hAnsi="Symbol" w:hint="default"/>
      </w:rPr>
    </w:lvl>
    <w:lvl w:ilvl="1" w:tplc="040C0003" w:tentative="1">
      <w:start w:val="1"/>
      <w:numFmt w:val="bullet"/>
      <w:lvlText w:val="o"/>
      <w:lvlJc w:val="left"/>
      <w:pPr>
        <w:tabs>
          <w:tab w:val="num" w:pos="1797"/>
        </w:tabs>
        <w:ind w:left="1797" w:hanging="360"/>
      </w:pPr>
      <w:rPr>
        <w:rFonts w:ascii="Courier New" w:hAnsi="Courier New" w:cs="Courier New" w:hint="default"/>
      </w:rPr>
    </w:lvl>
    <w:lvl w:ilvl="2" w:tplc="040C0005" w:tentative="1">
      <w:start w:val="1"/>
      <w:numFmt w:val="bullet"/>
      <w:lvlText w:val=""/>
      <w:lvlJc w:val="left"/>
      <w:pPr>
        <w:tabs>
          <w:tab w:val="num" w:pos="2517"/>
        </w:tabs>
        <w:ind w:left="2517" w:hanging="360"/>
      </w:pPr>
      <w:rPr>
        <w:rFonts w:ascii="Wingdings" w:hAnsi="Wingdings" w:hint="default"/>
      </w:rPr>
    </w:lvl>
    <w:lvl w:ilvl="3" w:tplc="040C0001" w:tentative="1">
      <w:start w:val="1"/>
      <w:numFmt w:val="bullet"/>
      <w:lvlText w:val=""/>
      <w:lvlJc w:val="left"/>
      <w:pPr>
        <w:tabs>
          <w:tab w:val="num" w:pos="3237"/>
        </w:tabs>
        <w:ind w:left="3237" w:hanging="360"/>
      </w:pPr>
      <w:rPr>
        <w:rFonts w:ascii="Symbol" w:hAnsi="Symbol" w:hint="default"/>
      </w:rPr>
    </w:lvl>
    <w:lvl w:ilvl="4" w:tplc="040C0003" w:tentative="1">
      <w:start w:val="1"/>
      <w:numFmt w:val="bullet"/>
      <w:lvlText w:val="o"/>
      <w:lvlJc w:val="left"/>
      <w:pPr>
        <w:tabs>
          <w:tab w:val="num" w:pos="3957"/>
        </w:tabs>
        <w:ind w:left="3957" w:hanging="360"/>
      </w:pPr>
      <w:rPr>
        <w:rFonts w:ascii="Courier New" w:hAnsi="Courier New" w:cs="Courier New" w:hint="default"/>
      </w:rPr>
    </w:lvl>
    <w:lvl w:ilvl="5" w:tplc="040C0005" w:tentative="1">
      <w:start w:val="1"/>
      <w:numFmt w:val="bullet"/>
      <w:lvlText w:val=""/>
      <w:lvlJc w:val="left"/>
      <w:pPr>
        <w:tabs>
          <w:tab w:val="num" w:pos="4677"/>
        </w:tabs>
        <w:ind w:left="4677" w:hanging="360"/>
      </w:pPr>
      <w:rPr>
        <w:rFonts w:ascii="Wingdings" w:hAnsi="Wingdings" w:hint="default"/>
      </w:rPr>
    </w:lvl>
    <w:lvl w:ilvl="6" w:tplc="040C0001" w:tentative="1">
      <w:start w:val="1"/>
      <w:numFmt w:val="bullet"/>
      <w:lvlText w:val=""/>
      <w:lvlJc w:val="left"/>
      <w:pPr>
        <w:tabs>
          <w:tab w:val="num" w:pos="5397"/>
        </w:tabs>
        <w:ind w:left="5397" w:hanging="360"/>
      </w:pPr>
      <w:rPr>
        <w:rFonts w:ascii="Symbol" w:hAnsi="Symbol" w:hint="default"/>
      </w:rPr>
    </w:lvl>
    <w:lvl w:ilvl="7" w:tplc="040C0003" w:tentative="1">
      <w:start w:val="1"/>
      <w:numFmt w:val="bullet"/>
      <w:lvlText w:val="o"/>
      <w:lvlJc w:val="left"/>
      <w:pPr>
        <w:tabs>
          <w:tab w:val="num" w:pos="6117"/>
        </w:tabs>
        <w:ind w:left="6117" w:hanging="360"/>
      </w:pPr>
      <w:rPr>
        <w:rFonts w:ascii="Courier New" w:hAnsi="Courier New" w:cs="Courier New" w:hint="default"/>
      </w:rPr>
    </w:lvl>
    <w:lvl w:ilvl="8" w:tplc="040C0005" w:tentative="1">
      <w:start w:val="1"/>
      <w:numFmt w:val="bullet"/>
      <w:lvlText w:val=""/>
      <w:lvlJc w:val="left"/>
      <w:pPr>
        <w:tabs>
          <w:tab w:val="num" w:pos="6837"/>
        </w:tabs>
        <w:ind w:left="6837" w:hanging="360"/>
      </w:pPr>
      <w:rPr>
        <w:rFonts w:ascii="Wingdings" w:hAnsi="Wingdings" w:hint="default"/>
      </w:rPr>
    </w:lvl>
  </w:abstractNum>
  <w:abstractNum w:abstractNumId="3">
    <w:nsid w:val="12BF546D"/>
    <w:multiLevelType w:val="hybridMultilevel"/>
    <w:tmpl w:val="A3880F6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1F610417"/>
    <w:multiLevelType w:val="hybridMultilevel"/>
    <w:tmpl w:val="6846D78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4088F836">
      <w:numFmt w:val="bullet"/>
      <w:lvlText w:val=""/>
      <w:lvlJc w:val="left"/>
      <w:pPr>
        <w:tabs>
          <w:tab w:val="num" w:pos="2895"/>
        </w:tabs>
        <w:ind w:left="2895" w:hanging="375"/>
      </w:pPr>
      <w:rPr>
        <w:rFonts w:ascii="Wingdings 3" w:eastAsia="Times New Roman" w:hAnsi="Wingdings 3" w:cs="Times New Roman" w:hint="default"/>
      </w:rPr>
    </w:lvl>
    <w:lvl w:ilvl="4" w:tplc="DD78CC86">
      <w:start w:val="5"/>
      <w:numFmt w:val="bullet"/>
      <w:lvlText w:val="-"/>
      <w:lvlJc w:val="left"/>
      <w:pPr>
        <w:ind w:left="3600" w:hanging="360"/>
      </w:pPr>
      <w:rPr>
        <w:rFonts w:ascii="Times New Roman" w:eastAsia="Times New Roman" w:hAnsi="Times New Roman" w:cs="Times New Roman"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43B0023F"/>
    <w:multiLevelType w:val="hybridMultilevel"/>
    <w:tmpl w:val="CA18886E"/>
    <w:lvl w:ilvl="0" w:tplc="040C0001">
      <w:start w:val="1"/>
      <w:numFmt w:val="bullet"/>
      <w:lvlText w:val=""/>
      <w:lvlJc w:val="left"/>
      <w:pPr>
        <w:tabs>
          <w:tab w:val="num" w:pos="1077"/>
        </w:tabs>
        <w:ind w:left="1077"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476D6A3A"/>
    <w:multiLevelType w:val="hybridMultilevel"/>
    <w:tmpl w:val="71E4D5BA"/>
    <w:lvl w:ilvl="0" w:tplc="E668B220">
      <w:start w:val="1"/>
      <w:numFmt w:val="bullet"/>
      <w:pStyle w:val="retrait1"/>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49F74ED9"/>
    <w:multiLevelType w:val="hybridMultilevel"/>
    <w:tmpl w:val="21E6F15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60A32776"/>
    <w:multiLevelType w:val="singleLevel"/>
    <w:tmpl w:val="BC54956E"/>
    <w:lvl w:ilvl="0">
      <w:start w:val="1"/>
      <w:numFmt w:val="bullet"/>
      <w:pStyle w:val="Enum1"/>
      <w:lvlText w:val=""/>
      <w:lvlJc w:val="left"/>
      <w:pPr>
        <w:tabs>
          <w:tab w:val="num" w:pos="360"/>
        </w:tabs>
        <w:ind w:left="360" w:hanging="360"/>
      </w:pPr>
      <w:rPr>
        <w:rFonts w:ascii="Symbol" w:hAnsi="Symbol" w:cs="Symbol" w:hint="default"/>
        <w:color w:val="auto"/>
        <w:sz w:val="18"/>
        <w:szCs w:val="18"/>
      </w:rPr>
    </w:lvl>
  </w:abstractNum>
  <w:abstractNum w:abstractNumId="9">
    <w:nsid w:val="61CC2913"/>
    <w:multiLevelType w:val="hybridMultilevel"/>
    <w:tmpl w:val="08E2129C"/>
    <w:lvl w:ilvl="0" w:tplc="FFFFFFFF">
      <w:start w:val="1"/>
      <w:numFmt w:val="decimal"/>
      <w:pStyle w:val="ExigM"/>
      <w:lvlText w:val="{M-%1} "/>
      <w:lvlJc w:val="left"/>
      <w:pPr>
        <w:tabs>
          <w:tab w:val="num" w:pos="1080"/>
        </w:tabs>
        <w:ind w:left="360" w:hanging="360"/>
      </w:pPr>
      <w:rPr>
        <w:b/>
        <w:bCs/>
        <w:i w:val="0"/>
        <w:iCs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nsid w:val="62E77B03"/>
    <w:multiLevelType w:val="hybridMultilevel"/>
    <w:tmpl w:val="EAFEBD50"/>
    <w:lvl w:ilvl="0" w:tplc="DE5E4432">
      <w:start w:val="1"/>
      <w:numFmt w:val="decimal"/>
      <w:pStyle w:val="Style9"/>
      <w:lvlText w:val="%1"/>
      <w:lvlJc w:val="left"/>
      <w:pPr>
        <w:tabs>
          <w:tab w:val="num" w:pos="1434"/>
        </w:tabs>
        <w:ind w:left="1422" w:hanging="70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72C77D8D"/>
    <w:multiLevelType w:val="multilevel"/>
    <w:tmpl w:val="F0CA3A0A"/>
    <w:lvl w:ilvl="0">
      <w:start w:val="1"/>
      <w:numFmt w:val="decimal"/>
      <w:pStyle w:val="Titre1"/>
      <w:lvlText w:val="%1 - "/>
      <w:lvlJc w:val="left"/>
      <w:pPr>
        <w:tabs>
          <w:tab w:val="num" w:pos="432"/>
        </w:tabs>
        <w:ind w:left="432" w:hanging="432"/>
      </w:pPr>
      <w:rPr>
        <w:rFonts w:hint="default"/>
      </w:rPr>
    </w:lvl>
    <w:lvl w:ilvl="1">
      <w:start w:val="1"/>
      <w:numFmt w:val="decimal"/>
      <w:pStyle w:val="Titre2"/>
      <w:lvlText w:val="%1.%2"/>
      <w:lvlJc w:val="left"/>
      <w:pPr>
        <w:tabs>
          <w:tab w:val="num" w:pos="1711"/>
        </w:tabs>
        <w:ind w:left="1711"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2">
    <w:nsid w:val="74C735F3"/>
    <w:multiLevelType w:val="hybridMultilevel"/>
    <w:tmpl w:val="B1A6DE76"/>
    <w:lvl w:ilvl="0" w:tplc="040C000F">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3">
    <w:nsid w:val="75B04583"/>
    <w:multiLevelType w:val="hybridMultilevel"/>
    <w:tmpl w:val="FCEE04A8"/>
    <w:lvl w:ilvl="0" w:tplc="040C000F">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4">
    <w:nsid w:val="7CBB764A"/>
    <w:multiLevelType w:val="hybridMultilevel"/>
    <w:tmpl w:val="6C3A65B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9"/>
  </w:num>
  <w:num w:numId="4">
    <w:abstractNumId w:val="3"/>
  </w:num>
  <w:num w:numId="5">
    <w:abstractNumId w:val="0"/>
  </w:num>
  <w:num w:numId="6">
    <w:abstractNumId w:val="4"/>
  </w:num>
  <w:num w:numId="7">
    <w:abstractNumId w:val="7"/>
  </w:num>
  <w:num w:numId="8">
    <w:abstractNumId w:val="6"/>
  </w:num>
  <w:num w:numId="9">
    <w:abstractNumId w:val="2"/>
  </w:num>
  <w:num w:numId="10">
    <w:abstractNumId w:val="5"/>
  </w:num>
  <w:num w:numId="11">
    <w:abstractNumId w:val="14"/>
  </w:num>
  <w:num w:numId="12">
    <w:abstractNumId w:val="12"/>
  </w:num>
  <w:num w:numId="13">
    <w:abstractNumId w:val="13"/>
  </w:num>
  <w:num w:numId="14">
    <w:abstractNumId w:val="1"/>
  </w:num>
  <w:num w:numId="15">
    <w:abstractNumId w:val="10"/>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DC7"/>
    <w:rsid w:val="0000035E"/>
    <w:rsid w:val="0000069F"/>
    <w:rsid w:val="0000147B"/>
    <w:rsid w:val="000017CD"/>
    <w:rsid w:val="00002FBF"/>
    <w:rsid w:val="0000313E"/>
    <w:rsid w:val="0000371E"/>
    <w:rsid w:val="000038D7"/>
    <w:rsid w:val="000041D6"/>
    <w:rsid w:val="000042DA"/>
    <w:rsid w:val="00004C43"/>
    <w:rsid w:val="00004C64"/>
    <w:rsid w:val="00006865"/>
    <w:rsid w:val="000068FB"/>
    <w:rsid w:val="00006E73"/>
    <w:rsid w:val="00007AD9"/>
    <w:rsid w:val="0001124A"/>
    <w:rsid w:val="00011799"/>
    <w:rsid w:val="000135A1"/>
    <w:rsid w:val="00013C34"/>
    <w:rsid w:val="00014B86"/>
    <w:rsid w:val="00014CB0"/>
    <w:rsid w:val="00016560"/>
    <w:rsid w:val="0001697B"/>
    <w:rsid w:val="0001797A"/>
    <w:rsid w:val="000203A6"/>
    <w:rsid w:val="000212A1"/>
    <w:rsid w:val="0002161B"/>
    <w:rsid w:val="000227C0"/>
    <w:rsid w:val="00022F59"/>
    <w:rsid w:val="00023407"/>
    <w:rsid w:val="000243D9"/>
    <w:rsid w:val="00024C19"/>
    <w:rsid w:val="00026006"/>
    <w:rsid w:val="000267FB"/>
    <w:rsid w:val="00031264"/>
    <w:rsid w:val="00032E2D"/>
    <w:rsid w:val="00033D00"/>
    <w:rsid w:val="00034041"/>
    <w:rsid w:val="000346CA"/>
    <w:rsid w:val="00034DAC"/>
    <w:rsid w:val="00040D9F"/>
    <w:rsid w:val="00041A41"/>
    <w:rsid w:val="0004242C"/>
    <w:rsid w:val="00043D7A"/>
    <w:rsid w:val="0004523A"/>
    <w:rsid w:val="00045753"/>
    <w:rsid w:val="000508C5"/>
    <w:rsid w:val="000515AB"/>
    <w:rsid w:val="00052DD8"/>
    <w:rsid w:val="000532B4"/>
    <w:rsid w:val="00053DF6"/>
    <w:rsid w:val="00054802"/>
    <w:rsid w:val="00055D29"/>
    <w:rsid w:val="00056767"/>
    <w:rsid w:val="00057EFC"/>
    <w:rsid w:val="000634A3"/>
    <w:rsid w:val="00064208"/>
    <w:rsid w:val="000649E2"/>
    <w:rsid w:val="00064EA6"/>
    <w:rsid w:val="00065AF3"/>
    <w:rsid w:val="00067538"/>
    <w:rsid w:val="000711E5"/>
    <w:rsid w:val="000720EC"/>
    <w:rsid w:val="000722B4"/>
    <w:rsid w:val="000731A4"/>
    <w:rsid w:val="000736E3"/>
    <w:rsid w:val="00073E82"/>
    <w:rsid w:val="00073F99"/>
    <w:rsid w:val="00074856"/>
    <w:rsid w:val="0007511A"/>
    <w:rsid w:val="00075DCF"/>
    <w:rsid w:val="0007686D"/>
    <w:rsid w:val="00076E93"/>
    <w:rsid w:val="00081D54"/>
    <w:rsid w:val="000846F5"/>
    <w:rsid w:val="00084D96"/>
    <w:rsid w:val="00085447"/>
    <w:rsid w:val="0008638A"/>
    <w:rsid w:val="00086E5E"/>
    <w:rsid w:val="00087506"/>
    <w:rsid w:val="0008753E"/>
    <w:rsid w:val="00090154"/>
    <w:rsid w:val="000901F5"/>
    <w:rsid w:val="00090795"/>
    <w:rsid w:val="00090C4B"/>
    <w:rsid w:val="0009140E"/>
    <w:rsid w:val="00091FC0"/>
    <w:rsid w:val="00092504"/>
    <w:rsid w:val="00095AA6"/>
    <w:rsid w:val="00097A57"/>
    <w:rsid w:val="00097CD9"/>
    <w:rsid w:val="000A0091"/>
    <w:rsid w:val="000A06C2"/>
    <w:rsid w:val="000A214C"/>
    <w:rsid w:val="000A385C"/>
    <w:rsid w:val="000A39DA"/>
    <w:rsid w:val="000A4DC7"/>
    <w:rsid w:val="000A6349"/>
    <w:rsid w:val="000A69C5"/>
    <w:rsid w:val="000A7399"/>
    <w:rsid w:val="000B04D0"/>
    <w:rsid w:val="000B785B"/>
    <w:rsid w:val="000C08BD"/>
    <w:rsid w:val="000C0AF9"/>
    <w:rsid w:val="000C1C75"/>
    <w:rsid w:val="000C1D9C"/>
    <w:rsid w:val="000C52B7"/>
    <w:rsid w:val="000C53DC"/>
    <w:rsid w:val="000C5F74"/>
    <w:rsid w:val="000C6B79"/>
    <w:rsid w:val="000D0178"/>
    <w:rsid w:val="000D1747"/>
    <w:rsid w:val="000D26DA"/>
    <w:rsid w:val="000D2E50"/>
    <w:rsid w:val="000E2325"/>
    <w:rsid w:val="000E2A58"/>
    <w:rsid w:val="000E3BCA"/>
    <w:rsid w:val="000E47E6"/>
    <w:rsid w:val="000E758F"/>
    <w:rsid w:val="000E7CF5"/>
    <w:rsid w:val="000F0A30"/>
    <w:rsid w:val="000F0CF1"/>
    <w:rsid w:val="000F3DF8"/>
    <w:rsid w:val="000F43BA"/>
    <w:rsid w:val="000F44E9"/>
    <w:rsid w:val="000F66B3"/>
    <w:rsid w:val="000F7357"/>
    <w:rsid w:val="000F7926"/>
    <w:rsid w:val="0010075E"/>
    <w:rsid w:val="00100B29"/>
    <w:rsid w:val="00102477"/>
    <w:rsid w:val="00102B01"/>
    <w:rsid w:val="001030C7"/>
    <w:rsid w:val="001034C8"/>
    <w:rsid w:val="0010377A"/>
    <w:rsid w:val="001038A0"/>
    <w:rsid w:val="00105860"/>
    <w:rsid w:val="00105C83"/>
    <w:rsid w:val="00105D1C"/>
    <w:rsid w:val="00106681"/>
    <w:rsid w:val="00106B09"/>
    <w:rsid w:val="001074F7"/>
    <w:rsid w:val="0011355E"/>
    <w:rsid w:val="0011436A"/>
    <w:rsid w:val="00114F1A"/>
    <w:rsid w:val="00115546"/>
    <w:rsid w:val="00116DF5"/>
    <w:rsid w:val="0012003E"/>
    <w:rsid w:val="001200EA"/>
    <w:rsid w:val="001206EB"/>
    <w:rsid w:val="00120F9B"/>
    <w:rsid w:val="00121C55"/>
    <w:rsid w:val="001222FB"/>
    <w:rsid w:val="00122372"/>
    <w:rsid w:val="00122609"/>
    <w:rsid w:val="00122F40"/>
    <w:rsid w:val="001241A2"/>
    <w:rsid w:val="00127352"/>
    <w:rsid w:val="00127BB0"/>
    <w:rsid w:val="00127DF6"/>
    <w:rsid w:val="00130E75"/>
    <w:rsid w:val="00131430"/>
    <w:rsid w:val="001316C2"/>
    <w:rsid w:val="00132B3F"/>
    <w:rsid w:val="0013311B"/>
    <w:rsid w:val="00134793"/>
    <w:rsid w:val="00134A4E"/>
    <w:rsid w:val="00134A9A"/>
    <w:rsid w:val="00134BB3"/>
    <w:rsid w:val="001359D3"/>
    <w:rsid w:val="001360B6"/>
    <w:rsid w:val="0013634A"/>
    <w:rsid w:val="001419CB"/>
    <w:rsid w:val="001435CF"/>
    <w:rsid w:val="00145A96"/>
    <w:rsid w:val="0014659B"/>
    <w:rsid w:val="001468DF"/>
    <w:rsid w:val="001515A1"/>
    <w:rsid w:val="00151D4B"/>
    <w:rsid w:val="00151E42"/>
    <w:rsid w:val="00152E2A"/>
    <w:rsid w:val="001530A0"/>
    <w:rsid w:val="00153273"/>
    <w:rsid w:val="001535A6"/>
    <w:rsid w:val="0015560A"/>
    <w:rsid w:val="00155A46"/>
    <w:rsid w:val="00155DEA"/>
    <w:rsid w:val="00156F2E"/>
    <w:rsid w:val="001608FB"/>
    <w:rsid w:val="00161159"/>
    <w:rsid w:val="00161788"/>
    <w:rsid w:val="00162D65"/>
    <w:rsid w:val="00163B0E"/>
    <w:rsid w:val="00163E8C"/>
    <w:rsid w:val="00164063"/>
    <w:rsid w:val="001643B5"/>
    <w:rsid w:val="00164ADB"/>
    <w:rsid w:val="001650C7"/>
    <w:rsid w:val="00165171"/>
    <w:rsid w:val="001654C1"/>
    <w:rsid w:val="001658CD"/>
    <w:rsid w:val="0016591A"/>
    <w:rsid w:val="00170E3A"/>
    <w:rsid w:val="00171C86"/>
    <w:rsid w:val="001738F0"/>
    <w:rsid w:val="00175BAA"/>
    <w:rsid w:val="00176328"/>
    <w:rsid w:val="00176835"/>
    <w:rsid w:val="00180426"/>
    <w:rsid w:val="00180642"/>
    <w:rsid w:val="0018094B"/>
    <w:rsid w:val="00180AA3"/>
    <w:rsid w:val="00181FB3"/>
    <w:rsid w:val="00183814"/>
    <w:rsid w:val="00183BC4"/>
    <w:rsid w:val="00184C91"/>
    <w:rsid w:val="0018535C"/>
    <w:rsid w:val="00187F3B"/>
    <w:rsid w:val="0019019F"/>
    <w:rsid w:val="00190A3D"/>
    <w:rsid w:val="00190E05"/>
    <w:rsid w:val="0019114D"/>
    <w:rsid w:val="00192074"/>
    <w:rsid w:val="00193213"/>
    <w:rsid w:val="001933BE"/>
    <w:rsid w:val="001934E2"/>
    <w:rsid w:val="0019367D"/>
    <w:rsid w:val="001946A6"/>
    <w:rsid w:val="00195003"/>
    <w:rsid w:val="001963EC"/>
    <w:rsid w:val="001A054C"/>
    <w:rsid w:val="001A13F4"/>
    <w:rsid w:val="001A188E"/>
    <w:rsid w:val="001A5A51"/>
    <w:rsid w:val="001A5F0A"/>
    <w:rsid w:val="001A665B"/>
    <w:rsid w:val="001B0F54"/>
    <w:rsid w:val="001B3764"/>
    <w:rsid w:val="001B44C0"/>
    <w:rsid w:val="001B4735"/>
    <w:rsid w:val="001B515D"/>
    <w:rsid w:val="001B7BF4"/>
    <w:rsid w:val="001B7C55"/>
    <w:rsid w:val="001C00DA"/>
    <w:rsid w:val="001C067A"/>
    <w:rsid w:val="001C13C1"/>
    <w:rsid w:val="001C1460"/>
    <w:rsid w:val="001C25C0"/>
    <w:rsid w:val="001C27CA"/>
    <w:rsid w:val="001C2CB5"/>
    <w:rsid w:val="001C40BF"/>
    <w:rsid w:val="001C4120"/>
    <w:rsid w:val="001C57AD"/>
    <w:rsid w:val="001C6840"/>
    <w:rsid w:val="001C7D48"/>
    <w:rsid w:val="001D2727"/>
    <w:rsid w:val="001D2734"/>
    <w:rsid w:val="001D3330"/>
    <w:rsid w:val="001D3FC9"/>
    <w:rsid w:val="001D4CE0"/>
    <w:rsid w:val="001D5362"/>
    <w:rsid w:val="001D663B"/>
    <w:rsid w:val="001D7903"/>
    <w:rsid w:val="001E11DF"/>
    <w:rsid w:val="001E1BAF"/>
    <w:rsid w:val="001E4CBD"/>
    <w:rsid w:val="001E561D"/>
    <w:rsid w:val="001E59D6"/>
    <w:rsid w:val="001E5AD4"/>
    <w:rsid w:val="001E67E3"/>
    <w:rsid w:val="001E6E55"/>
    <w:rsid w:val="001E6F2A"/>
    <w:rsid w:val="001E7E0B"/>
    <w:rsid w:val="001F0789"/>
    <w:rsid w:val="001F1948"/>
    <w:rsid w:val="001F2795"/>
    <w:rsid w:val="001F4569"/>
    <w:rsid w:val="001F5694"/>
    <w:rsid w:val="001F5A23"/>
    <w:rsid w:val="001F6EC5"/>
    <w:rsid w:val="001F6FBF"/>
    <w:rsid w:val="001F75C9"/>
    <w:rsid w:val="001F765B"/>
    <w:rsid w:val="001F76BC"/>
    <w:rsid w:val="001F775A"/>
    <w:rsid w:val="0020035B"/>
    <w:rsid w:val="00200980"/>
    <w:rsid w:val="00202835"/>
    <w:rsid w:val="00203C16"/>
    <w:rsid w:val="002067C7"/>
    <w:rsid w:val="00207FF5"/>
    <w:rsid w:val="00207FFB"/>
    <w:rsid w:val="00210F18"/>
    <w:rsid w:val="002111D0"/>
    <w:rsid w:val="0021420B"/>
    <w:rsid w:val="00214B5E"/>
    <w:rsid w:val="00215468"/>
    <w:rsid w:val="00217D90"/>
    <w:rsid w:val="00220581"/>
    <w:rsid w:val="00220756"/>
    <w:rsid w:val="0022180A"/>
    <w:rsid w:val="00222E19"/>
    <w:rsid w:val="00225967"/>
    <w:rsid w:val="0022604E"/>
    <w:rsid w:val="00226D05"/>
    <w:rsid w:val="0023063C"/>
    <w:rsid w:val="0023364C"/>
    <w:rsid w:val="00233CF2"/>
    <w:rsid w:val="00234C41"/>
    <w:rsid w:val="002352B0"/>
    <w:rsid w:val="00236212"/>
    <w:rsid w:val="00240795"/>
    <w:rsid w:val="00241ACA"/>
    <w:rsid w:val="002422DF"/>
    <w:rsid w:val="002424C7"/>
    <w:rsid w:val="002424FE"/>
    <w:rsid w:val="00243388"/>
    <w:rsid w:val="00243C4A"/>
    <w:rsid w:val="00245A9A"/>
    <w:rsid w:val="00246314"/>
    <w:rsid w:val="002471B5"/>
    <w:rsid w:val="00254085"/>
    <w:rsid w:val="002543A2"/>
    <w:rsid w:val="002569F9"/>
    <w:rsid w:val="00257D56"/>
    <w:rsid w:val="00260A76"/>
    <w:rsid w:val="00263285"/>
    <w:rsid w:val="00264583"/>
    <w:rsid w:val="00264F74"/>
    <w:rsid w:val="00266709"/>
    <w:rsid w:val="002668B2"/>
    <w:rsid w:val="002669A3"/>
    <w:rsid w:val="00270379"/>
    <w:rsid w:val="002706D2"/>
    <w:rsid w:val="00270EA5"/>
    <w:rsid w:val="00271C6C"/>
    <w:rsid w:val="00271F9C"/>
    <w:rsid w:val="002727C7"/>
    <w:rsid w:val="00273366"/>
    <w:rsid w:val="002744B3"/>
    <w:rsid w:val="00274935"/>
    <w:rsid w:val="00275211"/>
    <w:rsid w:val="00275334"/>
    <w:rsid w:val="002757F3"/>
    <w:rsid w:val="002768F4"/>
    <w:rsid w:val="00276A19"/>
    <w:rsid w:val="00277709"/>
    <w:rsid w:val="00277889"/>
    <w:rsid w:val="00280D4C"/>
    <w:rsid w:val="002817FB"/>
    <w:rsid w:val="00283DC2"/>
    <w:rsid w:val="002856CE"/>
    <w:rsid w:val="00286E61"/>
    <w:rsid w:val="00295129"/>
    <w:rsid w:val="00295AFD"/>
    <w:rsid w:val="00296861"/>
    <w:rsid w:val="002969FD"/>
    <w:rsid w:val="002976EE"/>
    <w:rsid w:val="002A26B4"/>
    <w:rsid w:val="002A6484"/>
    <w:rsid w:val="002A64B5"/>
    <w:rsid w:val="002A685E"/>
    <w:rsid w:val="002B0200"/>
    <w:rsid w:val="002B07E2"/>
    <w:rsid w:val="002B2303"/>
    <w:rsid w:val="002B4E8A"/>
    <w:rsid w:val="002B52CA"/>
    <w:rsid w:val="002B7DDC"/>
    <w:rsid w:val="002B7E44"/>
    <w:rsid w:val="002C17E3"/>
    <w:rsid w:val="002C1C89"/>
    <w:rsid w:val="002C2379"/>
    <w:rsid w:val="002C4490"/>
    <w:rsid w:val="002C4D87"/>
    <w:rsid w:val="002C516F"/>
    <w:rsid w:val="002C5B2D"/>
    <w:rsid w:val="002C63B3"/>
    <w:rsid w:val="002C6B53"/>
    <w:rsid w:val="002C6D07"/>
    <w:rsid w:val="002C79E9"/>
    <w:rsid w:val="002C7C90"/>
    <w:rsid w:val="002D14FA"/>
    <w:rsid w:val="002D37A6"/>
    <w:rsid w:val="002D51A0"/>
    <w:rsid w:val="002D6EE8"/>
    <w:rsid w:val="002E15D2"/>
    <w:rsid w:val="002E2031"/>
    <w:rsid w:val="002E43E5"/>
    <w:rsid w:val="002E4E7D"/>
    <w:rsid w:val="002E4F67"/>
    <w:rsid w:val="002E52E0"/>
    <w:rsid w:val="002E67FB"/>
    <w:rsid w:val="002E777E"/>
    <w:rsid w:val="002F157F"/>
    <w:rsid w:val="002F306F"/>
    <w:rsid w:val="002F3364"/>
    <w:rsid w:val="002F3846"/>
    <w:rsid w:val="002F67D1"/>
    <w:rsid w:val="002F6E9E"/>
    <w:rsid w:val="002F72B1"/>
    <w:rsid w:val="002F7536"/>
    <w:rsid w:val="002F7E02"/>
    <w:rsid w:val="003009DC"/>
    <w:rsid w:val="00301D47"/>
    <w:rsid w:val="003027D9"/>
    <w:rsid w:val="00303DFB"/>
    <w:rsid w:val="00304B7F"/>
    <w:rsid w:val="0030552A"/>
    <w:rsid w:val="00306CFE"/>
    <w:rsid w:val="00311591"/>
    <w:rsid w:val="00315428"/>
    <w:rsid w:val="003158E8"/>
    <w:rsid w:val="003169EC"/>
    <w:rsid w:val="003212F7"/>
    <w:rsid w:val="00321C04"/>
    <w:rsid w:val="00323082"/>
    <w:rsid w:val="003240D2"/>
    <w:rsid w:val="00324B12"/>
    <w:rsid w:val="00325780"/>
    <w:rsid w:val="0032740C"/>
    <w:rsid w:val="003309FF"/>
    <w:rsid w:val="003333CA"/>
    <w:rsid w:val="00333FCF"/>
    <w:rsid w:val="00334FD9"/>
    <w:rsid w:val="00335035"/>
    <w:rsid w:val="003357EC"/>
    <w:rsid w:val="00335A6D"/>
    <w:rsid w:val="003368E3"/>
    <w:rsid w:val="00340473"/>
    <w:rsid w:val="003408CA"/>
    <w:rsid w:val="003414E9"/>
    <w:rsid w:val="003427F2"/>
    <w:rsid w:val="00342DD3"/>
    <w:rsid w:val="00343046"/>
    <w:rsid w:val="00343A30"/>
    <w:rsid w:val="00344487"/>
    <w:rsid w:val="00344AEB"/>
    <w:rsid w:val="003451AD"/>
    <w:rsid w:val="00345CA8"/>
    <w:rsid w:val="00345CE8"/>
    <w:rsid w:val="003464A2"/>
    <w:rsid w:val="0035161D"/>
    <w:rsid w:val="003516EE"/>
    <w:rsid w:val="00353DBD"/>
    <w:rsid w:val="00360574"/>
    <w:rsid w:val="0036099F"/>
    <w:rsid w:val="00361CD1"/>
    <w:rsid w:val="00362751"/>
    <w:rsid w:val="003643F6"/>
    <w:rsid w:val="00370550"/>
    <w:rsid w:val="003706C6"/>
    <w:rsid w:val="00370F17"/>
    <w:rsid w:val="00370FBE"/>
    <w:rsid w:val="00371319"/>
    <w:rsid w:val="00371424"/>
    <w:rsid w:val="00371550"/>
    <w:rsid w:val="0037378B"/>
    <w:rsid w:val="003753A1"/>
    <w:rsid w:val="00376F0A"/>
    <w:rsid w:val="00380073"/>
    <w:rsid w:val="00380411"/>
    <w:rsid w:val="00380BEF"/>
    <w:rsid w:val="00381874"/>
    <w:rsid w:val="00384210"/>
    <w:rsid w:val="0039005C"/>
    <w:rsid w:val="00390379"/>
    <w:rsid w:val="00390677"/>
    <w:rsid w:val="00391632"/>
    <w:rsid w:val="00391809"/>
    <w:rsid w:val="00392098"/>
    <w:rsid w:val="00392A7B"/>
    <w:rsid w:val="00394514"/>
    <w:rsid w:val="00395392"/>
    <w:rsid w:val="00395523"/>
    <w:rsid w:val="00396897"/>
    <w:rsid w:val="00396CA8"/>
    <w:rsid w:val="003A3109"/>
    <w:rsid w:val="003A33E1"/>
    <w:rsid w:val="003A4124"/>
    <w:rsid w:val="003A4466"/>
    <w:rsid w:val="003A47E0"/>
    <w:rsid w:val="003A5637"/>
    <w:rsid w:val="003A6882"/>
    <w:rsid w:val="003A6B89"/>
    <w:rsid w:val="003A75EF"/>
    <w:rsid w:val="003B03E6"/>
    <w:rsid w:val="003B1FD9"/>
    <w:rsid w:val="003B214B"/>
    <w:rsid w:val="003B27B4"/>
    <w:rsid w:val="003B3889"/>
    <w:rsid w:val="003B495D"/>
    <w:rsid w:val="003B5CFA"/>
    <w:rsid w:val="003B7FE7"/>
    <w:rsid w:val="003C09FA"/>
    <w:rsid w:val="003C0C27"/>
    <w:rsid w:val="003C1739"/>
    <w:rsid w:val="003C2564"/>
    <w:rsid w:val="003C25A2"/>
    <w:rsid w:val="003C5CD0"/>
    <w:rsid w:val="003C5EB4"/>
    <w:rsid w:val="003C6213"/>
    <w:rsid w:val="003C6EDB"/>
    <w:rsid w:val="003C7CC0"/>
    <w:rsid w:val="003D06EE"/>
    <w:rsid w:val="003D1A3B"/>
    <w:rsid w:val="003D1DEB"/>
    <w:rsid w:val="003D4231"/>
    <w:rsid w:val="003D444C"/>
    <w:rsid w:val="003D5786"/>
    <w:rsid w:val="003D57D8"/>
    <w:rsid w:val="003D5C13"/>
    <w:rsid w:val="003D6AC0"/>
    <w:rsid w:val="003E212B"/>
    <w:rsid w:val="003E4122"/>
    <w:rsid w:val="003E4215"/>
    <w:rsid w:val="003E4A12"/>
    <w:rsid w:val="003E512F"/>
    <w:rsid w:val="003E6462"/>
    <w:rsid w:val="003E672E"/>
    <w:rsid w:val="003E7399"/>
    <w:rsid w:val="003F16B9"/>
    <w:rsid w:val="003F21BE"/>
    <w:rsid w:val="003F53E7"/>
    <w:rsid w:val="003F57BE"/>
    <w:rsid w:val="003F5F7E"/>
    <w:rsid w:val="003F6210"/>
    <w:rsid w:val="003F66BC"/>
    <w:rsid w:val="0040004B"/>
    <w:rsid w:val="0040179A"/>
    <w:rsid w:val="00402271"/>
    <w:rsid w:val="00404684"/>
    <w:rsid w:val="00404BD6"/>
    <w:rsid w:val="00405431"/>
    <w:rsid w:val="004054EA"/>
    <w:rsid w:val="00406857"/>
    <w:rsid w:val="00406B02"/>
    <w:rsid w:val="004071B8"/>
    <w:rsid w:val="00407B33"/>
    <w:rsid w:val="00410FD8"/>
    <w:rsid w:val="00415050"/>
    <w:rsid w:val="004173AE"/>
    <w:rsid w:val="00422085"/>
    <w:rsid w:val="00422FA4"/>
    <w:rsid w:val="00423D9F"/>
    <w:rsid w:val="00424193"/>
    <w:rsid w:val="0042586C"/>
    <w:rsid w:val="00425FA5"/>
    <w:rsid w:val="00426204"/>
    <w:rsid w:val="0042649B"/>
    <w:rsid w:val="0042718C"/>
    <w:rsid w:val="00427FFA"/>
    <w:rsid w:val="004306C4"/>
    <w:rsid w:val="004332FD"/>
    <w:rsid w:val="0043417C"/>
    <w:rsid w:val="00435526"/>
    <w:rsid w:val="0043616F"/>
    <w:rsid w:val="00436E57"/>
    <w:rsid w:val="0043757E"/>
    <w:rsid w:val="00437A03"/>
    <w:rsid w:val="00437BB6"/>
    <w:rsid w:val="00437E5D"/>
    <w:rsid w:val="00440097"/>
    <w:rsid w:val="00441082"/>
    <w:rsid w:val="0044113A"/>
    <w:rsid w:val="00442234"/>
    <w:rsid w:val="0044434D"/>
    <w:rsid w:val="00447956"/>
    <w:rsid w:val="0044798B"/>
    <w:rsid w:val="00450EC8"/>
    <w:rsid w:val="00454428"/>
    <w:rsid w:val="00456A47"/>
    <w:rsid w:val="00456D06"/>
    <w:rsid w:val="00460E62"/>
    <w:rsid w:val="00461076"/>
    <w:rsid w:val="00461987"/>
    <w:rsid w:val="00461B1A"/>
    <w:rsid w:val="004628C4"/>
    <w:rsid w:val="004667A5"/>
    <w:rsid w:val="00467AC9"/>
    <w:rsid w:val="00467D7A"/>
    <w:rsid w:val="004714C3"/>
    <w:rsid w:val="00471BBC"/>
    <w:rsid w:val="00471BCB"/>
    <w:rsid w:val="004727C0"/>
    <w:rsid w:val="004730A1"/>
    <w:rsid w:val="00473318"/>
    <w:rsid w:val="0047379C"/>
    <w:rsid w:val="00473E62"/>
    <w:rsid w:val="00474130"/>
    <w:rsid w:val="00475869"/>
    <w:rsid w:val="0047612E"/>
    <w:rsid w:val="00477437"/>
    <w:rsid w:val="00480F4D"/>
    <w:rsid w:val="00480F79"/>
    <w:rsid w:val="00483194"/>
    <w:rsid w:val="00484D6F"/>
    <w:rsid w:val="00484DFA"/>
    <w:rsid w:val="004854FC"/>
    <w:rsid w:val="00485A69"/>
    <w:rsid w:val="004870C9"/>
    <w:rsid w:val="004874BA"/>
    <w:rsid w:val="00487D25"/>
    <w:rsid w:val="00491923"/>
    <w:rsid w:val="00492100"/>
    <w:rsid w:val="00492109"/>
    <w:rsid w:val="00494145"/>
    <w:rsid w:val="00494F38"/>
    <w:rsid w:val="00495048"/>
    <w:rsid w:val="004951B3"/>
    <w:rsid w:val="00496859"/>
    <w:rsid w:val="00496FC8"/>
    <w:rsid w:val="004971AB"/>
    <w:rsid w:val="00497FC2"/>
    <w:rsid w:val="004A0241"/>
    <w:rsid w:val="004A3CBC"/>
    <w:rsid w:val="004A558B"/>
    <w:rsid w:val="004A7186"/>
    <w:rsid w:val="004A77A6"/>
    <w:rsid w:val="004A7E2E"/>
    <w:rsid w:val="004B3245"/>
    <w:rsid w:val="004B37B4"/>
    <w:rsid w:val="004B4FDB"/>
    <w:rsid w:val="004B6388"/>
    <w:rsid w:val="004B7BE8"/>
    <w:rsid w:val="004C09F9"/>
    <w:rsid w:val="004C139E"/>
    <w:rsid w:val="004C15D7"/>
    <w:rsid w:val="004C2722"/>
    <w:rsid w:val="004C27F8"/>
    <w:rsid w:val="004C38FA"/>
    <w:rsid w:val="004C6EEE"/>
    <w:rsid w:val="004C71D7"/>
    <w:rsid w:val="004C73A1"/>
    <w:rsid w:val="004C7879"/>
    <w:rsid w:val="004C7EE7"/>
    <w:rsid w:val="004D0B01"/>
    <w:rsid w:val="004D2186"/>
    <w:rsid w:val="004D260D"/>
    <w:rsid w:val="004D2EE2"/>
    <w:rsid w:val="004D600A"/>
    <w:rsid w:val="004D65B7"/>
    <w:rsid w:val="004D67AE"/>
    <w:rsid w:val="004D7831"/>
    <w:rsid w:val="004D7CB0"/>
    <w:rsid w:val="004E0A61"/>
    <w:rsid w:val="004E0B71"/>
    <w:rsid w:val="004E183C"/>
    <w:rsid w:val="004E2270"/>
    <w:rsid w:val="004E231B"/>
    <w:rsid w:val="004E3022"/>
    <w:rsid w:val="004E3630"/>
    <w:rsid w:val="004E3A3B"/>
    <w:rsid w:val="004E453C"/>
    <w:rsid w:val="004E4DB1"/>
    <w:rsid w:val="004E5616"/>
    <w:rsid w:val="004E6348"/>
    <w:rsid w:val="004E6E8B"/>
    <w:rsid w:val="004F0088"/>
    <w:rsid w:val="004F0E7D"/>
    <w:rsid w:val="004F1407"/>
    <w:rsid w:val="004F4A08"/>
    <w:rsid w:val="004F5943"/>
    <w:rsid w:val="004F6B96"/>
    <w:rsid w:val="004F75D0"/>
    <w:rsid w:val="005001FD"/>
    <w:rsid w:val="005009C5"/>
    <w:rsid w:val="00500F2F"/>
    <w:rsid w:val="005010DD"/>
    <w:rsid w:val="00503AFD"/>
    <w:rsid w:val="00503FD1"/>
    <w:rsid w:val="00504726"/>
    <w:rsid w:val="00504C92"/>
    <w:rsid w:val="0050538D"/>
    <w:rsid w:val="0050589F"/>
    <w:rsid w:val="00505B1E"/>
    <w:rsid w:val="00505E12"/>
    <w:rsid w:val="005072AF"/>
    <w:rsid w:val="00511396"/>
    <w:rsid w:val="00511626"/>
    <w:rsid w:val="00512788"/>
    <w:rsid w:val="00514A46"/>
    <w:rsid w:val="00514EA1"/>
    <w:rsid w:val="00515462"/>
    <w:rsid w:val="0051578B"/>
    <w:rsid w:val="00517B1C"/>
    <w:rsid w:val="005219C2"/>
    <w:rsid w:val="00521E78"/>
    <w:rsid w:val="00522CF9"/>
    <w:rsid w:val="00524A91"/>
    <w:rsid w:val="00524C9A"/>
    <w:rsid w:val="005252CE"/>
    <w:rsid w:val="0052530F"/>
    <w:rsid w:val="00525912"/>
    <w:rsid w:val="00525E1F"/>
    <w:rsid w:val="00527E62"/>
    <w:rsid w:val="005312B6"/>
    <w:rsid w:val="0053145A"/>
    <w:rsid w:val="00531AE3"/>
    <w:rsid w:val="00532098"/>
    <w:rsid w:val="00532B60"/>
    <w:rsid w:val="00532C6A"/>
    <w:rsid w:val="0053369B"/>
    <w:rsid w:val="005336FF"/>
    <w:rsid w:val="00536BE6"/>
    <w:rsid w:val="00536E74"/>
    <w:rsid w:val="00537A89"/>
    <w:rsid w:val="00542120"/>
    <w:rsid w:val="00542371"/>
    <w:rsid w:val="00543CA6"/>
    <w:rsid w:val="00543D78"/>
    <w:rsid w:val="005451D2"/>
    <w:rsid w:val="00545882"/>
    <w:rsid w:val="005459CF"/>
    <w:rsid w:val="00547119"/>
    <w:rsid w:val="00547633"/>
    <w:rsid w:val="00550720"/>
    <w:rsid w:val="00551C7F"/>
    <w:rsid w:val="00552A4C"/>
    <w:rsid w:val="005546FC"/>
    <w:rsid w:val="00554872"/>
    <w:rsid w:val="005548A8"/>
    <w:rsid w:val="00555B05"/>
    <w:rsid w:val="00555F12"/>
    <w:rsid w:val="0055641E"/>
    <w:rsid w:val="00556665"/>
    <w:rsid w:val="0055742B"/>
    <w:rsid w:val="005600B7"/>
    <w:rsid w:val="005609E1"/>
    <w:rsid w:val="005626B8"/>
    <w:rsid w:val="00562FD6"/>
    <w:rsid w:val="00564C2B"/>
    <w:rsid w:val="00564DD7"/>
    <w:rsid w:val="00565B61"/>
    <w:rsid w:val="00566C63"/>
    <w:rsid w:val="00567C6A"/>
    <w:rsid w:val="00567F69"/>
    <w:rsid w:val="00570F70"/>
    <w:rsid w:val="0057137F"/>
    <w:rsid w:val="0057272D"/>
    <w:rsid w:val="005734B7"/>
    <w:rsid w:val="00574161"/>
    <w:rsid w:val="00574606"/>
    <w:rsid w:val="0057480D"/>
    <w:rsid w:val="00580C25"/>
    <w:rsid w:val="005815F1"/>
    <w:rsid w:val="00583A6B"/>
    <w:rsid w:val="00584B96"/>
    <w:rsid w:val="005852E8"/>
    <w:rsid w:val="00587BAB"/>
    <w:rsid w:val="0059091E"/>
    <w:rsid w:val="00591307"/>
    <w:rsid w:val="005918B6"/>
    <w:rsid w:val="00591941"/>
    <w:rsid w:val="00591A7C"/>
    <w:rsid w:val="00593B1A"/>
    <w:rsid w:val="005943DA"/>
    <w:rsid w:val="00594F14"/>
    <w:rsid w:val="0059506B"/>
    <w:rsid w:val="00595319"/>
    <w:rsid w:val="005965B6"/>
    <w:rsid w:val="00596628"/>
    <w:rsid w:val="005A0125"/>
    <w:rsid w:val="005A0219"/>
    <w:rsid w:val="005A0D52"/>
    <w:rsid w:val="005A193F"/>
    <w:rsid w:val="005A2861"/>
    <w:rsid w:val="005A297B"/>
    <w:rsid w:val="005A37BB"/>
    <w:rsid w:val="005A5DA0"/>
    <w:rsid w:val="005A644F"/>
    <w:rsid w:val="005A6C04"/>
    <w:rsid w:val="005A6F76"/>
    <w:rsid w:val="005A7419"/>
    <w:rsid w:val="005A7D37"/>
    <w:rsid w:val="005A7E48"/>
    <w:rsid w:val="005B0B4B"/>
    <w:rsid w:val="005B1901"/>
    <w:rsid w:val="005B1B47"/>
    <w:rsid w:val="005B32A0"/>
    <w:rsid w:val="005B3BDC"/>
    <w:rsid w:val="005B58A3"/>
    <w:rsid w:val="005B7D47"/>
    <w:rsid w:val="005C1E24"/>
    <w:rsid w:val="005C224D"/>
    <w:rsid w:val="005C301C"/>
    <w:rsid w:val="005C3156"/>
    <w:rsid w:val="005C50A8"/>
    <w:rsid w:val="005C5878"/>
    <w:rsid w:val="005C720E"/>
    <w:rsid w:val="005D1308"/>
    <w:rsid w:val="005D27B6"/>
    <w:rsid w:val="005D3C38"/>
    <w:rsid w:val="005D548A"/>
    <w:rsid w:val="005D551A"/>
    <w:rsid w:val="005D7053"/>
    <w:rsid w:val="005D7B56"/>
    <w:rsid w:val="005E078A"/>
    <w:rsid w:val="005E0BCB"/>
    <w:rsid w:val="005E1EF0"/>
    <w:rsid w:val="005E337D"/>
    <w:rsid w:val="005E487E"/>
    <w:rsid w:val="005E4F0C"/>
    <w:rsid w:val="005E4F2E"/>
    <w:rsid w:val="005E5A65"/>
    <w:rsid w:val="005E6217"/>
    <w:rsid w:val="005E76EF"/>
    <w:rsid w:val="005F091D"/>
    <w:rsid w:val="005F1665"/>
    <w:rsid w:val="005F2A07"/>
    <w:rsid w:val="005F49AA"/>
    <w:rsid w:val="005F4FF9"/>
    <w:rsid w:val="005F536A"/>
    <w:rsid w:val="005F69A6"/>
    <w:rsid w:val="005F7EBC"/>
    <w:rsid w:val="006010D7"/>
    <w:rsid w:val="00601A20"/>
    <w:rsid w:val="00601E67"/>
    <w:rsid w:val="00603A64"/>
    <w:rsid w:val="006048EA"/>
    <w:rsid w:val="00604C38"/>
    <w:rsid w:val="00605479"/>
    <w:rsid w:val="006056D3"/>
    <w:rsid w:val="00605A87"/>
    <w:rsid w:val="00605DCE"/>
    <w:rsid w:val="0060648E"/>
    <w:rsid w:val="00606B4F"/>
    <w:rsid w:val="00607945"/>
    <w:rsid w:val="00607A80"/>
    <w:rsid w:val="00607CA1"/>
    <w:rsid w:val="00607EF5"/>
    <w:rsid w:val="00610175"/>
    <w:rsid w:val="006129DA"/>
    <w:rsid w:val="00612A37"/>
    <w:rsid w:val="0061354D"/>
    <w:rsid w:val="0061410D"/>
    <w:rsid w:val="00614717"/>
    <w:rsid w:val="0061490D"/>
    <w:rsid w:val="006164D4"/>
    <w:rsid w:val="00616838"/>
    <w:rsid w:val="00616881"/>
    <w:rsid w:val="00617195"/>
    <w:rsid w:val="006172CF"/>
    <w:rsid w:val="0062049A"/>
    <w:rsid w:val="00621D74"/>
    <w:rsid w:val="0062381D"/>
    <w:rsid w:val="00624F38"/>
    <w:rsid w:val="006250CA"/>
    <w:rsid w:val="00626429"/>
    <w:rsid w:val="00627670"/>
    <w:rsid w:val="00630B86"/>
    <w:rsid w:val="00631F4B"/>
    <w:rsid w:val="0063271E"/>
    <w:rsid w:val="006348F5"/>
    <w:rsid w:val="00634C21"/>
    <w:rsid w:val="00635B88"/>
    <w:rsid w:val="00640A85"/>
    <w:rsid w:val="0064109E"/>
    <w:rsid w:val="006418FD"/>
    <w:rsid w:val="00641FD0"/>
    <w:rsid w:val="0064333B"/>
    <w:rsid w:val="00643785"/>
    <w:rsid w:val="006441B1"/>
    <w:rsid w:val="006442D7"/>
    <w:rsid w:val="0064534F"/>
    <w:rsid w:val="006514BB"/>
    <w:rsid w:val="00651A7D"/>
    <w:rsid w:val="00651E6C"/>
    <w:rsid w:val="006524BA"/>
    <w:rsid w:val="0065266D"/>
    <w:rsid w:val="00653C77"/>
    <w:rsid w:val="00654A7E"/>
    <w:rsid w:val="006570EA"/>
    <w:rsid w:val="0066091C"/>
    <w:rsid w:val="0066145C"/>
    <w:rsid w:val="006615C3"/>
    <w:rsid w:val="00661600"/>
    <w:rsid w:val="006627AE"/>
    <w:rsid w:val="00663569"/>
    <w:rsid w:val="00664AB2"/>
    <w:rsid w:val="00664ACE"/>
    <w:rsid w:val="00667003"/>
    <w:rsid w:val="00667335"/>
    <w:rsid w:val="0066767F"/>
    <w:rsid w:val="00670058"/>
    <w:rsid w:val="00672A2B"/>
    <w:rsid w:val="00673C2A"/>
    <w:rsid w:val="00674739"/>
    <w:rsid w:val="006752F0"/>
    <w:rsid w:val="00675896"/>
    <w:rsid w:val="00675D69"/>
    <w:rsid w:val="006771D0"/>
    <w:rsid w:val="00677403"/>
    <w:rsid w:val="006822EF"/>
    <w:rsid w:val="0068369E"/>
    <w:rsid w:val="00685B0D"/>
    <w:rsid w:val="00686A36"/>
    <w:rsid w:val="00686BF4"/>
    <w:rsid w:val="0068764D"/>
    <w:rsid w:val="006877AE"/>
    <w:rsid w:val="0069070D"/>
    <w:rsid w:val="00690B53"/>
    <w:rsid w:val="00691B06"/>
    <w:rsid w:val="00693A10"/>
    <w:rsid w:val="00694DCA"/>
    <w:rsid w:val="006950A6"/>
    <w:rsid w:val="00695159"/>
    <w:rsid w:val="0069594A"/>
    <w:rsid w:val="006960C1"/>
    <w:rsid w:val="0069681E"/>
    <w:rsid w:val="00696C9C"/>
    <w:rsid w:val="00696DDC"/>
    <w:rsid w:val="00697F1D"/>
    <w:rsid w:val="006A0150"/>
    <w:rsid w:val="006A0A17"/>
    <w:rsid w:val="006A515D"/>
    <w:rsid w:val="006A5537"/>
    <w:rsid w:val="006A5D1A"/>
    <w:rsid w:val="006A6223"/>
    <w:rsid w:val="006A7F8C"/>
    <w:rsid w:val="006A7FE9"/>
    <w:rsid w:val="006B1160"/>
    <w:rsid w:val="006B43E5"/>
    <w:rsid w:val="006B5337"/>
    <w:rsid w:val="006B5846"/>
    <w:rsid w:val="006B5A74"/>
    <w:rsid w:val="006B62C1"/>
    <w:rsid w:val="006B7273"/>
    <w:rsid w:val="006B7CB2"/>
    <w:rsid w:val="006C0EF8"/>
    <w:rsid w:val="006C1166"/>
    <w:rsid w:val="006C1471"/>
    <w:rsid w:val="006C2530"/>
    <w:rsid w:val="006C3F03"/>
    <w:rsid w:val="006C467F"/>
    <w:rsid w:val="006C4E54"/>
    <w:rsid w:val="006C5509"/>
    <w:rsid w:val="006C59A0"/>
    <w:rsid w:val="006C67F5"/>
    <w:rsid w:val="006C6A52"/>
    <w:rsid w:val="006C799D"/>
    <w:rsid w:val="006D02AB"/>
    <w:rsid w:val="006D0FE7"/>
    <w:rsid w:val="006D1232"/>
    <w:rsid w:val="006D275E"/>
    <w:rsid w:val="006D295E"/>
    <w:rsid w:val="006D389E"/>
    <w:rsid w:val="006D3B17"/>
    <w:rsid w:val="006D4955"/>
    <w:rsid w:val="006D5135"/>
    <w:rsid w:val="006D5825"/>
    <w:rsid w:val="006D61AB"/>
    <w:rsid w:val="006D6324"/>
    <w:rsid w:val="006D70FE"/>
    <w:rsid w:val="006E0086"/>
    <w:rsid w:val="006E055C"/>
    <w:rsid w:val="006E128E"/>
    <w:rsid w:val="006E1AD7"/>
    <w:rsid w:val="006E1DAD"/>
    <w:rsid w:val="006E222E"/>
    <w:rsid w:val="006E33C3"/>
    <w:rsid w:val="006E3456"/>
    <w:rsid w:val="006E3ADA"/>
    <w:rsid w:val="006E3FA7"/>
    <w:rsid w:val="006E60A2"/>
    <w:rsid w:val="006E6969"/>
    <w:rsid w:val="006E6B71"/>
    <w:rsid w:val="006E719B"/>
    <w:rsid w:val="006E735F"/>
    <w:rsid w:val="006E7ECA"/>
    <w:rsid w:val="006E7FA5"/>
    <w:rsid w:val="006F1999"/>
    <w:rsid w:val="006F2264"/>
    <w:rsid w:val="006F2B90"/>
    <w:rsid w:val="006F4922"/>
    <w:rsid w:val="006F5EE3"/>
    <w:rsid w:val="00701C16"/>
    <w:rsid w:val="00702D1C"/>
    <w:rsid w:val="00703334"/>
    <w:rsid w:val="00704027"/>
    <w:rsid w:val="00704754"/>
    <w:rsid w:val="00705103"/>
    <w:rsid w:val="00705B6A"/>
    <w:rsid w:val="00707F4C"/>
    <w:rsid w:val="007102F7"/>
    <w:rsid w:val="007150FC"/>
    <w:rsid w:val="00716089"/>
    <w:rsid w:val="00717371"/>
    <w:rsid w:val="00720385"/>
    <w:rsid w:val="0072129D"/>
    <w:rsid w:val="00723E4A"/>
    <w:rsid w:val="00723EB1"/>
    <w:rsid w:val="007257D4"/>
    <w:rsid w:val="00730CA0"/>
    <w:rsid w:val="00731E8E"/>
    <w:rsid w:val="00734298"/>
    <w:rsid w:val="007349A0"/>
    <w:rsid w:val="0073520A"/>
    <w:rsid w:val="00736887"/>
    <w:rsid w:val="00736F4B"/>
    <w:rsid w:val="0073728C"/>
    <w:rsid w:val="007409D0"/>
    <w:rsid w:val="00740ACA"/>
    <w:rsid w:val="007421A2"/>
    <w:rsid w:val="0074243B"/>
    <w:rsid w:val="0074246A"/>
    <w:rsid w:val="0074376A"/>
    <w:rsid w:val="00743FEF"/>
    <w:rsid w:val="00745054"/>
    <w:rsid w:val="007458C1"/>
    <w:rsid w:val="00745D6F"/>
    <w:rsid w:val="007471EE"/>
    <w:rsid w:val="00747792"/>
    <w:rsid w:val="00747DB2"/>
    <w:rsid w:val="0075103C"/>
    <w:rsid w:val="00752023"/>
    <w:rsid w:val="007522F8"/>
    <w:rsid w:val="00752559"/>
    <w:rsid w:val="00754888"/>
    <w:rsid w:val="007550E7"/>
    <w:rsid w:val="00755AEA"/>
    <w:rsid w:val="00756A67"/>
    <w:rsid w:val="00756C4B"/>
    <w:rsid w:val="007603BB"/>
    <w:rsid w:val="00761753"/>
    <w:rsid w:val="0076272A"/>
    <w:rsid w:val="00762DC9"/>
    <w:rsid w:val="00762EFA"/>
    <w:rsid w:val="007631AD"/>
    <w:rsid w:val="00765B99"/>
    <w:rsid w:val="00766E86"/>
    <w:rsid w:val="00767EEB"/>
    <w:rsid w:val="007709BF"/>
    <w:rsid w:val="00772E99"/>
    <w:rsid w:val="00773849"/>
    <w:rsid w:val="007761A6"/>
    <w:rsid w:val="007804E0"/>
    <w:rsid w:val="00780686"/>
    <w:rsid w:val="00780853"/>
    <w:rsid w:val="007813C1"/>
    <w:rsid w:val="00781D80"/>
    <w:rsid w:val="0078244A"/>
    <w:rsid w:val="00782749"/>
    <w:rsid w:val="0078293D"/>
    <w:rsid w:val="00784BB2"/>
    <w:rsid w:val="00785310"/>
    <w:rsid w:val="00785D49"/>
    <w:rsid w:val="007911E1"/>
    <w:rsid w:val="00791D0F"/>
    <w:rsid w:val="007924E9"/>
    <w:rsid w:val="00792979"/>
    <w:rsid w:val="0079436A"/>
    <w:rsid w:val="00794B6D"/>
    <w:rsid w:val="00795B04"/>
    <w:rsid w:val="007960DA"/>
    <w:rsid w:val="00797DCA"/>
    <w:rsid w:val="007A10B7"/>
    <w:rsid w:val="007A13D6"/>
    <w:rsid w:val="007A2DB9"/>
    <w:rsid w:val="007A3299"/>
    <w:rsid w:val="007A3A58"/>
    <w:rsid w:val="007A3B01"/>
    <w:rsid w:val="007A4E5D"/>
    <w:rsid w:val="007A527D"/>
    <w:rsid w:val="007A6655"/>
    <w:rsid w:val="007A68DE"/>
    <w:rsid w:val="007A70DB"/>
    <w:rsid w:val="007A7469"/>
    <w:rsid w:val="007B1080"/>
    <w:rsid w:val="007B12D1"/>
    <w:rsid w:val="007B171E"/>
    <w:rsid w:val="007B2ED9"/>
    <w:rsid w:val="007B45F6"/>
    <w:rsid w:val="007B48A0"/>
    <w:rsid w:val="007B6D81"/>
    <w:rsid w:val="007B7166"/>
    <w:rsid w:val="007B7864"/>
    <w:rsid w:val="007B79AF"/>
    <w:rsid w:val="007B7D4D"/>
    <w:rsid w:val="007C2F0B"/>
    <w:rsid w:val="007C3A57"/>
    <w:rsid w:val="007C5172"/>
    <w:rsid w:val="007C59AA"/>
    <w:rsid w:val="007C6023"/>
    <w:rsid w:val="007C6213"/>
    <w:rsid w:val="007C62CA"/>
    <w:rsid w:val="007C6C44"/>
    <w:rsid w:val="007C6DCD"/>
    <w:rsid w:val="007D07E4"/>
    <w:rsid w:val="007D0E67"/>
    <w:rsid w:val="007D1FB0"/>
    <w:rsid w:val="007D2C5B"/>
    <w:rsid w:val="007D3154"/>
    <w:rsid w:val="007D41C0"/>
    <w:rsid w:val="007D6B03"/>
    <w:rsid w:val="007D7DDA"/>
    <w:rsid w:val="007E1B06"/>
    <w:rsid w:val="007E208D"/>
    <w:rsid w:val="007E3130"/>
    <w:rsid w:val="007E4A96"/>
    <w:rsid w:val="007E5A67"/>
    <w:rsid w:val="007E6DD4"/>
    <w:rsid w:val="007F0A35"/>
    <w:rsid w:val="007F11AF"/>
    <w:rsid w:val="007F200F"/>
    <w:rsid w:val="007F25A6"/>
    <w:rsid w:val="007F3E2A"/>
    <w:rsid w:val="007F4309"/>
    <w:rsid w:val="007F5D5F"/>
    <w:rsid w:val="007F5DE9"/>
    <w:rsid w:val="007F641A"/>
    <w:rsid w:val="00801447"/>
    <w:rsid w:val="00803159"/>
    <w:rsid w:val="00803C6F"/>
    <w:rsid w:val="00803FD2"/>
    <w:rsid w:val="008051EC"/>
    <w:rsid w:val="008059C6"/>
    <w:rsid w:val="00806E9D"/>
    <w:rsid w:val="0081047F"/>
    <w:rsid w:val="008111A8"/>
    <w:rsid w:val="00811CFC"/>
    <w:rsid w:val="00812123"/>
    <w:rsid w:val="00812DF8"/>
    <w:rsid w:val="0081360A"/>
    <w:rsid w:val="00815638"/>
    <w:rsid w:val="00816459"/>
    <w:rsid w:val="008164C3"/>
    <w:rsid w:val="00817142"/>
    <w:rsid w:val="00822DE0"/>
    <w:rsid w:val="008231AD"/>
    <w:rsid w:val="00823641"/>
    <w:rsid w:val="00825596"/>
    <w:rsid w:val="00830939"/>
    <w:rsid w:val="00830BDF"/>
    <w:rsid w:val="00831365"/>
    <w:rsid w:val="00832127"/>
    <w:rsid w:val="00832D6E"/>
    <w:rsid w:val="0083399F"/>
    <w:rsid w:val="00834270"/>
    <w:rsid w:val="0083544F"/>
    <w:rsid w:val="0083567A"/>
    <w:rsid w:val="008358C9"/>
    <w:rsid w:val="00837037"/>
    <w:rsid w:val="0083793D"/>
    <w:rsid w:val="0084258E"/>
    <w:rsid w:val="00843E88"/>
    <w:rsid w:val="00845160"/>
    <w:rsid w:val="008459AB"/>
    <w:rsid w:val="00847EE5"/>
    <w:rsid w:val="00850787"/>
    <w:rsid w:val="00850F9B"/>
    <w:rsid w:val="00852BA2"/>
    <w:rsid w:val="0085385B"/>
    <w:rsid w:val="00854262"/>
    <w:rsid w:val="008545A0"/>
    <w:rsid w:val="008546DF"/>
    <w:rsid w:val="0085679E"/>
    <w:rsid w:val="00857F08"/>
    <w:rsid w:val="008604E7"/>
    <w:rsid w:val="00860588"/>
    <w:rsid w:val="008608BF"/>
    <w:rsid w:val="00860EC7"/>
    <w:rsid w:val="00861CF0"/>
    <w:rsid w:val="00862AB1"/>
    <w:rsid w:val="00863618"/>
    <w:rsid w:val="00865753"/>
    <w:rsid w:val="00865B30"/>
    <w:rsid w:val="008666F0"/>
    <w:rsid w:val="00867737"/>
    <w:rsid w:val="0087090A"/>
    <w:rsid w:val="00871D92"/>
    <w:rsid w:val="00872636"/>
    <w:rsid w:val="00872CDF"/>
    <w:rsid w:val="00874864"/>
    <w:rsid w:val="00874E80"/>
    <w:rsid w:val="0087600D"/>
    <w:rsid w:val="0087649F"/>
    <w:rsid w:val="00876D6B"/>
    <w:rsid w:val="00876FEC"/>
    <w:rsid w:val="00877790"/>
    <w:rsid w:val="00877D84"/>
    <w:rsid w:val="00880188"/>
    <w:rsid w:val="008804C2"/>
    <w:rsid w:val="00881AED"/>
    <w:rsid w:val="0088297A"/>
    <w:rsid w:val="00883202"/>
    <w:rsid w:val="00883E5C"/>
    <w:rsid w:val="008842BF"/>
    <w:rsid w:val="00884C4C"/>
    <w:rsid w:val="0088516F"/>
    <w:rsid w:val="0088545C"/>
    <w:rsid w:val="00885DF6"/>
    <w:rsid w:val="00885ED3"/>
    <w:rsid w:val="008877DA"/>
    <w:rsid w:val="00887D9E"/>
    <w:rsid w:val="00892503"/>
    <w:rsid w:val="008926D8"/>
    <w:rsid w:val="0089461C"/>
    <w:rsid w:val="0089484E"/>
    <w:rsid w:val="00894A0E"/>
    <w:rsid w:val="0089603B"/>
    <w:rsid w:val="00896E3A"/>
    <w:rsid w:val="008A01F7"/>
    <w:rsid w:val="008A0DA6"/>
    <w:rsid w:val="008A1CEC"/>
    <w:rsid w:val="008A2E55"/>
    <w:rsid w:val="008A3BE6"/>
    <w:rsid w:val="008A4181"/>
    <w:rsid w:val="008A4305"/>
    <w:rsid w:val="008A6281"/>
    <w:rsid w:val="008B0D17"/>
    <w:rsid w:val="008B0FC1"/>
    <w:rsid w:val="008B10E7"/>
    <w:rsid w:val="008B3040"/>
    <w:rsid w:val="008B3622"/>
    <w:rsid w:val="008B4684"/>
    <w:rsid w:val="008B4D50"/>
    <w:rsid w:val="008B62A3"/>
    <w:rsid w:val="008B7DB9"/>
    <w:rsid w:val="008C0AAA"/>
    <w:rsid w:val="008C17D4"/>
    <w:rsid w:val="008C3A4F"/>
    <w:rsid w:val="008C5074"/>
    <w:rsid w:val="008C6540"/>
    <w:rsid w:val="008C6794"/>
    <w:rsid w:val="008C6958"/>
    <w:rsid w:val="008C7A36"/>
    <w:rsid w:val="008C7F05"/>
    <w:rsid w:val="008D0568"/>
    <w:rsid w:val="008D0A12"/>
    <w:rsid w:val="008D2EF5"/>
    <w:rsid w:val="008D3DF2"/>
    <w:rsid w:val="008D3E85"/>
    <w:rsid w:val="008D42B8"/>
    <w:rsid w:val="008D46DF"/>
    <w:rsid w:val="008D5C4F"/>
    <w:rsid w:val="008E4925"/>
    <w:rsid w:val="008E5FA7"/>
    <w:rsid w:val="008E61D0"/>
    <w:rsid w:val="008F0FE5"/>
    <w:rsid w:val="008F109D"/>
    <w:rsid w:val="008F16DA"/>
    <w:rsid w:val="008F1938"/>
    <w:rsid w:val="008F1943"/>
    <w:rsid w:val="008F2132"/>
    <w:rsid w:val="008F2D0A"/>
    <w:rsid w:val="008F33E5"/>
    <w:rsid w:val="008F3A54"/>
    <w:rsid w:val="008F49FF"/>
    <w:rsid w:val="008F51F7"/>
    <w:rsid w:val="008F6743"/>
    <w:rsid w:val="008F6D62"/>
    <w:rsid w:val="0090186D"/>
    <w:rsid w:val="00901FB5"/>
    <w:rsid w:val="00904E29"/>
    <w:rsid w:val="0090613D"/>
    <w:rsid w:val="00907139"/>
    <w:rsid w:val="00907D22"/>
    <w:rsid w:val="00910DB0"/>
    <w:rsid w:val="00911A0A"/>
    <w:rsid w:val="009138A6"/>
    <w:rsid w:val="00913E7B"/>
    <w:rsid w:val="0091493B"/>
    <w:rsid w:val="00915863"/>
    <w:rsid w:val="009158EE"/>
    <w:rsid w:val="009177B9"/>
    <w:rsid w:val="00920D01"/>
    <w:rsid w:val="00920E6A"/>
    <w:rsid w:val="00921C9D"/>
    <w:rsid w:val="00923A77"/>
    <w:rsid w:val="009252BE"/>
    <w:rsid w:val="009255DF"/>
    <w:rsid w:val="00926DB1"/>
    <w:rsid w:val="00927677"/>
    <w:rsid w:val="00927F7E"/>
    <w:rsid w:val="00931671"/>
    <w:rsid w:val="009345D4"/>
    <w:rsid w:val="00934791"/>
    <w:rsid w:val="009355D9"/>
    <w:rsid w:val="009377F0"/>
    <w:rsid w:val="009378EF"/>
    <w:rsid w:val="00937D0E"/>
    <w:rsid w:val="009401C1"/>
    <w:rsid w:val="009403D3"/>
    <w:rsid w:val="00940896"/>
    <w:rsid w:val="00941B09"/>
    <w:rsid w:val="0094491A"/>
    <w:rsid w:val="00944EA9"/>
    <w:rsid w:val="009451A1"/>
    <w:rsid w:val="009456D3"/>
    <w:rsid w:val="00945FF2"/>
    <w:rsid w:val="0094607C"/>
    <w:rsid w:val="00947DF0"/>
    <w:rsid w:val="00951FE0"/>
    <w:rsid w:val="0095364E"/>
    <w:rsid w:val="00953B2B"/>
    <w:rsid w:val="00953E45"/>
    <w:rsid w:val="00953FCF"/>
    <w:rsid w:val="00954825"/>
    <w:rsid w:val="00956AD5"/>
    <w:rsid w:val="00956EA6"/>
    <w:rsid w:val="00957DC7"/>
    <w:rsid w:val="00957EA0"/>
    <w:rsid w:val="00960095"/>
    <w:rsid w:val="009619C9"/>
    <w:rsid w:val="00962A44"/>
    <w:rsid w:val="009634DA"/>
    <w:rsid w:val="00963848"/>
    <w:rsid w:val="009649D4"/>
    <w:rsid w:val="00964FEB"/>
    <w:rsid w:val="00967765"/>
    <w:rsid w:val="00971E85"/>
    <w:rsid w:val="00972AC5"/>
    <w:rsid w:val="00973228"/>
    <w:rsid w:val="009752EE"/>
    <w:rsid w:val="00976BDA"/>
    <w:rsid w:val="00977985"/>
    <w:rsid w:val="00977D18"/>
    <w:rsid w:val="00977D90"/>
    <w:rsid w:val="00977EBE"/>
    <w:rsid w:val="00980996"/>
    <w:rsid w:val="00984336"/>
    <w:rsid w:val="0098504A"/>
    <w:rsid w:val="009852B4"/>
    <w:rsid w:val="009864F8"/>
    <w:rsid w:val="0098709A"/>
    <w:rsid w:val="00991460"/>
    <w:rsid w:val="009923FF"/>
    <w:rsid w:val="00992FFC"/>
    <w:rsid w:val="0099599E"/>
    <w:rsid w:val="0099637F"/>
    <w:rsid w:val="00996DEB"/>
    <w:rsid w:val="00997CD5"/>
    <w:rsid w:val="009A08DB"/>
    <w:rsid w:val="009A17BC"/>
    <w:rsid w:val="009A4F11"/>
    <w:rsid w:val="009A5532"/>
    <w:rsid w:val="009A56ED"/>
    <w:rsid w:val="009A7055"/>
    <w:rsid w:val="009A72AA"/>
    <w:rsid w:val="009A79C9"/>
    <w:rsid w:val="009B1BA5"/>
    <w:rsid w:val="009B32A9"/>
    <w:rsid w:val="009B4EBC"/>
    <w:rsid w:val="009B52D5"/>
    <w:rsid w:val="009B5979"/>
    <w:rsid w:val="009B62B9"/>
    <w:rsid w:val="009B6620"/>
    <w:rsid w:val="009B686B"/>
    <w:rsid w:val="009B6A90"/>
    <w:rsid w:val="009B7018"/>
    <w:rsid w:val="009B733D"/>
    <w:rsid w:val="009B7490"/>
    <w:rsid w:val="009B7C51"/>
    <w:rsid w:val="009C2D23"/>
    <w:rsid w:val="009C2E32"/>
    <w:rsid w:val="009C39C9"/>
    <w:rsid w:val="009C4CC2"/>
    <w:rsid w:val="009C6706"/>
    <w:rsid w:val="009C6D50"/>
    <w:rsid w:val="009D0306"/>
    <w:rsid w:val="009D0F08"/>
    <w:rsid w:val="009D1F3B"/>
    <w:rsid w:val="009D389A"/>
    <w:rsid w:val="009D78DE"/>
    <w:rsid w:val="009E0B54"/>
    <w:rsid w:val="009E1AB7"/>
    <w:rsid w:val="009E264F"/>
    <w:rsid w:val="009E384C"/>
    <w:rsid w:val="009E3BA6"/>
    <w:rsid w:val="009E50A8"/>
    <w:rsid w:val="009E5586"/>
    <w:rsid w:val="009E6A17"/>
    <w:rsid w:val="009E7D6D"/>
    <w:rsid w:val="009F0C3A"/>
    <w:rsid w:val="009F1997"/>
    <w:rsid w:val="009F2090"/>
    <w:rsid w:val="009F33D9"/>
    <w:rsid w:val="009F7ECC"/>
    <w:rsid w:val="00A00D77"/>
    <w:rsid w:val="00A02871"/>
    <w:rsid w:val="00A05E48"/>
    <w:rsid w:val="00A064A6"/>
    <w:rsid w:val="00A069DC"/>
    <w:rsid w:val="00A071A8"/>
    <w:rsid w:val="00A07FC4"/>
    <w:rsid w:val="00A1064D"/>
    <w:rsid w:val="00A11C4E"/>
    <w:rsid w:val="00A12046"/>
    <w:rsid w:val="00A12271"/>
    <w:rsid w:val="00A141F1"/>
    <w:rsid w:val="00A15080"/>
    <w:rsid w:val="00A16A4C"/>
    <w:rsid w:val="00A16FD8"/>
    <w:rsid w:val="00A17229"/>
    <w:rsid w:val="00A201D8"/>
    <w:rsid w:val="00A2199F"/>
    <w:rsid w:val="00A22004"/>
    <w:rsid w:val="00A236D0"/>
    <w:rsid w:val="00A23886"/>
    <w:rsid w:val="00A25011"/>
    <w:rsid w:val="00A263ED"/>
    <w:rsid w:val="00A30991"/>
    <w:rsid w:val="00A31B4C"/>
    <w:rsid w:val="00A32000"/>
    <w:rsid w:val="00A32852"/>
    <w:rsid w:val="00A332D5"/>
    <w:rsid w:val="00A3483F"/>
    <w:rsid w:val="00A349C2"/>
    <w:rsid w:val="00A34B3B"/>
    <w:rsid w:val="00A35BD3"/>
    <w:rsid w:val="00A35DDF"/>
    <w:rsid w:val="00A36D6C"/>
    <w:rsid w:val="00A40970"/>
    <w:rsid w:val="00A412B3"/>
    <w:rsid w:val="00A41871"/>
    <w:rsid w:val="00A46411"/>
    <w:rsid w:val="00A51585"/>
    <w:rsid w:val="00A51D57"/>
    <w:rsid w:val="00A53072"/>
    <w:rsid w:val="00A5408E"/>
    <w:rsid w:val="00A55FCD"/>
    <w:rsid w:val="00A565DA"/>
    <w:rsid w:val="00A56783"/>
    <w:rsid w:val="00A61081"/>
    <w:rsid w:val="00A61608"/>
    <w:rsid w:val="00A61A7E"/>
    <w:rsid w:val="00A630D8"/>
    <w:rsid w:val="00A63951"/>
    <w:rsid w:val="00A63DA9"/>
    <w:rsid w:val="00A63DBF"/>
    <w:rsid w:val="00A647A8"/>
    <w:rsid w:val="00A65E53"/>
    <w:rsid w:val="00A65F9F"/>
    <w:rsid w:val="00A667D5"/>
    <w:rsid w:val="00A66D00"/>
    <w:rsid w:val="00A70CA6"/>
    <w:rsid w:val="00A73507"/>
    <w:rsid w:val="00A7581B"/>
    <w:rsid w:val="00A765A4"/>
    <w:rsid w:val="00A76AAE"/>
    <w:rsid w:val="00A80D62"/>
    <w:rsid w:val="00A816CB"/>
    <w:rsid w:val="00A81E3B"/>
    <w:rsid w:val="00A82451"/>
    <w:rsid w:val="00A846BF"/>
    <w:rsid w:val="00A84A61"/>
    <w:rsid w:val="00A85012"/>
    <w:rsid w:val="00A85167"/>
    <w:rsid w:val="00A86305"/>
    <w:rsid w:val="00A87C4D"/>
    <w:rsid w:val="00A87F5E"/>
    <w:rsid w:val="00A90D6F"/>
    <w:rsid w:val="00A90E70"/>
    <w:rsid w:val="00A931DF"/>
    <w:rsid w:val="00A94A52"/>
    <w:rsid w:val="00A94CB2"/>
    <w:rsid w:val="00A94FA7"/>
    <w:rsid w:val="00A95004"/>
    <w:rsid w:val="00A95304"/>
    <w:rsid w:val="00A95538"/>
    <w:rsid w:val="00A96F4D"/>
    <w:rsid w:val="00A96FDB"/>
    <w:rsid w:val="00AA0D74"/>
    <w:rsid w:val="00AA2598"/>
    <w:rsid w:val="00AA321F"/>
    <w:rsid w:val="00AA342A"/>
    <w:rsid w:val="00AA71CD"/>
    <w:rsid w:val="00AB1C97"/>
    <w:rsid w:val="00AB1CFB"/>
    <w:rsid w:val="00AB245D"/>
    <w:rsid w:val="00AB24BD"/>
    <w:rsid w:val="00AB278A"/>
    <w:rsid w:val="00AB27E6"/>
    <w:rsid w:val="00AB433A"/>
    <w:rsid w:val="00AB54B3"/>
    <w:rsid w:val="00AB724D"/>
    <w:rsid w:val="00AB7B00"/>
    <w:rsid w:val="00AC2A1F"/>
    <w:rsid w:val="00AC4805"/>
    <w:rsid w:val="00AC594D"/>
    <w:rsid w:val="00AC5AB1"/>
    <w:rsid w:val="00AD12F8"/>
    <w:rsid w:val="00AD1A91"/>
    <w:rsid w:val="00AD2659"/>
    <w:rsid w:val="00AD2A3B"/>
    <w:rsid w:val="00AD2F15"/>
    <w:rsid w:val="00AD356E"/>
    <w:rsid w:val="00AD439F"/>
    <w:rsid w:val="00AD7318"/>
    <w:rsid w:val="00AE209C"/>
    <w:rsid w:val="00AE25E2"/>
    <w:rsid w:val="00AE7016"/>
    <w:rsid w:val="00AE7245"/>
    <w:rsid w:val="00AE766D"/>
    <w:rsid w:val="00AF0683"/>
    <w:rsid w:val="00AF2CEB"/>
    <w:rsid w:val="00AF37FA"/>
    <w:rsid w:val="00AF42DD"/>
    <w:rsid w:val="00AF4E66"/>
    <w:rsid w:val="00AF538A"/>
    <w:rsid w:val="00AF78AE"/>
    <w:rsid w:val="00AF79C1"/>
    <w:rsid w:val="00B01753"/>
    <w:rsid w:val="00B01B22"/>
    <w:rsid w:val="00B02884"/>
    <w:rsid w:val="00B04AAB"/>
    <w:rsid w:val="00B06027"/>
    <w:rsid w:val="00B06147"/>
    <w:rsid w:val="00B063F0"/>
    <w:rsid w:val="00B0697D"/>
    <w:rsid w:val="00B073A3"/>
    <w:rsid w:val="00B07F1B"/>
    <w:rsid w:val="00B10656"/>
    <w:rsid w:val="00B12C39"/>
    <w:rsid w:val="00B13072"/>
    <w:rsid w:val="00B1343A"/>
    <w:rsid w:val="00B159D6"/>
    <w:rsid w:val="00B15CAC"/>
    <w:rsid w:val="00B16F1A"/>
    <w:rsid w:val="00B171CD"/>
    <w:rsid w:val="00B17233"/>
    <w:rsid w:val="00B17BD0"/>
    <w:rsid w:val="00B20AB1"/>
    <w:rsid w:val="00B21573"/>
    <w:rsid w:val="00B22AD0"/>
    <w:rsid w:val="00B2410D"/>
    <w:rsid w:val="00B24296"/>
    <w:rsid w:val="00B25DC3"/>
    <w:rsid w:val="00B263CE"/>
    <w:rsid w:val="00B264E4"/>
    <w:rsid w:val="00B26BD9"/>
    <w:rsid w:val="00B2732D"/>
    <w:rsid w:val="00B27983"/>
    <w:rsid w:val="00B27997"/>
    <w:rsid w:val="00B3015F"/>
    <w:rsid w:val="00B32F30"/>
    <w:rsid w:val="00B3494D"/>
    <w:rsid w:val="00B41C40"/>
    <w:rsid w:val="00B41DE6"/>
    <w:rsid w:val="00B42016"/>
    <w:rsid w:val="00B43AA0"/>
    <w:rsid w:val="00B44702"/>
    <w:rsid w:val="00B44C99"/>
    <w:rsid w:val="00B51A40"/>
    <w:rsid w:val="00B5256B"/>
    <w:rsid w:val="00B53D9D"/>
    <w:rsid w:val="00B55E3D"/>
    <w:rsid w:val="00B5684C"/>
    <w:rsid w:val="00B56DC5"/>
    <w:rsid w:val="00B61CCC"/>
    <w:rsid w:val="00B63CC3"/>
    <w:rsid w:val="00B64A9E"/>
    <w:rsid w:val="00B64B66"/>
    <w:rsid w:val="00B65D96"/>
    <w:rsid w:val="00B6640A"/>
    <w:rsid w:val="00B66815"/>
    <w:rsid w:val="00B67EF0"/>
    <w:rsid w:val="00B67FE4"/>
    <w:rsid w:val="00B72C8B"/>
    <w:rsid w:val="00B73AF0"/>
    <w:rsid w:val="00B74395"/>
    <w:rsid w:val="00B75403"/>
    <w:rsid w:val="00B75B53"/>
    <w:rsid w:val="00B769F7"/>
    <w:rsid w:val="00B779A7"/>
    <w:rsid w:val="00B8206E"/>
    <w:rsid w:val="00B8248F"/>
    <w:rsid w:val="00B8268E"/>
    <w:rsid w:val="00B82FCA"/>
    <w:rsid w:val="00B83712"/>
    <w:rsid w:val="00B84318"/>
    <w:rsid w:val="00B84CA3"/>
    <w:rsid w:val="00B86A1D"/>
    <w:rsid w:val="00B86E22"/>
    <w:rsid w:val="00B870DB"/>
    <w:rsid w:val="00B91B8A"/>
    <w:rsid w:val="00B9260E"/>
    <w:rsid w:val="00B92EBC"/>
    <w:rsid w:val="00B931AF"/>
    <w:rsid w:val="00B94E56"/>
    <w:rsid w:val="00B95470"/>
    <w:rsid w:val="00B95888"/>
    <w:rsid w:val="00B95DB1"/>
    <w:rsid w:val="00B964D9"/>
    <w:rsid w:val="00B96768"/>
    <w:rsid w:val="00B97FA7"/>
    <w:rsid w:val="00BA0C2F"/>
    <w:rsid w:val="00BA2240"/>
    <w:rsid w:val="00BA6C17"/>
    <w:rsid w:val="00BB037B"/>
    <w:rsid w:val="00BB2408"/>
    <w:rsid w:val="00BB2B2D"/>
    <w:rsid w:val="00BB3298"/>
    <w:rsid w:val="00BB489D"/>
    <w:rsid w:val="00BB56B1"/>
    <w:rsid w:val="00BB5A28"/>
    <w:rsid w:val="00BB5F3E"/>
    <w:rsid w:val="00BB6BE7"/>
    <w:rsid w:val="00BC0683"/>
    <w:rsid w:val="00BC09EC"/>
    <w:rsid w:val="00BC23A4"/>
    <w:rsid w:val="00BC2B53"/>
    <w:rsid w:val="00BC2F13"/>
    <w:rsid w:val="00BC3EC4"/>
    <w:rsid w:val="00BC4965"/>
    <w:rsid w:val="00BC4F2E"/>
    <w:rsid w:val="00BC5073"/>
    <w:rsid w:val="00BC53FD"/>
    <w:rsid w:val="00BC6F80"/>
    <w:rsid w:val="00BD0FF9"/>
    <w:rsid w:val="00BD20DC"/>
    <w:rsid w:val="00BD3FB2"/>
    <w:rsid w:val="00BD48CD"/>
    <w:rsid w:val="00BD5201"/>
    <w:rsid w:val="00BD5A63"/>
    <w:rsid w:val="00BD6C8A"/>
    <w:rsid w:val="00BD6FF3"/>
    <w:rsid w:val="00BE0034"/>
    <w:rsid w:val="00BE2375"/>
    <w:rsid w:val="00BE2FF4"/>
    <w:rsid w:val="00BE57CB"/>
    <w:rsid w:val="00BE6241"/>
    <w:rsid w:val="00BE7985"/>
    <w:rsid w:val="00BF0668"/>
    <w:rsid w:val="00BF0778"/>
    <w:rsid w:val="00BF0C95"/>
    <w:rsid w:val="00BF17CE"/>
    <w:rsid w:val="00BF305E"/>
    <w:rsid w:val="00BF3518"/>
    <w:rsid w:val="00BF37C1"/>
    <w:rsid w:val="00BF39DA"/>
    <w:rsid w:val="00BF3F25"/>
    <w:rsid w:val="00BF49E4"/>
    <w:rsid w:val="00BF6A23"/>
    <w:rsid w:val="00C00CE0"/>
    <w:rsid w:val="00C00F82"/>
    <w:rsid w:val="00C01388"/>
    <w:rsid w:val="00C02ECD"/>
    <w:rsid w:val="00C034E2"/>
    <w:rsid w:val="00C0410A"/>
    <w:rsid w:val="00C05253"/>
    <w:rsid w:val="00C05DC0"/>
    <w:rsid w:val="00C07151"/>
    <w:rsid w:val="00C07F2A"/>
    <w:rsid w:val="00C14476"/>
    <w:rsid w:val="00C153AF"/>
    <w:rsid w:val="00C15A74"/>
    <w:rsid w:val="00C1691D"/>
    <w:rsid w:val="00C20F69"/>
    <w:rsid w:val="00C214F8"/>
    <w:rsid w:val="00C215F0"/>
    <w:rsid w:val="00C2160B"/>
    <w:rsid w:val="00C224ED"/>
    <w:rsid w:val="00C22773"/>
    <w:rsid w:val="00C235B9"/>
    <w:rsid w:val="00C23B23"/>
    <w:rsid w:val="00C26224"/>
    <w:rsid w:val="00C30786"/>
    <w:rsid w:val="00C31F49"/>
    <w:rsid w:val="00C32018"/>
    <w:rsid w:val="00C32319"/>
    <w:rsid w:val="00C332E0"/>
    <w:rsid w:val="00C33569"/>
    <w:rsid w:val="00C36E0D"/>
    <w:rsid w:val="00C36F8E"/>
    <w:rsid w:val="00C37A16"/>
    <w:rsid w:val="00C41BB5"/>
    <w:rsid w:val="00C433B7"/>
    <w:rsid w:val="00C445E0"/>
    <w:rsid w:val="00C45270"/>
    <w:rsid w:val="00C45A24"/>
    <w:rsid w:val="00C4720E"/>
    <w:rsid w:val="00C473CB"/>
    <w:rsid w:val="00C47979"/>
    <w:rsid w:val="00C5031D"/>
    <w:rsid w:val="00C50A2A"/>
    <w:rsid w:val="00C51C0C"/>
    <w:rsid w:val="00C5282E"/>
    <w:rsid w:val="00C52C70"/>
    <w:rsid w:val="00C53D34"/>
    <w:rsid w:val="00C54A54"/>
    <w:rsid w:val="00C54D04"/>
    <w:rsid w:val="00C55E92"/>
    <w:rsid w:val="00C56282"/>
    <w:rsid w:val="00C613B2"/>
    <w:rsid w:val="00C61994"/>
    <w:rsid w:val="00C61CB8"/>
    <w:rsid w:val="00C6279F"/>
    <w:rsid w:val="00C6363C"/>
    <w:rsid w:val="00C649A0"/>
    <w:rsid w:val="00C64FFC"/>
    <w:rsid w:val="00C66967"/>
    <w:rsid w:val="00C70DE1"/>
    <w:rsid w:val="00C71C85"/>
    <w:rsid w:val="00C724BE"/>
    <w:rsid w:val="00C73109"/>
    <w:rsid w:val="00C7425A"/>
    <w:rsid w:val="00C74849"/>
    <w:rsid w:val="00C75411"/>
    <w:rsid w:val="00C766C6"/>
    <w:rsid w:val="00C77224"/>
    <w:rsid w:val="00C81B25"/>
    <w:rsid w:val="00C827E0"/>
    <w:rsid w:val="00C82E39"/>
    <w:rsid w:val="00C83FA3"/>
    <w:rsid w:val="00C84709"/>
    <w:rsid w:val="00C84D80"/>
    <w:rsid w:val="00C8590F"/>
    <w:rsid w:val="00C86296"/>
    <w:rsid w:val="00C865A0"/>
    <w:rsid w:val="00C865F0"/>
    <w:rsid w:val="00C91A65"/>
    <w:rsid w:val="00C921A0"/>
    <w:rsid w:val="00C940A8"/>
    <w:rsid w:val="00C943E9"/>
    <w:rsid w:val="00C947B6"/>
    <w:rsid w:val="00C9493E"/>
    <w:rsid w:val="00C95DF3"/>
    <w:rsid w:val="00C9652B"/>
    <w:rsid w:val="00C97634"/>
    <w:rsid w:val="00CA11BB"/>
    <w:rsid w:val="00CA34DC"/>
    <w:rsid w:val="00CA50C0"/>
    <w:rsid w:val="00CA5785"/>
    <w:rsid w:val="00CA5D81"/>
    <w:rsid w:val="00CA6BBF"/>
    <w:rsid w:val="00CA72FD"/>
    <w:rsid w:val="00CA74F2"/>
    <w:rsid w:val="00CA7823"/>
    <w:rsid w:val="00CB0431"/>
    <w:rsid w:val="00CB0CB9"/>
    <w:rsid w:val="00CB1091"/>
    <w:rsid w:val="00CB32DB"/>
    <w:rsid w:val="00CB40B6"/>
    <w:rsid w:val="00CB425E"/>
    <w:rsid w:val="00CB5DEA"/>
    <w:rsid w:val="00CB5E85"/>
    <w:rsid w:val="00CB714F"/>
    <w:rsid w:val="00CC1BE6"/>
    <w:rsid w:val="00CC3D2B"/>
    <w:rsid w:val="00CC421A"/>
    <w:rsid w:val="00CC5F5C"/>
    <w:rsid w:val="00CC640D"/>
    <w:rsid w:val="00CC6A93"/>
    <w:rsid w:val="00CC74C3"/>
    <w:rsid w:val="00CC7C70"/>
    <w:rsid w:val="00CD10E7"/>
    <w:rsid w:val="00CD223F"/>
    <w:rsid w:val="00CD4A1C"/>
    <w:rsid w:val="00CD710C"/>
    <w:rsid w:val="00CD756B"/>
    <w:rsid w:val="00CE00E9"/>
    <w:rsid w:val="00CE23F0"/>
    <w:rsid w:val="00CE491F"/>
    <w:rsid w:val="00CE6384"/>
    <w:rsid w:val="00CE685A"/>
    <w:rsid w:val="00CF052A"/>
    <w:rsid w:val="00CF085B"/>
    <w:rsid w:val="00CF18B1"/>
    <w:rsid w:val="00CF2C0B"/>
    <w:rsid w:val="00CF38A5"/>
    <w:rsid w:val="00CF4D84"/>
    <w:rsid w:val="00CF79FC"/>
    <w:rsid w:val="00D01463"/>
    <w:rsid w:val="00D01BC2"/>
    <w:rsid w:val="00D03A9D"/>
    <w:rsid w:val="00D03E4F"/>
    <w:rsid w:val="00D041AE"/>
    <w:rsid w:val="00D050B8"/>
    <w:rsid w:val="00D05801"/>
    <w:rsid w:val="00D10E2B"/>
    <w:rsid w:val="00D11112"/>
    <w:rsid w:val="00D11848"/>
    <w:rsid w:val="00D120F0"/>
    <w:rsid w:val="00D146F2"/>
    <w:rsid w:val="00D1629E"/>
    <w:rsid w:val="00D16302"/>
    <w:rsid w:val="00D217A4"/>
    <w:rsid w:val="00D219B1"/>
    <w:rsid w:val="00D22082"/>
    <w:rsid w:val="00D223E9"/>
    <w:rsid w:val="00D22570"/>
    <w:rsid w:val="00D25C57"/>
    <w:rsid w:val="00D25F09"/>
    <w:rsid w:val="00D26399"/>
    <w:rsid w:val="00D268A4"/>
    <w:rsid w:val="00D26FFC"/>
    <w:rsid w:val="00D279C7"/>
    <w:rsid w:val="00D30162"/>
    <w:rsid w:val="00D304CE"/>
    <w:rsid w:val="00D31616"/>
    <w:rsid w:val="00D31818"/>
    <w:rsid w:val="00D32127"/>
    <w:rsid w:val="00D32609"/>
    <w:rsid w:val="00D32747"/>
    <w:rsid w:val="00D32DCB"/>
    <w:rsid w:val="00D33F6A"/>
    <w:rsid w:val="00D3478C"/>
    <w:rsid w:val="00D34BBF"/>
    <w:rsid w:val="00D35471"/>
    <w:rsid w:val="00D35852"/>
    <w:rsid w:val="00D363B4"/>
    <w:rsid w:val="00D408E3"/>
    <w:rsid w:val="00D41704"/>
    <w:rsid w:val="00D4187C"/>
    <w:rsid w:val="00D42B26"/>
    <w:rsid w:val="00D43370"/>
    <w:rsid w:val="00D44ABC"/>
    <w:rsid w:val="00D44FFC"/>
    <w:rsid w:val="00D45882"/>
    <w:rsid w:val="00D45A65"/>
    <w:rsid w:val="00D463CD"/>
    <w:rsid w:val="00D46E14"/>
    <w:rsid w:val="00D50779"/>
    <w:rsid w:val="00D51CEE"/>
    <w:rsid w:val="00D53006"/>
    <w:rsid w:val="00D53363"/>
    <w:rsid w:val="00D53F0B"/>
    <w:rsid w:val="00D57866"/>
    <w:rsid w:val="00D6177C"/>
    <w:rsid w:val="00D61B73"/>
    <w:rsid w:val="00D630D9"/>
    <w:rsid w:val="00D63FEA"/>
    <w:rsid w:val="00D650CA"/>
    <w:rsid w:val="00D653AA"/>
    <w:rsid w:val="00D704D5"/>
    <w:rsid w:val="00D70C31"/>
    <w:rsid w:val="00D70FCA"/>
    <w:rsid w:val="00D71061"/>
    <w:rsid w:val="00D731BB"/>
    <w:rsid w:val="00D74265"/>
    <w:rsid w:val="00D74540"/>
    <w:rsid w:val="00D751E3"/>
    <w:rsid w:val="00D7798E"/>
    <w:rsid w:val="00D77D80"/>
    <w:rsid w:val="00D81006"/>
    <w:rsid w:val="00D81B62"/>
    <w:rsid w:val="00D8233D"/>
    <w:rsid w:val="00D832B0"/>
    <w:rsid w:val="00D8412C"/>
    <w:rsid w:val="00D85E9A"/>
    <w:rsid w:val="00D86702"/>
    <w:rsid w:val="00D87222"/>
    <w:rsid w:val="00D87AE3"/>
    <w:rsid w:val="00D91869"/>
    <w:rsid w:val="00D935F4"/>
    <w:rsid w:val="00D966EA"/>
    <w:rsid w:val="00D968EC"/>
    <w:rsid w:val="00D96E23"/>
    <w:rsid w:val="00DA229B"/>
    <w:rsid w:val="00DA2745"/>
    <w:rsid w:val="00DA36E8"/>
    <w:rsid w:val="00DA4A7D"/>
    <w:rsid w:val="00DA50DF"/>
    <w:rsid w:val="00DA5463"/>
    <w:rsid w:val="00DA747C"/>
    <w:rsid w:val="00DB22B3"/>
    <w:rsid w:val="00DB2868"/>
    <w:rsid w:val="00DB2C0D"/>
    <w:rsid w:val="00DB3376"/>
    <w:rsid w:val="00DB3EB2"/>
    <w:rsid w:val="00DB63EB"/>
    <w:rsid w:val="00DB6AA6"/>
    <w:rsid w:val="00DB7B8F"/>
    <w:rsid w:val="00DB7D0D"/>
    <w:rsid w:val="00DC0076"/>
    <w:rsid w:val="00DC1307"/>
    <w:rsid w:val="00DC1414"/>
    <w:rsid w:val="00DC1A71"/>
    <w:rsid w:val="00DC243F"/>
    <w:rsid w:val="00DC48B2"/>
    <w:rsid w:val="00DC50D9"/>
    <w:rsid w:val="00DC5A40"/>
    <w:rsid w:val="00DC6591"/>
    <w:rsid w:val="00DC6919"/>
    <w:rsid w:val="00DC6F72"/>
    <w:rsid w:val="00DC7CEA"/>
    <w:rsid w:val="00DC7E93"/>
    <w:rsid w:val="00DD069D"/>
    <w:rsid w:val="00DD592E"/>
    <w:rsid w:val="00DD5DCE"/>
    <w:rsid w:val="00DE0993"/>
    <w:rsid w:val="00DE1173"/>
    <w:rsid w:val="00DE1791"/>
    <w:rsid w:val="00DE2811"/>
    <w:rsid w:val="00DE3225"/>
    <w:rsid w:val="00DE3EFD"/>
    <w:rsid w:val="00DE5CF7"/>
    <w:rsid w:val="00DE6134"/>
    <w:rsid w:val="00DE64AF"/>
    <w:rsid w:val="00DE743B"/>
    <w:rsid w:val="00DF00BB"/>
    <w:rsid w:val="00DF1E1D"/>
    <w:rsid w:val="00DF348E"/>
    <w:rsid w:val="00DF63C7"/>
    <w:rsid w:val="00DF6E7C"/>
    <w:rsid w:val="00DF7D76"/>
    <w:rsid w:val="00E00644"/>
    <w:rsid w:val="00E00E75"/>
    <w:rsid w:val="00E014AD"/>
    <w:rsid w:val="00E01E69"/>
    <w:rsid w:val="00E02E25"/>
    <w:rsid w:val="00E03659"/>
    <w:rsid w:val="00E03870"/>
    <w:rsid w:val="00E043D0"/>
    <w:rsid w:val="00E0456E"/>
    <w:rsid w:val="00E045DD"/>
    <w:rsid w:val="00E05043"/>
    <w:rsid w:val="00E069AB"/>
    <w:rsid w:val="00E06D11"/>
    <w:rsid w:val="00E07605"/>
    <w:rsid w:val="00E10AB8"/>
    <w:rsid w:val="00E118F1"/>
    <w:rsid w:val="00E1232D"/>
    <w:rsid w:val="00E12493"/>
    <w:rsid w:val="00E13B85"/>
    <w:rsid w:val="00E13C43"/>
    <w:rsid w:val="00E1545C"/>
    <w:rsid w:val="00E15501"/>
    <w:rsid w:val="00E20E76"/>
    <w:rsid w:val="00E2179A"/>
    <w:rsid w:val="00E218B9"/>
    <w:rsid w:val="00E22691"/>
    <w:rsid w:val="00E22A45"/>
    <w:rsid w:val="00E24FA0"/>
    <w:rsid w:val="00E303D1"/>
    <w:rsid w:val="00E311CB"/>
    <w:rsid w:val="00E333A6"/>
    <w:rsid w:val="00E33614"/>
    <w:rsid w:val="00E3377D"/>
    <w:rsid w:val="00E33ACA"/>
    <w:rsid w:val="00E33E13"/>
    <w:rsid w:val="00E34413"/>
    <w:rsid w:val="00E346A2"/>
    <w:rsid w:val="00E34E04"/>
    <w:rsid w:val="00E34EED"/>
    <w:rsid w:val="00E34FE0"/>
    <w:rsid w:val="00E368BF"/>
    <w:rsid w:val="00E405AE"/>
    <w:rsid w:val="00E40A3B"/>
    <w:rsid w:val="00E41FAB"/>
    <w:rsid w:val="00E45155"/>
    <w:rsid w:val="00E45A28"/>
    <w:rsid w:val="00E477D6"/>
    <w:rsid w:val="00E47813"/>
    <w:rsid w:val="00E50FA9"/>
    <w:rsid w:val="00E50FC5"/>
    <w:rsid w:val="00E52462"/>
    <w:rsid w:val="00E52AB6"/>
    <w:rsid w:val="00E52AF0"/>
    <w:rsid w:val="00E53FBF"/>
    <w:rsid w:val="00E5583A"/>
    <w:rsid w:val="00E55D15"/>
    <w:rsid w:val="00E5651F"/>
    <w:rsid w:val="00E56B8D"/>
    <w:rsid w:val="00E56CCA"/>
    <w:rsid w:val="00E60C55"/>
    <w:rsid w:val="00E633F6"/>
    <w:rsid w:val="00E669D8"/>
    <w:rsid w:val="00E66B30"/>
    <w:rsid w:val="00E702F2"/>
    <w:rsid w:val="00E70F01"/>
    <w:rsid w:val="00E70FFF"/>
    <w:rsid w:val="00E713AD"/>
    <w:rsid w:val="00E74CE1"/>
    <w:rsid w:val="00E75EC3"/>
    <w:rsid w:val="00E765E7"/>
    <w:rsid w:val="00E77B2A"/>
    <w:rsid w:val="00E77F80"/>
    <w:rsid w:val="00E82860"/>
    <w:rsid w:val="00E83A7E"/>
    <w:rsid w:val="00E83E71"/>
    <w:rsid w:val="00E86097"/>
    <w:rsid w:val="00E86A6C"/>
    <w:rsid w:val="00E87642"/>
    <w:rsid w:val="00E87B3F"/>
    <w:rsid w:val="00E90587"/>
    <w:rsid w:val="00E909BB"/>
    <w:rsid w:val="00E91B9D"/>
    <w:rsid w:val="00E92044"/>
    <w:rsid w:val="00E930F7"/>
    <w:rsid w:val="00E93E2C"/>
    <w:rsid w:val="00E9404A"/>
    <w:rsid w:val="00E9531F"/>
    <w:rsid w:val="00E969A1"/>
    <w:rsid w:val="00E9713E"/>
    <w:rsid w:val="00EA16D9"/>
    <w:rsid w:val="00EA1872"/>
    <w:rsid w:val="00EA2412"/>
    <w:rsid w:val="00EA27C2"/>
    <w:rsid w:val="00EA29D4"/>
    <w:rsid w:val="00EA3E6B"/>
    <w:rsid w:val="00EA44E1"/>
    <w:rsid w:val="00EA466D"/>
    <w:rsid w:val="00EA5BBC"/>
    <w:rsid w:val="00EA624F"/>
    <w:rsid w:val="00EA7FCF"/>
    <w:rsid w:val="00EB10C9"/>
    <w:rsid w:val="00EB1E37"/>
    <w:rsid w:val="00EB2620"/>
    <w:rsid w:val="00EB26EA"/>
    <w:rsid w:val="00EB2C35"/>
    <w:rsid w:val="00EB4351"/>
    <w:rsid w:val="00EB4E6C"/>
    <w:rsid w:val="00EB54D6"/>
    <w:rsid w:val="00EB5E39"/>
    <w:rsid w:val="00EB6B47"/>
    <w:rsid w:val="00EB7B07"/>
    <w:rsid w:val="00EC129F"/>
    <w:rsid w:val="00EC1433"/>
    <w:rsid w:val="00EC21A3"/>
    <w:rsid w:val="00EC27C8"/>
    <w:rsid w:val="00EC2E71"/>
    <w:rsid w:val="00EC337E"/>
    <w:rsid w:val="00EC47D3"/>
    <w:rsid w:val="00EC5F62"/>
    <w:rsid w:val="00EC6506"/>
    <w:rsid w:val="00EC6939"/>
    <w:rsid w:val="00EC7CBC"/>
    <w:rsid w:val="00ED1127"/>
    <w:rsid w:val="00ED1942"/>
    <w:rsid w:val="00ED2D0D"/>
    <w:rsid w:val="00ED3C10"/>
    <w:rsid w:val="00ED4D5A"/>
    <w:rsid w:val="00ED659E"/>
    <w:rsid w:val="00ED6B3E"/>
    <w:rsid w:val="00ED7537"/>
    <w:rsid w:val="00ED7A6B"/>
    <w:rsid w:val="00EE03DC"/>
    <w:rsid w:val="00EE0CF7"/>
    <w:rsid w:val="00EE0E8E"/>
    <w:rsid w:val="00EE1BD1"/>
    <w:rsid w:val="00EE1D7D"/>
    <w:rsid w:val="00EE2F4A"/>
    <w:rsid w:val="00EE547B"/>
    <w:rsid w:val="00EE6E32"/>
    <w:rsid w:val="00EE76A6"/>
    <w:rsid w:val="00EE7DE8"/>
    <w:rsid w:val="00EF0657"/>
    <w:rsid w:val="00EF09CE"/>
    <w:rsid w:val="00EF2651"/>
    <w:rsid w:val="00EF4201"/>
    <w:rsid w:val="00EF4CC7"/>
    <w:rsid w:val="00EF51E5"/>
    <w:rsid w:val="00EF57E1"/>
    <w:rsid w:val="00EF5C42"/>
    <w:rsid w:val="00EF76A5"/>
    <w:rsid w:val="00F00530"/>
    <w:rsid w:val="00F00CE0"/>
    <w:rsid w:val="00F00D18"/>
    <w:rsid w:val="00F01AE5"/>
    <w:rsid w:val="00F029AE"/>
    <w:rsid w:val="00F02A4A"/>
    <w:rsid w:val="00F02CDC"/>
    <w:rsid w:val="00F03A15"/>
    <w:rsid w:val="00F03B49"/>
    <w:rsid w:val="00F0464B"/>
    <w:rsid w:val="00F05468"/>
    <w:rsid w:val="00F05D88"/>
    <w:rsid w:val="00F0646F"/>
    <w:rsid w:val="00F10A2F"/>
    <w:rsid w:val="00F138A8"/>
    <w:rsid w:val="00F157AF"/>
    <w:rsid w:val="00F16360"/>
    <w:rsid w:val="00F17F99"/>
    <w:rsid w:val="00F17FA6"/>
    <w:rsid w:val="00F220CF"/>
    <w:rsid w:val="00F228C1"/>
    <w:rsid w:val="00F24C58"/>
    <w:rsid w:val="00F256A3"/>
    <w:rsid w:val="00F26357"/>
    <w:rsid w:val="00F264D1"/>
    <w:rsid w:val="00F27B40"/>
    <w:rsid w:val="00F30265"/>
    <w:rsid w:val="00F31787"/>
    <w:rsid w:val="00F32714"/>
    <w:rsid w:val="00F32B72"/>
    <w:rsid w:val="00F32F45"/>
    <w:rsid w:val="00F33F07"/>
    <w:rsid w:val="00F34AA9"/>
    <w:rsid w:val="00F3766C"/>
    <w:rsid w:val="00F40619"/>
    <w:rsid w:val="00F40EE3"/>
    <w:rsid w:val="00F42F31"/>
    <w:rsid w:val="00F434BC"/>
    <w:rsid w:val="00F43735"/>
    <w:rsid w:val="00F4390F"/>
    <w:rsid w:val="00F45DCA"/>
    <w:rsid w:val="00F46D04"/>
    <w:rsid w:val="00F46D0C"/>
    <w:rsid w:val="00F5339F"/>
    <w:rsid w:val="00F53F10"/>
    <w:rsid w:val="00F549FB"/>
    <w:rsid w:val="00F54E56"/>
    <w:rsid w:val="00F55CC5"/>
    <w:rsid w:val="00F5650B"/>
    <w:rsid w:val="00F573C8"/>
    <w:rsid w:val="00F6192D"/>
    <w:rsid w:val="00F623B0"/>
    <w:rsid w:val="00F62AB5"/>
    <w:rsid w:val="00F63252"/>
    <w:rsid w:val="00F63608"/>
    <w:rsid w:val="00F65A5F"/>
    <w:rsid w:val="00F663E7"/>
    <w:rsid w:val="00F670D2"/>
    <w:rsid w:val="00F678CE"/>
    <w:rsid w:val="00F67DB5"/>
    <w:rsid w:val="00F70F92"/>
    <w:rsid w:val="00F72A0F"/>
    <w:rsid w:val="00F72C67"/>
    <w:rsid w:val="00F74337"/>
    <w:rsid w:val="00F750ED"/>
    <w:rsid w:val="00F75AE3"/>
    <w:rsid w:val="00F75FF8"/>
    <w:rsid w:val="00F80C33"/>
    <w:rsid w:val="00F81F81"/>
    <w:rsid w:val="00F83D1E"/>
    <w:rsid w:val="00F86FD5"/>
    <w:rsid w:val="00F87182"/>
    <w:rsid w:val="00F87434"/>
    <w:rsid w:val="00F90E8F"/>
    <w:rsid w:val="00F94AA7"/>
    <w:rsid w:val="00F96B76"/>
    <w:rsid w:val="00F96C9F"/>
    <w:rsid w:val="00F97077"/>
    <w:rsid w:val="00F97A2B"/>
    <w:rsid w:val="00FA0786"/>
    <w:rsid w:val="00FA1210"/>
    <w:rsid w:val="00FA5EE2"/>
    <w:rsid w:val="00FA664B"/>
    <w:rsid w:val="00FA7032"/>
    <w:rsid w:val="00FA78AA"/>
    <w:rsid w:val="00FA7B4C"/>
    <w:rsid w:val="00FA7C50"/>
    <w:rsid w:val="00FB08AA"/>
    <w:rsid w:val="00FB0C85"/>
    <w:rsid w:val="00FB1325"/>
    <w:rsid w:val="00FB169A"/>
    <w:rsid w:val="00FB17E0"/>
    <w:rsid w:val="00FB1A83"/>
    <w:rsid w:val="00FB200A"/>
    <w:rsid w:val="00FB23DD"/>
    <w:rsid w:val="00FB3171"/>
    <w:rsid w:val="00FB468F"/>
    <w:rsid w:val="00FB64BA"/>
    <w:rsid w:val="00FB6C8B"/>
    <w:rsid w:val="00FB7CB8"/>
    <w:rsid w:val="00FC15DD"/>
    <w:rsid w:val="00FC33C8"/>
    <w:rsid w:val="00FC3946"/>
    <w:rsid w:val="00FC424C"/>
    <w:rsid w:val="00FC4899"/>
    <w:rsid w:val="00FC5264"/>
    <w:rsid w:val="00FC5ABC"/>
    <w:rsid w:val="00FC65DA"/>
    <w:rsid w:val="00FC7F97"/>
    <w:rsid w:val="00FD1456"/>
    <w:rsid w:val="00FD2A1A"/>
    <w:rsid w:val="00FD33F7"/>
    <w:rsid w:val="00FD3E9F"/>
    <w:rsid w:val="00FD537A"/>
    <w:rsid w:val="00FD6313"/>
    <w:rsid w:val="00FD6D03"/>
    <w:rsid w:val="00FD7AD7"/>
    <w:rsid w:val="00FE0023"/>
    <w:rsid w:val="00FE589E"/>
    <w:rsid w:val="00FE5D0F"/>
    <w:rsid w:val="00FE72A0"/>
    <w:rsid w:val="00FF0915"/>
    <w:rsid w:val="00FF1B82"/>
    <w:rsid w:val="00FF3A84"/>
    <w:rsid w:val="00FF3C5A"/>
    <w:rsid w:val="00FF483A"/>
    <w:rsid w:val="00FF4A3E"/>
    <w:rsid w:val="00FF4FFA"/>
    <w:rsid w:val="00FF7833"/>
    <w:rsid w:val="00FF78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8"/>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56A3"/>
  </w:style>
  <w:style w:type="paragraph" w:styleId="Titre1">
    <w:name w:val="heading 1"/>
    <w:aliases w:val="MINISTERE DEF + Gauche,Avant : 13,5 pt,Après : 12 pt,Interligne : ...,MINISTERE DEF"/>
    <w:basedOn w:val="Normal"/>
    <w:next w:val="ParagrapheModle"/>
    <w:qFormat/>
    <w:rsid w:val="00AE25E2"/>
    <w:pPr>
      <w:keepNext/>
      <w:numPr>
        <w:numId w:val="2"/>
      </w:numPr>
      <w:spacing w:before="480"/>
      <w:jc w:val="both"/>
      <w:outlineLvl w:val="0"/>
    </w:pPr>
    <w:rPr>
      <w:b/>
      <w:bCs/>
      <w:caps/>
      <w:color w:val="000080"/>
      <w:sz w:val="22"/>
      <w:szCs w:val="22"/>
    </w:rPr>
  </w:style>
  <w:style w:type="paragraph" w:styleId="Titre2">
    <w:name w:val="heading 2"/>
    <w:basedOn w:val="Normal"/>
    <w:next w:val="ParagrapheModle"/>
    <w:qFormat/>
    <w:rsid w:val="00AE25E2"/>
    <w:pPr>
      <w:keepNext/>
      <w:numPr>
        <w:ilvl w:val="1"/>
        <w:numId w:val="2"/>
      </w:numPr>
      <w:spacing w:before="240"/>
      <w:jc w:val="both"/>
      <w:outlineLvl w:val="1"/>
    </w:pPr>
    <w:rPr>
      <w:b/>
      <w:bCs/>
      <w:color w:val="000080"/>
      <w:sz w:val="22"/>
      <w:szCs w:val="22"/>
    </w:rPr>
  </w:style>
  <w:style w:type="paragraph" w:styleId="Titre3">
    <w:name w:val="heading 3"/>
    <w:basedOn w:val="Normal"/>
    <w:next w:val="ParagrapheModle"/>
    <w:qFormat/>
    <w:rsid w:val="00AE25E2"/>
    <w:pPr>
      <w:keepNext/>
      <w:numPr>
        <w:ilvl w:val="2"/>
        <w:numId w:val="2"/>
      </w:numPr>
      <w:spacing w:before="240"/>
      <w:jc w:val="both"/>
      <w:outlineLvl w:val="2"/>
    </w:pPr>
    <w:rPr>
      <w:b/>
      <w:bCs/>
      <w:i/>
      <w:iCs/>
      <w:sz w:val="22"/>
      <w:szCs w:val="22"/>
    </w:rPr>
  </w:style>
  <w:style w:type="paragraph" w:styleId="Titre4">
    <w:name w:val="heading 4"/>
    <w:basedOn w:val="Normal"/>
    <w:next w:val="ParagrapheModle"/>
    <w:qFormat/>
    <w:rsid w:val="00AE25E2"/>
    <w:pPr>
      <w:keepNext/>
      <w:numPr>
        <w:ilvl w:val="3"/>
        <w:numId w:val="2"/>
      </w:numPr>
      <w:spacing w:before="240"/>
      <w:jc w:val="both"/>
      <w:outlineLvl w:val="3"/>
    </w:pPr>
    <w:rPr>
      <w:i/>
      <w:iCs/>
      <w:sz w:val="22"/>
      <w:szCs w:val="22"/>
    </w:rPr>
  </w:style>
  <w:style w:type="paragraph" w:styleId="Titre5">
    <w:name w:val="heading 5"/>
    <w:basedOn w:val="Normal"/>
    <w:next w:val="Normal"/>
    <w:qFormat/>
    <w:rsid w:val="00AE25E2"/>
    <w:pPr>
      <w:numPr>
        <w:ilvl w:val="4"/>
        <w:numId w:val="2"/>
      </w:numPr>
      <w:spacing w:before="240" w:after="60"/>
      <w:outlineLvl w:val="4"/>
    </w:pPr>
    <w:rPr>
      <w:b/>
      <w:bCs/>
      <w:i/>
      <w:iCs/>
      <w:sz w:val="26"/>
      <w:szCs w:val="26"/>
    </w:rPr>
  </w:style>
  <w:style w:type="paragraph" w:styleId="Titre6">
    <w:name w:val="heading 6"/>
    <w:basedOn w:val="Normal"/>
    <w:next w:val="Normal"/>
    <w:qFormat/>
    <w:rsid w:val="00AE25E2"/>
    <w:pPr>
      <w:numPr>
        <w:ilvl w:val="5"/>
        <w:numId w:val="2"/>
      </w:numPr>
      <w:spacing w:before="240" w:after="60"/>
      <w:outlineLvl w:val="5"/>
    </w:pPr>
    <w:rPr>
      <w:b/>
      <w:bCs/>
      <w:sz w:val="22"/>
      <w:szCs w:val="22"/>
    </w:rPr>
  </w:style>
  <w:style w:type="paragraph" w:styleId="Titre7">
    <w:name w:val="heading 7"/>
    <w:basedOn w:val="Normal"/>
    <w:next w:val="Normal"/>
    <w:qFormat/>
    <w:rsid w:val="00AE25E2"/>
    <w:pPr>
      <w:keepNext/>
      <w:numPr>
        <w:ilvl w:val="6"/>
        <w:numId w:val="2"/>
      </w:numPr>
      <w:jc w:val="center"/>
      <w:outlineLvl w:val="6"/>
    </w:pPr>
    <w:rPr>
      <w:rFonts w:cs="Arial"/>
      <w:b/>
      <w:bCs/>
      <w:color w:val="FF0000"/>
      <w:sz w:val="20"/>
    </w:rPr>
  </w:style>
  <w:style w:type="paragraph" w:styleId="Titre8">
    <w:name w:val="heading 8"/>
    <w:basedOn w:val="Titre6"/>
    <w:next w:val="Normal"/>
    <w:qFormat/>
    <w:rsid w:val="00AE25E2"/>
    <w:pPr>
      <w:keepNext/>
      <w:numPr>
        <w:ilvl w:val="7"/>
      </w:numPr>
      <w:suppressAutoHyphens/>
      <w:spacing w:before="60" w:after="240" w:line="230" w:lineRule="exact"/>
      <w:outlineLvl w:val="7"/>
    </w:pPr>
    <w:rPr>
      <w:rFonts w:eastAsia="MS Mincho" w:cs="Arial"/>
      <w:bCs w:val="0"/>
      <w:sz w:val="20"/>
      <w:szCs w:val="20"/>
      <w:lang w:eastAsia="ja-JP"/>
    </w:rPr>
  </w:style>
  <w:style w:type="paragraph" w:styleId="Titre9">
    <w:name w:val="heading 9"/>
    <w:basedOn w:val="Titre6"/>
    <w:next w:val="Normal"/>
    <w:qFormat/>
    <w:rsid w:val="00AE25E2"/>
    <w:pPr>
      <w:keepNext/>
      <w:numPr>
        <w:ilvl w:val="8"/>
      </w:numPr>
      <w:suppressAutoHyphens/>
      <w:spacing w:before="60" w:after="240" w:line="230" w:lineRule="exact"/>
      <w:outlineLvl w:val="8"/>
    </w:pPr>
    <w:rPr>
      <w:rFonts w:eastAsia="MS Mincho" w:cs="Arial"/>
      <w:bCs w:val="0"/>
      <w:sz w:val="20"/>
      <w:szCs w:val="20"/>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Modle">
    <w:name w:val="Paragraphe Modèle"/>
    <w:basedOn w:val="Normal"/>
    <w:link w:val="ParagrapheModleChar"/>
    <w:rsid w:val="00FB1A83"/>
    <w:pPr>
      <w:spacing w:before="240"/>
      <w:jc w:val="both"/>
    </w:pPr>
    <w:rPr>
      <w:sz w:val="22"/>
      <w:szCs w:val="22"/>
    </w:rPr>
  </w:style>
  <w:style w:type="character" w:customStyle="1" w:styleId="ParagrapheModleChar">
    <w:name w:val="Paragraphe Modèle Char"/>
    <w:link w:val="ParagrapheModle"/>
    <w:rsid w:val="00FB1A83"/>
    <w:rPr>
      <w:sz w:val="22"/>
      <w:szCs w:val="22"/>
      <w:lang w:val="fr-FR" w:eastAsia="fr-FR" w:bidi="ar-SA"/>
    </w:rPr>
  </w:style>
  <w:style w:type="table" w:styleId="Grilledutableau">
    <w:name w:val="Table Grid"/>
    <w:basedOn w:val="TableauNormal"/>
    <w:rsid w:val="000A4D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uiPriority w:val="99"/>
    <w:rsid w:val="000A7399"/>
    <w:rPr>
      <w:color w:val="0000FF"/>
      <w:u w:val="single"/>
    </w:rPr>
  </w:style>
  <w:style w:type="paragraph" w:styleId="En-tte">
    <w:name w:val="header"/>
    <w:basedOn w:val="Normal"/>
    <w:link w:val="En-tteCar"/>
    <w:rsid w:val="00EC6939"/>
    <w:pPr>
      <w:tabs>
        <w:tab w:val="center" w:pos="4536"/>
        <w:tab w:val="right" w:pos="9072"/>
      </w:tabs>
    </w:pPr>
  </w:style>
  <w:style w:type="paragraph" w:styleId="Pieddepage">
    <w:name w:val="footer"/>
    <w:aliases w:val="Adresse pied de page"/>
    <w:basedOn w:val="Normal"/>
    <w:rsid w:val="00EC6939"/>
    <w:pPr>
      <w:tabs>
        <w:tab w:val="center" w:pos="4536"/>
        <w:tab w:val="right" w:pos="9072"/>
      </w:tabs>
    </w:pPr>
  </w:style>
  <w:style w:type="paragraph" w:styleId="Corpsdetexte2">
    <w:name w:val="Body Text 2"/>
    <w:basedOn w:val="Normal"/>
    <w:rsid w:val="00AE25E2"/>
    <w:pPr>
      <w:jc w:val="center"/>
    </w:pPr>
    <w:rPr>
      <w:rFonts w:cs="Arial"/>
      <w:b/>
      <w:bCs/>
      <w:caps/>
      <w:sz w:val="32"/>
      <w:szCs w:val="32"/>
    </w:rPr>
  </w:style>
  <w:style w:type="paragraph" w:customStyle="1" w:styleId="Enumration1Premier">
    <w:name w:val="Enumération 1 Premier"/>
    <w:basedOn w:val="Normal"/>
    <w:next w:val="Enumration1Suivants"/>
    <w:rsid w:val="00AE25E2"/>
    <w:pPr>
      <w:tabs>
        <w:tab w:val="left" w:pos="284"/>
      </w:tabs>
      <w:spacing w:before="120"/>
      <w:ind w:left="284" w:hanging="284"/>
    </w:pPr>
    <w:rPr>
      <w:sz w:val="22"/>
      <w:szCs w:val="22"/>
    </w:rPr>
  </w:style>
  <w:style w:type="paragraph" w:customStyle="1" w:styleId="Enumration1Suivants">
    <w:name w:val="Enumération 1 Suivants"/>
    <w:basedOn w:val="Normal"/>
    <w:rsid w:val="00AE25E2"/>
    <w:pPr>
      <w:tabs>
        <w:tab w:val="left" w:pos="284"/>
      </w:tabs>
      <w:spacing w:before="60"/>
      <w:ind w:left="284" w:hanging="284"/>
    </w:pPr>
    <w:rPr>
      <w:sz w:val="22"/>
      <w:szCs w:val="22"/>
    </w:rPr>
  </w:style>
  <w:style w:type="character" w:styleId="Numrodepage">
    <w:name w:val="page number"/>
    <w:basedOn w:val="Policepardfaut"/>
    <w:rsid w:val="00AE25E2"/>
  </w:style>
  <w:style w:type="paragraph" w:customStyle="1" w:styleId="TitreAnnexeModle">
    <w:name w:val="Titre Annexe Modèle"/>
    <w:basedOn w:val="Normal"/>
    <w:next w:val="ParagrapheModle"/>
    <w:rsid w:val="00AE25E2"/>
    <w:pPr>
      <w:spacing w:before="240"/>
      <w:jc w:val="center"/>
    </w:pPr>
    <w:rPr>
      <w:b/>
      <w:bCs/>
      <w:caps/>
      <w:color w:val="000080"/>
      <w:sz w:val="22"/>
      <w:szCs w:val="22"/>
    </w:rPr>
  </w:style>
  <w:style w:type="paragraph" w:styleId="TM1">
    <w:name w:val="toc 1"/>
    <w:basedOn w:val="Normal"/>
    <w:next w:val="Normal"/>
    <w:autoRedefine/>
    <w:uiPriority w:val="39"/>
    <w:qFormat/>
    <w:rsid w:val="00E13B85"/>
    <w:pPr>
      <w:spacing w:before="360"/>
    </w:pPr>
    <w:rPr>
      <w:rFonts w:asciiTheme="majorHAnsi" w:hAnsiTheme="majorHAnsi"/>
      <w:b/>
      <w:bCs/>
      <w:smallCaps/>
      <w:color w:val="03038F"/>
      <w:sz w:val="24"/>
      <w:szCs w:val="24"/>
    </w:rPr>
  </w:style>
  <w:style w:type="paragraph" w:styleId="TM2">
    <w:name w:val="toc 2"/>
    <w:basedOn w:val="Normal"/>
    <w:next w:val="Normal"/>
    <w:autoRedefine/>
    <w:uiPriority w:val="39"/>
    <w:qFormat/>
    <w:rsid w:val="00E13B85"/>
    <w:pPr>
      <w:spacing w:before="240"/>
    </w:pPr>
    <w:rPr>
      <w:rFonts w:asciiTheme="minorHAnsi" w:hAnsiTheme="minorHAnsi" w:cstheme="minorHAnsi"/>
      <w:b/>
      <w:bCs/>
      <w:color w:val="03038F"/>
      <w:sz w:val="20"/>
    </w:rPr>
  </w:style>
  <w:style w:type="paragraph" w:styleId="TM3">
    <w:name w:val="toc 3"/>
    <w:basedOn w:val="Normal"/>
    <w:next w:val="Normal"/>
    <w:autoRedefine/>
    <w:uiPriority w:val="39"/>
    <w:qFormat/>
    <w:rsid w:val="00E13B85"/>
    <w:pPr>
      <w:ind w:left="280"/>
    </w:pPr>
    <w:rPr>
      <w:rFonts w:asciiTheme="minorHAnsi" w:hAnsiTheme="minorHAnsi" w:cstheme="minorHAnsi"/>
      <w:color w:val="03038F"/>
      <w:sz w:val="20"/>
    </w:rPr>
  </w:style>
  <w:style w:type="paragraph" w:customStyle="1" w:styleId="Typededocument">
    <w:name w:val="Type de document"/>
    <w:basedOn w:val="ParagrapheModle"/>
    <w:next w:val="ParagrapheModle"/>
    <w:rsid w:val="00AE25E2"/>
    <w:pPr>
      <w:jc w:val="center"/>
    </w:pPr>
    <w:rPr>
      <w:b/>
      <w:bCs/>
      <w:caps/>
      <w:spacing w:val="20"/>
      <w:sz w:val="24"/>
      <w:szCs w:val="24"/>
    </w:rPr>
  </w:style>
  <w:style w:type="paragraph" w:styleId="TM9">
    <w:name w:val="toc 9"/>
    <w:basedOn w:val="Normal"/>
    <w:next w:val="Normal"/>
    <w:autoRedefine/>
    <w:semiHidden/>
    <w:rsid w:val="00AE25E2"/>
    <w:pPr>
      <w:ind w:left="1960"/>
    </w:pPr>
    <w:rPr>
      <w:rFonts w:asciiTheme="minorHAnsi" w:hAnsiTheme="minorHAnsi" w:cstheme="minorHAnsi"/>
      <w:sz w:val="20"/>
    </w:rPr>
  </w:style>
  <w:style w:type="paragraph" w:customStyle="1" w:styleId="Enum1">
    <w:name w:val="Enum1"/>
    <w:basedOn w:val="Normal"/>
    <w:link w:val="Enum1Car"/>
    <w:semiHidden/>
    <w:rsid w:val="00AE25E2"/>
    <w:pPr>
      <w:numPr>
        <w:numId w:val="1"/>
      </w:numPr>
      <w:tabs>
        <w:tab w:val="clear" w:pos="360"/>
        <w:tab w:val="num" w:pos="851"/>
      </w:tabs>
      <w:spacing w:before="60"/>
      <w:ind w:left="851"/>
      <w:jc w:val="both"/>
    </w:pPr>
  </w:style>
  <w:style w:type="paragraph" w:styleId="Corpsdetexte">
    <w:name w:val="Body Text"/>
    <w:basedOn w:val="Normal"/>
    <w:rsid w:val="00AE25E2"/>
    <w:pPr>
      <w:pBdr>
        <w:top w:val="single" w:sz="18" w:space="1" w:color="FF0000"/>
        <w:left w:val="single" w:sz="18" w:space="4" w:color="FF0000"/>
        <w:bottom w:val="single" w:sz="18" w:space="1" w:color="FF0000"/>
        <w:right w:val="single" w:sz="18" w:space="4" w:color="FF0000"/>
      </w:pBdr>
      <w:jc w:val="both"/>
    </w:pPr>
    <w:rPr>
      <w:i/>
      <w:iCs/>
      <w:sz w:val="22"/>
      <w:szCs w:val="22"/>
    </w:rPr>
  </w:style>
  <w:style w:type="paragraph" w:styleId="Notedebasdepage">
    <w:name w:val="footnote text"/>
    <w:basedOn w:val="Normal"/>
    <w:semiHidden/>
    <w:rsid w:val="00AE25E2"/>
    <w:rPr>
      <w:sz w:val="20"/>
    </w:rPr>
  </w:style>
  <w:style w:type="character" w:styleId="Appelnotedebasdep">
    <w:name w:val="footnote reference"/>
    <w:semiHidden/>
    <w:rsid w:val="00AE25E2"/>
    <w:rPr>
      <w:vertAlign w:val="superscript"/>
    </w:rPr>
  </w:style>
  <w:style w:type="paragraph" w:customStyle="1" w:styleId="2-texte">
    <w:name w:val="2 - texte"/>
    <w:basedOn w:val="Normal"/>
    <w:rsid w:val="00AE25E2"/>
    <w:pPr>
      <w:ind w:left="1134"/>
      <w:jc w:val="both"/>
    </w:pPr>
    <w:rPr>
      <w:color w:val="000000"/>
      <w:sz w:val="26"/>
      <w:szCs w:val="26"/>
    </w:rPr>
  </w:style>
  <w:style w:type="paragraph" w:customStyle="1" w:styleId="1-texte">
    <w:name w:val="1 - texte"/>
    <w:basedOn w:val="Normal"/>
    <w:rsid w:val="00AE25E2"/>
    <w:pPr>
      <w:ind w:left="567"/>
      <w:jc w:val="both"/>
    </w:pPr>
    <w:rPr>
      <w:sz w:val="26"/>
      <w:szCs w:val="26"/>
      <w:u w:val="single"/>
    </w:rPr>
  </w:style>
  <w:style w:type="paragraph" w:customStyle="1" w:styleId="Listesimple">
    <w:name w:val="Liste simple"/>
    <w:basedOn w:val="Normal"/>
    <w:rsid w:val="00AE25E2"/>
    <w:pPr>
      <w:tabs>
        <w:tab w:val="num" w:pos="360"/>
      </w:tabs>
      <w:spacing w:after="60"/>
      <w:ind w:left="357" w:hanging="357"/>
      <w:jc w:val="both"/>
    </w:pPr>
    <w:rPr>
      <w:sz w:val="22"/>
      <w:szCs w:val="22"/>
    </w:rPr>
  </w:style>
  <w:style w:type="paragraph" w:customStyle="1" w:styleId="Formatlibre">
    <w:name w:val="Format libre"/>
    <w:basedOn w:val="Normal"/>
    <w:rsid w:val="00AE25E2"/>
    <w:rPr>
      <w:sz w:val="22"/>
      <w:szCs w:val="22"/>
    </w:rPr>
  </w:style>
  <w:style w:type="paragraph" w:customStyle="1" w:styleId="Texte">
    <w:name w:val="Texte"/>
    <w:basedOn w:val="Normal"/>
    <w:rsid w:val="00AE25E2"/>
    <w:pPr>
      <w:spacing w:before="240"/>
      <w:jc w:val="both"/>
    </w:pPr>
    <w:rPr>
      <w:sz w:val="22"/>
      <w:szCs w:val="22"/>
    </w:rPr>
  </w:style>
  <w:style w:type="paragraph" w:customStyle="1" w:styleId="Listenumre">
    <w:name w:val="Liste énumérée"/>
    <w:basedOn w:val="Texte"/>
    <w:rsid w:val="00AE25E2"/>
    <w:pPr>
      <w:tabs>
        <w:tab w:val="num" w:pos="360"/>
      </w:tabs>
      <w:spacing w:before="60"/>
      <w:ind w:left="357" w:hanging="357"/>
    </w:pPr>
  </w:style>
  <w:style w:type="paragraph" w:customStyle="1" w:styleId="Toto">
    <w:name w:val="Toto"/>
    <w:basedOn w:val="Normal"/>
    <w:rsid w:val="00AE25E2"/>
    <w:pPr>
      <w:jc w:val="both"/>
    </w:pPr>
    <w:rPr>
      <w:sz w:val="22"/>
      <w:szCs w:val="22"/>
    </w:rPr>
  </w:style>
  <w:style w:type="paragraph" w:customStyle="1" w:styleId="Style1">
    <w:name w:val="Style1"/>
    <w:basedOn w:val="Enum1"/>
    <w:next w:val="ParagrapheModle"/>
    <w:autoRedefine/>
    <w:rsid w:val="00AE25E2"/>
    <w:pPr>
      <w:ind w:hanging="284"/>
    </w:pPr>
    <w:rPr>
      <w:sz w:val="22"/>
      <w:szCs w:val="22"/>
    </w:rPr>
  </w:style>
  <w:style w:type="paragraph" w:customStyle="1" w:styleId="num1">
    <w:name w:val="énum1"/>
    <w:basedOn w:val="Enum1"/>
    <w:link w:val="num1Car"/>
    <w:rsid w:val="00AE25E2"/>
    <w:pPr>
      <w:tabs>
        <w:tab w:val="clear" w:pos="851"/>
        <w:tab w:val="num" w:pos="360"/>
      </w:tabs>
      <w:ind w:left="360"/>
    </w:pPr>
    <w:rPr>
      <w:sz w:val="22"/>
      <w:szCs w:val="22"/>
    </w:rPr>
  </w:style>
  <w:style w:type="paragraph" w:customStyle="1" w:styleId="num2">
    <w:name w:val="énum2"/>
    <w:basedOn w:val="num1"/>
    <w:link w:val="num2Car"/>
    <w:rsid w:val="00AE25E2"/>
    <w:pPr>
      <w:numPr>
        <w:numId w:val="0"/>
      </w:numPr>
      <w:tabs>
        <w:tab w:val="num" w:pos="720"/>
        <w:tab w:val="left" w:pos="1418"/>
      </w:tabs>
      <w:ind w:left="1418" w:hanging="360"/>
    </w:pPr>
  </w:style>
  <w:style w:type="paragraph" w:customStyle="1" w:styleId="num3">
    <w:name w:val="énum3"/>
    <w:basedOn w:val="num2"/>
    <w:rsid w:val="00AE25E2"/>
    <w:pPr>
      <w:tabs>
        <w:tab w:val="clear" w:pos="720"/>
        <w:tab w:val="clear" w:pos="1418"/>
        <w:tab w:val="left" w:pos="1985"/>
      </w:tabs>
      <w:ind w:left="1985"/>
    </w:pPr>
  </w:style>
  <w:style w:type="paragraph" w:customStyle="1" w:styleId="TitreAnnexe">
    <w:name w:val="Titre Annexe"/>
    <w:basedOn w:val="Titre1"/>
    <w:rsid w:val="00AE25E2"/>
  </w:style>
  <w:style w:type="paragraph" w:customStyle="1" w:styleId="a2">
    <w:name w:val="a2"/>
    <w:basedOn w:val="Titre2"/>
    <w:next w:val="Normal"/>
    <w:rsid w:val="00AE25E2"/>
    <w:pPr>
      <w:numPr>
        <w:ilvl w:val="0"/>
        <w:numId w:val="0"/>
      </w:numPr>
      <w:tabs>
        <w:tab w:val="num" w:pos="360"/>
        <w:tab w:val="left" w:pos="500"/>
        <w:tab w:val="left" w:pos="720"/>
      </w:tabs>
      <w:suppressAutoHyphens/>
      <w:spacing w:before="270" w:after="240" w:line="270" w:lineRule="exact"/>
      <w:jc w:val="left"/>
    </w:pPr>
    <w:rPr>
      <w:rFonts w:eastAsia="MS Mincho" w:cs="Arial"/>
      <w:color w:val="auto"/>
      <w:sz w:val="24"/>
      <w:szCs w:val="24"/>
      <w:lang w:eastAsia="ja-JP"/>
    </w:rPr>
  </w:style>
  <w:style w:type="paragraph" w:customStyle="1" w:styleId="a3">
    <w:name w:val="a3"/>
    <w:basedOn w:val="Titre3"/>
    <w:next w:val="Normal"/>
    <w:rsid w:val="00AE25E2"/>
    <w:pPr>
      <w:numPr>
        <w:ilvl w:val="0"/>
        <w:numId w:val="0"/>
      </w:numPr>
      <w:tabs>
        <w:tab w:val="left" w:pos="640"/>
        <w:tab w:val="num" w:pos="720"/>
        <w:tab w:val="left" w:pos="880"/>
      </w:tabs>
      <w:suppressAutoHyphens/>
      <w:spacing w:before="60" w:after="240" w:line="250" w:lineRule="exact"/>
      <w:jc w:val="left"/>
    </w:pPr>
    <w:rPr>
      <w:rFonts w:eastAsia="MS Mincho" w:cs="Arial"/>
      <w:i w:val="0"/>
      <w:iCs w:val="0"/>
      <w:lang w:eastAsia="ja-JP"/>
    </w:rPr>
  </w:style>
  <w:style w:type="paragraph" w:customStyle="1" w:styleId="a4">
    <w:name w:val="a4"/>
    <w:basedOn w:val="Titre4"/>
    <w:next w:val="Normal"/>
    <w:rsid w:val="00AE25E2"/>
    <w:pPr>
      <w:numPr>
        <w:ilvl w:val="0"/>
        <w:numId w:val="0"/>
      </w:numPr>
      <w:tabs>
        <w:tab w:val="left" w:pos="880"/>
        <w:tab w:val="num" w:pos="1080"/>
      </w:tabs>
      <w:suppressAutoHyphens/>
      <w:spacing w:before="60" w:after="240" w:line="230" w:lineRule="exact"/>
      <w:jc w:val="left"/>
    </w:pPr>
    <w:rPr>
      <w:rFonts w:eastAsia="MS Mincho" w:cs="Arial"/>
      <w:b/>
      <w:bCs/>
      <w:i w:val="0"/>
      <w:iCs w:val="0"/>
      <w:sz w:val="20"/>
      <w:szCs w:val="20"/>
      <w:lang w:eastAsia="ja-JP"/>
    </w:rPr>
  </w:style>
  <w:style w:type="paragraph" w:customStyle="1" w:styleId="a5">
    <w:name w:val="a5"/>
    <w:basedOn w:val="Titre5"/>
    <w:next w:val="Normal"/>
    <w:rsid w:val="00AE25E2"/>
    <w:pPr>
      <w:keepNext/>
      <w:numPr>
        <w:ilvl w:val="0"/>
        <w:numId w:val="0"/>
      </w:numPr>
      <w:tabs>
        <w:tab w:val="num" w:pos="1080"/>
        <w:tab w:val="left" w:pos="1140"/>
        <w:tab w:val="left" w:pos="1360"/>
      </w:tabs>
      <w:suppressAutoHyphens/>
      <w:spacing w:before="60" w:after="240" w:line="230" w:lineRule="exact"/>
      <w:ind w:left="1008" w:hanging="1008"/>
    </w:pPr>
    <w:rPr>
      <w:rFonts w:eastAsia="MS Mincho" w:cs="Arial"/>
      <w:i w:val="0"/>
      <w:iCs w:val="0"/>
      <w:sz w:val="20"/>
      <w:szCs w:val="20"/>
      <w:lang w:eastAsia="ja-JP"/>
    </w:rPr>
  </w:style>
  <w:style w:type="paragraph" w:customStyle="1" w:styleId="a6">
    <w:name w:val="a6"/>
    <w:basedOn w:val="Titre6"/>
    <w:next w:val="Normal"/>
    <w:rsid w:val="00AE25E2"/>
    <w:pPr>
      <w:keepNext/>
      <w:numPr>
        <w:ilvl w:val="0"/>
        <w:numId w:val="0"/>
      </w:numPr>
      <w:tabs>
        <w:tab w:val="left" w:pos="1140"/>
        <w:tab w:val="left" w:pos="1360"/>
        <w:tab w:val="num" w:pos="1440"/>
      </w:tabs>
      <w:suppressAutoHyphens/>
      <w:spacing w:before="60" w:after="240" w:line="230" w:lineRule="exact"/>
      <w:ind w:left="1152" w:hanging="1152"/>
    </w:pPr>
    <w:rPr>
      <w:rFonts w:eastAsia="MS Mincho" w:cs="Arial"/>
      <w:sz w:val="20"/>
      <w:szCs w:val="20"/>
      <w:lang w:eastAsia="ja-JP"/>
    </w:rPr>
  </w:style>
  <w:style w:type="paragraph" w:customStyle="1" w:styleId="ANNEX">
    <w:name w:val="ANNEX"/>
    <w:basedOn w:val="Normal"/>
    <w:next w:val="Normal"/>
    <w:link w:val="ANNEXCar"/>
    <w:autoRedefine/>
    <w:qFormat/>
    <w:rsid w:val="003B1FD9"/>
    <w:pPr>
      <w:keepNext/>
      <w:spacing w:before="120" w:after="160" w:line="310" w:lineRule="exact"/>
      <w:jc w:val="center"/>
    </w:pPr>
    <w:rPr>
      <w:rFonts w:ascii="Times New Roman" w:eastAsia="MS Mincho" w:hAnsi="Times New Roman"/>
      <w:b/>
      <w:bCs/>
      <w:sz w:val="22"/>
      <w:szCs w:val="22"/>
      <w:lang w:eastAsia="ja-JP"/>
    </w:rPr>
  </w:style>
  <w:style w:type="paragraph" w:styleId="Listenumros">
    <w:name w:val="List Number"/>
    <w:basedOn w:val="Normal"/>
    <w:rsid w:val="00AE25E2"/>
    <w:pPr>
      <w:tabs>
        <w:tab w:val="num" w:pos="360"/>
      </w:tabs>
      <w:spacing w:after="240" w:line="230" w:lineRule="atLeast"/>
      <w:ind w:left="400" w:hanging="400"/>
      <w:jc w:val="both"/>
    </w:pPr>
    <w:rPr>
      <w:rFonts w:eastAsia="MS Mincho" w:cs="Arial"/>
      <w:sz w:val="20"/>
      <w:lang w:eastAsia="ja-JP"/>
    </w:rPr>
  </w:style>
  <w:style w:type="paragraph" w:styleId="Listenumros2">
    <w:name w:val="List Number 2"/>
    <w:basedOn w:val="Normal"/>
    <w:rsid w:val="00AE25E2"/>
    <w:pPr>
      <w:spacing w:after="240" w:line="230" w:lineRule="atLeast"/>
      <w:ind w:left="800" w:hanging="400"/>
      <w:jc w:val="both"/>
    </w:pPr>
    <w:rPr>
      <w:rFonts w:eastAsia="MS Mincho" w:cs="Arial"/>
      <w:sz w:val="20"/>
      <w:lang w:eastAsia="ja-JP"/>
    </w:rPr>
  </w:style>
  <w:style w:type="paragraph" w:styleId="Listenumros3">
    <w:name w:val="List Number 3"/>
    <w:basedOn w:val="Normal"/>
    <w:rsid w:val="00AE25E2"/>
    <w:pPr>
      <w:tabs>
        <w:tab w:val="left" w:pos="1200"/>
        <w:tab w:val="num" w:pos="1800"/>
      </w:tabs>
      <w:spacing w:after="240" w:line="230" w:lineRule="atLeast"/>
      <w:ind w:left="1200" w:hanging="400"/>
      <w:jc w:val="both"/>
    </w:pPr>
    <w:rPr>
      <w:rFonts w:eastAsia="MS Mincho" w:cs="Arial"/>
      <w:sz w:val="20"/>
      <w:lang w:eastAsia="ja-JP"/>
    </w:rPr>
  </w:style>
  <w:style w:type="paragraph" w:styleId="Listenumros4">
    <w:name w:val="List Number 4"/>
    <w:basedOn w:val="Normal"/>
    <w:rsid w:val="00AE25E2"/>
    <w:pPr>
      <w:tabs>
        <w:tab w:val="left" w:pos="1600"/>
        <w:tab w:val="num" w:pos="2520"/>
      </w:tabs>
      <w:spacing w:after="240" w:line="230" w:lineRule="atLeast"/>
      <w:ind w:left="1600" w:hanging="400"/>
      <w:jc w:val="both"/>
    </w:pPr>
    <w:rPr>
      <w:rFonts w:eastAsia="MS Mincho" w:cs="Arial"/>
      <w:sz w:val="20"/>
      <w:lang w:eastAsia="ja-JP"/>
    </w:rPr>
  </w:style>
  <w:style w:type="paragraph" w:customStyle="1" w:styleId="Tabletitle">
    <w:name w:val="Table title"/>
    <w:basedOn w:val="Normal"/>
    <w:next w:val="Normal"/>
    <w:rsid w:val="00AE25E2"/>
    <w:pPr>
      <w:keepNext/>
      <w:suppressAutoHyphens/>
      <w:spacing w:before="120" w:after="120" w:line="230" w:lineRule="exact"/>
      <w:jc w:val="center"/>
    </w:pPr>
    <w:rPr>
      <w:rFonts w:eastAsia="MS Mincho" w:cs="Arial"/>
      <w:b/>
      <w:bCs/>
      <w:sz w:val="20"/>
      <w:lang w:eastAsia="ja-JP"/>
    </w:rPr>
  </w:style>
  <w:style w:type="paragraph" w:customStyle="1" w:styleId="zzLn5">
    <w:name w:val="zzLn5"/>
    <w:basedOn w:val="Normal"/>
    <w:next w:val="Normal"/>
    <w:rsid w:val="00AE25E2"/>
    <w:pPr>
      <w:tabs>
        <w:tab w:val="num" w:pos="3240"/>
      </w:tabs>
      <w:spacing w:after="240" w:line="230" w:lineRule="atLeast"/>
    </w:pPr>
    <w:rPr>
      <w:rFonts w:eastAsia="MS Mincho" w:cs="Arial"/>
      <w:sz w:val="20"/>
      <w:lang w:eastAsia="ja-JP"/>
    </w:rPr>
  </w:style>
  <w:style w:type="paragraph" w:customStyle="1" w:styleId="zzLn6">
    <w:name w:val="zzLn6"/>
    <w:basedOn w:val="Normal"/>
    <w:next w:val="Normal"/>
    <w:rsid w:val="00AE25E2"/>
    <w:pPr>
      <w:tabs>
        <w:tab w:val="num" w:pos="3960"/>
      </w:tabs>
      <w:spacing w:after="240" w:line="230" w:lineRule="atLeast"/>
    </w:pPr>
    <w:rPr>
      <w:rFonts w:eastAsia="MS Mincho" w:cs="Arial"/>
      <w:sz w:val="20"/>
      <w:lang w:eastAsia="ja-JP"/>
    </w:rPr>
  </w:style>
  <w:style w:type="paragraph" w:customStyle="1" w:styleId="Tabletext10">
    <w:name w:val="Table text (10)"/>
    <w:basedOn w:val="Normal"/>
    <w:rsid w:val="00AE25E2"/>
    <w:pPr>
      <w:spacing w:before="60" w:after="60" w:line="230" w:lineRule="atLeast"/>
      <w:jc w:val="both"/>
    </w:pPr>
    <w:rPr>
      <w:rFonts w:eastAsia="MS Mincho" w:cs="Arial"/>
      <w:sz w:val="20"/>
      <w:lang w:eastAsia="ja-JP"/>
    </w:rPr>
  </w:style>
  <w:style w:type="paragraph" w:customStyle="1" w:styleId="TitreAnnexe1">
    <w:name w:val="Titre Annexe1"/>
    <w:basedOn w:val="ParagrapheModle"/>
    <w:rsid w:val="00AE25E2"/>
    <w:rPr>
      <w:b/>
      <w:bCs/>
    </w:rPr>
  </w:style>
  <w:style w:type="paragraph" w:styleId="Retraitcorpsdetexte">
    <w:name w:val="Body Text Indent"/>
    <w:basedOn w:val="Normal"/>
    <w:rsid w:val="00AE25E2"/>
    <w:pPr>
      <w:spacing w:after="120"/>
      <w:ind w:left="283"/>
    </w:pPr>
    <w:rPr>
      <w:sz w:val="20"/>
    </w:rPr>
  </w:style>
  <w:style w:type="paragraph" w:styleId="Listecontinue">
    <w:name w:val="List Continue"/>
    <w:basedOn w:val="Normal"/>
    <w:rsid w:val="00AE25E2"/>
    <w:pPr>
      <w:spacing w:after="120"/>
      <w:ind w:left="283"/>
      <w:jc w:val="both"/>
    </w:pPr>
    <w:rPr>
      <w:sz w:val="20"/>
    </w:rPr>
  </w:style>
  <w:style w:type="paragraph" w:styleId="Listecontinue2">
    <w:name w:val="List Continue 2"/>
    <w:basedOn w:val="Normal"/>
    <w:rsid w:val="00AE25E2"/>
    <w:pPr>
      <w:spacing w:after="120"/>
      <w:ind w:left="566"/>
    </w:pPr>
    <w:rPr>
      <w:sz w:val="20"/>
    </w:rPr>
  </w:style>
  <w:style w:type="paragraph" w:styleId="Listecontinue3">
    <w:name w:val="List Continue 3"/>
    <w:basedOn w:val="Normal"/>
    <w:rsid w:val="00AE25E2"/>
    <w:pPr>
      <w:spacing w:after="120"/>
      <w:ind w:left="849"/>
    </w:pPr>
    <w:rPr>
      <w:sz w:val="20"/>
    </w:rPr>
  </w:style>
  <w:style w:type="paragraph" w:customStyle="1" w:styleId="ANNEXN">
    <w:name w:val="ANNEXN"/>
    <w:basedOn w:val="ANNEX"/>
    <w:next w:val="Normal"/>
    <w:qFormat/>
    <w:rsid w:val="003B1FD9"/>
    <w:rPr>
      <w:bCs w:val="0"/>
      <w:sz w:val="20"/>
      <w:szCs w:val="20"/>
    </w:rPr>
  </w:style>
  <w:style w:type="paragraph" w:customStyle="1" w:styleId="ANNEXZ">
    <w:name w:val="ANNEXZ"/>
    <w:basedOn w:val="ANNEX"/>
    <w:next w:val="Normal"/>
    <w:rsid w:val="00AE25E2"/>
    <w:rPr>
      <w:bCs w:val="0"/>
      <w:szCs w:val="20"/>
    </w:rPr>
  </w:style>
  <w:style w:type="paragraph" w:customStyle="1" w:styleId="Bibliographie1">
    <w:name w:val="Bibliographie1"/>
    <w:basedOn w:val="Normal"/>
    <w:rsid w:val="00AE25E2"/>
    <w:pPr>
      <w:tabs>
        <w:tab w:val="left" w:pos="660"/>
      </w:tabs>
      <w:spacing w:after="240" w:line="230" w:lineRule="atLeast"/>
      <w:ind w:left="660" w:hanging="660"/>
      <w:jc w:val="both"/>
    </w:pPr>
    <w:rPr>
      <w:rFonts w:eastAsia="MS Mincho"/>
      <w:sz w:val="20"/>
      <w:lang w:eastAsia="ja-JP"/>
    </w:rPr>
  </w:style>
  <w:style w:type="paragraph" w:styleId="Normalcentr">
    <w:name w:val="Block Text"/>
    <w:basedOn w:val="Normal"/>
    <w:rsid w:val="00AE25E2"/>
    <w:pPr>
      <w:spacing w:after="120" w:line="230" w:lineRule="atLeast"/>
      <w:ind w:left="1440" w:right="1440"/>
      <w:jc w:val="both"/>
    </w:pPr>
    <w:rPr>
      <w:rFonts w:eastAsia="MS Mincho"/>
      <w:sz w:val="20"/>
      <w:lang w:eastAsia="ja-JP"/>
    </w:rPr>
  </w:style>
  <w:style w:type="paragraph" w:styleId="Corpsdetexte3">
    <w:name w:val="Body Text 3"/>
    <w:basedOn w:val="Normal"/>
    <w:rsid w:val="00AE25E2"/>
    <w:pPr>
      <w:spacing w:before="60" w:after="60" w:line="170" w:lineRule="atLeast"/>
      <w:jc w:val="both"/>
    </w:pPr>
    <w:rPr>
      <w:rFonts w:eastAsia="MS Mincho"/>
      <w:sz w:val="14"/>
      <w:lang w:eastAsia="ja-JP"/>
    </w:rPr>
  </w:style>
  <w:style w:type="paragraph" w:styleId="Retrait1religne">
    <w:name w:val="Body Text First Indent"/>
    <w:basedOn w:val="Corpsdetexte"/>
    <w:rsid w:val="00AE25E2"/>
    <w:pPr>
      <w:pBdr>
        <w:top w:val="none" w:sz="0" w:space="0" w:color="auto"/>
        <w:left w:val="none" w:sz="0" w:space="0" w:color="auto"/>
        <w:bottom w:val="none" w:sz="0" w:space="0" w:color="auto"/>
        <w:right w:val="none" w:sz="0" w:space="0" w:color="auto"/>
      </w:pBdr>
      <w:spacing w:after="120" w:line="210" w:lineRule="atLeast"/>
      <w:ind w:firstLine="210"/>
    </w:pPr>
    <w:rPr>
      <w:rFonts w:eastAsia="MS Mincho"/>
      <w:i w:val="0"/>
      <w:iCs w:val="0"/>
      <w:sz w:val="18"/>
      <w:szCs w:val="20"/>
      <w:lang w:eastAsia="ja-JP"/>
    </w:rPr>
  </w:style>
  <w:style w:type="paragraph" w:styleId="Retraitcorpset1relig">
    <w:name w:val="Body Text First Indent 2"/>
    <w:basedOn w:val="Normal"/>
    <w:rsid w:val="00AE25E2"/>
    <w:pPr>
      <w:spacing w:after="240" w:line="230" w:lineRule="atLeast"/>
      <w:ind w:firstLine="210"/>
      <w:jc w:val="both"/>
    </w:pPr>
    <w:rPr>
      <w:rFonts w:eastAsia="MS Mincho"/>
      <w:sz w:val="20"/>
      <w:lang w:eastAsia="ja-JP"/>
    </w:rPr>
  </w:style>
  <w:style w:type="paragraph" w:styleId="Retraitcorpsdetexte2">
    <w:name w:val="Body Text Indent 2"/>
    <w:basedOn w:val="Normal"/>
    <w:rsid w:val="00AE25E2"/>
    <w:pPr>
      <w:spacing w:after="120" w:line="480" w:lineRule="auto"/>
      <w:ind w:left="283"/>
      <w:jc w:val="both"/>
    </w:pPr>
    <w:rPr>
      <w:rFonts w:eastAsia="MS Mincho"/>
      <w:sz w:val="20"/>
      <w:lang w:eastAsia="ja-JP"/>
    </w:rPr>
  </w:style>
  <w:style w:type="paragraph" w:styleId="Retraitcorpsdetexte3">
    <w:name w:val="Body Text Indent 3"/>
    <w:basedOn w:val="Normal"/>
    <w:rsid w:val="00AE25E2"/>
    <w:pPr>
      <w:spacing w:after="120" w:line="230" w:lineRule="atLeast"/>
      <w:ind w:left="283"/>
      <w:jc w:val="both"/>
    </w:pPr>
    <w:rPr>
      <w:rFonts w:eastAsia="MS Mincho"/>
      <w:sz w:val="16"/>
      <w:lang w:eastAsia="ja-JP"/>
    </w:rPr>
  </w:style>
  <w:style w:type="paragraph" w:styleId="Formuledepolitesse">
    <w:name w:val="Closing"/>
    <w:basedOn w:val="Normal"/>
    <w:rsid w:val="00AE25E2"/>
    <w:pPr>
      <w:spacing w:after="240" w:line="230" w:lineRule="atLeast"/>
      <w:ind w:left="4252"/>
      <w:jc w:val="both"/>
    </w:pPr>
    <w:rPr>
      <w:rFonts w:eastAsia="MS Mincho"/>
      <w:sz w:val="20"/>
      <w:lang w:eastAsia="ja-JP"/>
    </w:rPr>
  </w:style>
  <w:style w:type="paragraph" w:styleId="Date">
    <w:name w:val="Date"/>
    <w:basedOn w:val="Normal"/>
    <w:next w:val="Normal"/>
    <w:rsid w:val="00AE25E2"/>
    <w:pPr>
      <w:spacing w:after="240" w:line="230" w:lineRule="atLeast"/>
      <w:jc w:val="both"/>
    </w:pPr>
    <w:rPr>
      <w:rFonts w:eastAsia="MS Mincho"/>
      <w:sz w:val="20"/>
      <w:lang w:eastAsia="ja-JP"/>
    </w:rPr>
  </w:style>
  <w:style w:type="paragraph" w:customStyle="1" w:styleId="Definition">
    <w:name w:val="Definition"/>
    <w:basedOn w:val="Normal"/>
    <w:next w:val="Normal"/>
    <w:rsid w:val="00AE25E2"/>
    <w:pPr>
      <w:spacing w:after="240" w:line="230" w:lineRule="atLeast"/>
      <w:jc w:val="both"/>
    </w:pPr>
    <w:rPr>
      <w:rFonts w:eastAsia="MS Mincho"/>
      <w:sz w:val="20"/>
      <w:lang w:eastAsia="ja-JP"/>
    </w:rPr>
  </w:style>
  <w:style w:type="character" w:customStyle="1" w:styleId="Defterms">
    <w:name w:val="Defterms"/>
    <w:rsid w:val="00AE25E2"/>
    <w:rPr>
      <w:noProof w:val="0"/>
      <w:color w:val="auto"/>
      <w:lang w:val="fr-FR"/>
    </w:rPr>
  </w:style>
  <w:style w:type="paragraph" w:customStyle="1" w:styleId="dl">
    <w:name w:val="dl"/>
    <w:basedOn w:val="Normal"/>
    <w:rsid w:val="00AE25E2"/>
    <w:pPr>
      <w:spacing w:after="240" w:line="230" w:lineRule="atLeast"/>
      <w:ind w:left="800" w:hanging="400"/>
      <w:jc w:val="both"/>
    </w:pPr>
    <w:rPr>
      <w:rFonts w:eastAsia="MS Mincho"/>
      <w:sz w:val="20"/>
      <w:lang w:eastAsia="ja-JP"/>
    </w:rPr>
  </w:style>
  <w:style w:type="character" w:styleId="Accentuation">
    <w:name w:val="Emphasis"/>
    <w:qFormat/>
    <w:rsid w:val="00AE25E2"/>
    <w:rPr>
      <w:i/>
      <w:noProof w:val="0"/>
      <w:lang w:val="fr-FR"/>
    </w:rPr>
  </w:style>
  <w:style w:type="paragraph" w:styleId="Adressedestinataire">
    <w:name w:val="envelope address"/>
    <w:basedOn w:val="Normal"/>
    <w:rsid w:val="00AE25E2"/>
    <w:pPr>
      <w:framePr w:w="7938" w:h="1985" w:hRule="exact" w:hSpace="141" w:wrap="auto" w:hAnchor="page" w:xAlign="center" w:yAlign="bottom"/>
      <w:spacing w:after="240" w:line="230" w:lineRule="atLeast"/>
      <w:ind w:left="2835"/>
      <w:jc w:val="both"/>
    </w:pPr>
    <w:rPr>
      <w:rFonts w:eastAsia="MS Mincho"/>
      <w:lang w:eastAsia="ja-JP"/>
    </w:rPr>
  </w:style>
  <w:style w:type="paragraph" w:styleId="Adresseexpditeur">
    <w:name w:val="envelope return"/>
    <w:basedOn w:val="Normal"/>
    <w:rsid w:val="00AE25E2"/>
    <w:pPr>
      <w:spacing w:after="240" w:line="230" w:lineRule="atLeast"/>
      <w:jc w:val="both"/>
    </w:pPr>
    <w:rPr>
      <w:rFonts w:eastAsia="MS Mincho"/>
      <w:sz w:val="20"/>
      <w:lang w:eastAsia="ja-JP"/>
    </w:rPr>
  </w:style>
  <w:style w:type="paragraph" w:customStyle="1" w:styleId="Example">
    <w:name w:val="Example"/>
    <w:basedOn w:val="Normal"/>
    <w:next w:val="Normal"/>
    <w:rsid w:val="00AE25E2"/>
    <w:pPr>
      <w:tabs>
        <w:tab w:val="left" w:pos="1360"/>
      </w:tabs>
      <w:spacing w:after="240" w:line="210" w:lineRule="atLeast"/>
      <w:jc w:val="both"/>
    </w:pPr>
    <w:rPr>
      <w:rFonts w:eastAsia="MS Mincho"/>
      <w:sz w:val="18"/>
      <w:lang w:eastAsia="ja-JP"/>
    </w:rPr>
  </w:style>
  <w:style w:type="character" w:customStyle="1" w:styleId="ExtXref">
    <w:name w:val="ExtXref"/>
    <w:rsid w:val="00AE25E2"/>
    <w:rPr>
      <w:noProof w:val="0"/>
      <w:color w:val="auto"/>
      <w:lang w:val="fr-FR"/>
    </w:rPr>
  </w:style>
  <w:style w:type="paragraph" w:customStyle="1" w:styleId="Figurefootnote">
    <w:name w:val="Figure footnote"/>
    <w:basedOn w:val="Normal"/>
    <w:rsid w:val="00AE25E2"/>
    <w:pPr>
      <w:keepNext/>
      <w:tabs>
        <w:tab w:val="left" w:pos="340"/>
      </w:tabs>
      <w:spacing w:after="60" w:line="210" w:lineRule="atLeast"/>
      <w:jc w:val="both"/>
    </w:pPr>
    <w:rPr>
      <w:rFonts w:eastAsia="MS Mincho"/>
      <w:sz w:val="18"/>
      <w:lang w:eastAsia="ja-JP"/>
    </w:rPr>
  </w:style>
  <w:style w:type="paragraph" w:customStyle="1" w:styleId="Figuretitle">
    <w:name w:val="Figure title"/>
    <w:basedOn w:val="Normal"/>
    <w:next w:val="Normal"/>
    <w:rsid w:val="00AE25E2"/>
    <w:pPr>
      <w:suppressAutoHyphens/>
      <w:spacing w:before="220" w:after="220" w:line="230" w:lineRule="atLeast"/>
      <w:jc w:val="center"/>
    </w:pPr>
    <w:rPr>
      <w:rFonts w:eastAsia="MS Mincho"/>
      <w:b/>
      <w:sz w:val="20"/>
      <w:lang w:eastAsia="ja-JP"/>
    </w:rPr>
  </w:style>
  <w:style w:type="character" w:styleId="Lienhypertextesuivivisit">
    <w:name w:val="FollowedHyperlink"/>
    <w:rsid w:val="00AE25E2"/>
    <w:rPr>
      <w:noProof w:val="0"/>
      <w:color w:val="800080"/>
      <w:u w:val="single"/>
      <w:lang w:val="fr-FR"/>
    </w:rPr>
  </w:style>
  <w:style w:type="paragraph" w:customStyle="1" w:styleId="Foreword">
    <w:name w:val="Foreword"/>
    <w:basedOn w:val="Normal"/>
    <w:next w:val="Normal"/>
    <w:rsid w:val="00AE25E2"/>
    <w:pPr>
      <w:spacing w:after="240" w:line="230" w:lineRule="atLeast"/>
      <w:jc w:val="both"/>
    </w:pPr>
    <w:rPr>
      <w:rFonts w:eastAsia="MS Mincho"/>
      <w:color w:val="0000FF"/>
      <w:sz w:val="20"/>
      <w:lang w:eastAsia="ja-JP"/>
    </w:rPr>
  </w:style>
  <w:style w:type="paragraph" w:customStyle="1" w:styleId="Formula">
    <w:name w:val="Formula"/>
    <w:basedOn w:val="Normal"/>
    <w:next w:val="Normal"/>
    <w:rsid w:val="00AE25E2"/>
    <w:pPr>
      <w:tabs>
        <w:tab w:val="right" w:pos="9752"/>
      </w:tabs>
      <w:spacing w:after="220" w:line="230" w:lineRule="atLeast"/>
      <w:ind w:left="403"/>
    </w:pPr>
    <w:rPr>
      <w:rFonts w:eastAsia="MS Mincho"/>
      <w:sz w:val="20"/>
      <w:lang w:eastAsia="ja-JP"/>
    </w:rPr>
  </w:style>
  <w:style w:type="paragraph" w:styleId="Index1">
    <w:name w:val="index 1"/>
    <w:basedOn w:val="Normal"/>
    <w:next w:val="Normal"/>
    <w:autoRedefine/>
    <w:semiHidden/>
    <w:rsid w:val="00AE25E2"/>
    <w:pPr>
      <w:ind w:left="240" w:hanging="240"/>
    </w:pPr>
  </w:style>
  <w:style w:type="paragraph" w:customStyle="1" w:styleId="Introduction">
    <w:name w:val="Introduction"/>
    <w:basedOn w:val="Normal"/>
    <w:next w:val="Normal"/>
    <w:rsid w:val="00AE25E2"/>
    <w:pPr>
      <w:keepNext/>
      <w:pageBreakBefore/>
      <w:tabs>
        <w:tab w:val="left" w:pos="400"/>
      </w:tabs>
      <w:suppressAutoHyphens/>
      <w:spacing w:before="960" w:after="310" w:line="310" w:lineRule="exact"/>
    </w:pPr>
    <w:rPr>
      <w:rFonts w:eastAsia="MS Mincho"/>
      <w:b/>
      <w:lang w:eastAsia="ja-JP"/>
    </w:rPr>
  </w:style>
  <w:style w:type="character" w:styleId="Numrodeligne">
    <w:name w:val="line number"/>
    <w:rsid w:val="00AE25E2"/>
    <w:rPr>
      <w:noProof w:val="0"/>
      <w:lang w:val="fr-FR"/>
    </w:rPr>
  </w:style>
  <w:style w:type="paragraph" w:styleId="Liste">
    <w:name w:val="List"/>
    <w:basedOn w:val="Normal"/>
    <w:rsid w:val="00AE25E2"/>
    <w:pPr>
      <w:spacing w:after="240" w:line="230" w:lineRule="atLeast"/>
      <w:ind w:left="283" w:hanging="283"/>
      <w:jc w:val="both"/>
    </w:pPr>
    <w:rPr>
      <w:rFonts w:eastAsia="MS Mincho"/>
      <w:sz w:val="20"/>
      <w:lang w:eastAsia="ja-JP"/>
    </w:rPr>
  </w:style>
  <w:style w:type="paragraph" w:styleId="Liste2">
    <w:name w:val="List 2"/>
    <w:basedOn w:val="Normal"/>
    <w:rsid w:val="00AE25E2"/>
    <w:pPr>
      <w:spacing w:after="240" w:line="230" w:lineRule="atLeast"/>
      <w:ind w:left="566" w:hanging="283"/>
      <w:jc w:val="both"/>
    </w:pPr>
    <w:rPr>
      <w:rFonts w:eastAsia="MS Mincho"/>
      <w:sz w:val="20"/>
      <w:lang w:eastAsia="ja-JP"/>
    </w:rPr>
  </w:style>
  <w:style w:type="paragraph" w:styleId="Liste3">
    <w:name w:val="List 3"/>
    <w:basedOn w:val="Normal"/>
    <w:rsid w:val="00AE25E2"/>
    <w:pPr>
      <w:spacing w:after="240" w:line="230" w:lineRule="atLeast"/>
      <w:ind w:left="849" w:hanging="283"/>
      <w:jc w:val="both"/>
    </w:pPr>
    <w:rPr>
      <w:rFonts w:eastAsia="MS Mincho"/>
      <w:sz w:val="20"/>
      <w:lang w:eastAsia="ja-JP"/>
    </w:rPr>
  </w:style>
  <w:style w:type="paragraph" w:styleId="Liste4">
    <w:name w:val="List 4"/>
    <w:basedOn w:val="Normal"/>
    <w:rsid w:val="00AE25E2"/>
    <w:pPr>
      <w:spacing w:after="240" w:line="230" w:lineRule="atLeast"/>
      <w:ind w:left="1132" w:hanging="283"/>
      <w:jc w:val="both"/>
    </w:pPr>
    <w:rPr>
      <w:rFonts w:eastAsia="MS Mincho"/>
      <w:sz w:val="20"/>
      <w:lang w:eastAsia="ja-JP"/>
    </w:rPr>
  </w:style>
  <w:style w:type="paragraph" w:styleId="Liste5">
    <w:name w:val="List 5"/>
    <w:basedOn w:val="Normal"/>
    <w:rsid w:val="00AE25E2"/>
    <w:pPr>
      <w:spacing w:after="240" w:line="230" w:lineRule="atLeast"/>
      <w:ind w:left="1415" w:hanging="283"/>
      <w:jc w:val="both"/>
    </w:pPr>
    <w:rPr>
      <w:rFonts w:eastAsia="MS Mincho"/>
      <w:sz w:val="20"/>
      <w:lang w:eastAsia="ja-JP"/>
    </w:rPr>
  </w:style>
  <w:style w:type="paragraph" w:styleId="Listepuces">
    <w:name w:val="List Bullet"/>
    <w:basedOn w:val="Normal"/>
    <w:autoRedefine/>
    <w:rsid w:val="00AE25E2"/>
    <w:pPr>
      <w:tabs>
        <w:tab w:val="num" w:pos="360"/>
      </w:tabs>
      <w:spacing w:after="240" w:line="230" w:lineRule="atLeast"/>
      <w:ind w:left="360" w:hanging="360"/>
      <w:jc w:val="both"/>
    </w:pPr>
    <w:rPr>
      <w:rFonts w:eastAsia="MS Mincho"/>
      <w:sz w:val="20"/>
      <w:lang w:eastAsia="ja-JP"/>
    </w:rPr>
  </w:style>
  <w:style w:type="paragraph" w:styleId="Listepuces2">
    <w:name w:val="List Bullet 2"/>
    <w:basedOn w:val="Normal"/>
    <w:autoRedefine/>
    <w:rsid w:val="00AE25E2"/>
    <w:pPr>
      <w:tabs>
        <w:tab w:val="num" w:pos="643"/>
      </w:tabs>
      <w:spacing w:after="240" w:line="230" w:lineRule="atLeast"/>
      <w:ind w:left="643" w:hanging="360"/>
      <w:jc w:val="both"/>
    </w:pPr>
    <w:rPr>
      <w:rFonts w:eastAsia="MS Mincho"/>
      <w:sz w:val="20"/>
      <w:lang w:eastAsia="ja-JP"/>
    </w:rPr>
  </w:style>
  <w:style w:type="paragraph" w:styleId="Listepuces3">
    <w:name w:val="List Bullet 3"/>
    <w:basedOn w:val="Normal"/>
    <w:autoRedefine/>
    <w:rsid w:val="00AE25E2"/>
    <w:pPr>
      <w:tabs>
        <w:tab w:val="num" w:pos="926"/>
      </w:tabs>
      <w:spacing w:after="240" w:line="230" w:lineRule="atLeast"/>
      <w:ind w:left="926" w:hanging="360"/>
      <w:jc w:val="both"/>
    </w:pPr>
    <w:rPr>
      <w:rFonts w:eastAsia="MS Mincho"/>
      <w:sz w:val="20"/>
      <w:lang w:eastAsia="ja-JP"/>
    </w:rPr>
  </w:style>
  <w:style w:type="paragraph" w:styleId="Listepuces4">
    <w:name w:val="List Bullet 4"/>
    <w:basedOn w:val="Normal"/>
    <w:autoRedefine/>
    <w:rsid w:val="00AE25E2"/>
    <w:pPr>
      <w:tabs>
        <w:tab w:val="num" w:pos="1209"/>
      </w:tabs>
      <w:spacing w:after="240" w:line="230" w:lineRule="atLeast"/>
      <w:ind w:left="1209" w:hanging="360"/>
      <w:jc w:val="both"/>
    </w:pPr>
    <w:rPr>
      <w:rFonts w:eastAsia="MS Mincho"/>
      <w:sz w:val="20"/>
      <w:lang w:eastAsia="ja-JP"/>
    </w:rPr>
  </w:style>
  <w:style w:type="paragraph" w:styleId="Listepuces5">
    <w:name w:val="List Bullet 5"/>
    <w:basedOn w:val="Normal"/>
    <w:autoRedefine/>
    <w:rsid w:val="00AE25E2"/>
    <w:pPr>
      <w:tabs>
        <w:tab w:val="num" w:pos="1492"/>
      </w:tabs>
      <w:spacing w:after="240" w:line="230" w:lineRule="atLeast"/>
      <w:ind w:left="1492" w:hanging="360"/>
      <w:jc w:val="both"/>
    </w:pPr>
    <w:rPr>
      <w:rFonts w:eastAsia="MS Mincho"/>
      <w:sz w:val="20"/>
      <w:lang w:eastAsia="ja-JP"/>
    </w:rPr>
  </w:style>
  <w:style w:type="paragraph" w:styleId="Listecontinue4">
    <w:name w:val="List Continue 4"/>
    <w:basedOn w:val="Listecontinue"/>
    <w:rsid w:val="00AE25E2"/>
    <w:pPr>
      <w:tabs>
        <w:tab w:val="left" w:pos="1600"/>
      </w:tabs>
      <w:spacing w:after="240" w:line="230" w:lineRule="atLeast"/>
      <w:ind w:left="2000" w:hanging="400"/>
    </w:pPr>
    <w:rPr>
      <w:rFonts w:eastAsia="MS Mincho"/>
      <w:lang w:eastAsia="ja-JP"/>
    </w:rPr>
  </w:style>
  <w:style w:type="paragraph" w:styleId="Listecontinue5">
    <w:name w:val="List Continue 5"/>
    <w:basedOn w:val="Normal"/>
    <w:rsid w:val="00AE25E2"/>
    <w:pPr>
      <w:spacing w:after="120" w:line="230" w:lineRule="atLeast"/>
      <w:ind w:left="1415"/>
      <w:jc w:val="both"/>
    </w:pPr>
    <w:rPr>
      <w:rFonts w:eastAsia="MS Mincho"/>
      <w:sz w:val="20"/>
      <w:lang w:eastAsia="ja-JP"/>
    </w:rPr>
  </w:style>
  <w:style w:type="paragraph" w:styleId="Listenumros5">
    <w:name w:val="List Number 5"/>
    <w:basedOn w:val="Normal"/>
    <w:rsid w:val="00AE25E2"/>
    <w:pPr>
      <w:tabs>
        <w:tab w:val="num" w:pos="1492"/>
      </w:tabs>
      <w:spacing w:after="240" w:line="230" w:lineRule="atLeast"/>
      <w:ind w:left="1492" w:hanging="360"/>
      <w:jc w:val="both"/>
    </w:pPr>
    <w:rPr>
      <w:rFonts w:eastAsia="MS Mincho"/>
      <w:sz w:val="20"/>
      <w:lang w:eastAsia="ja-JP"/>
    </w:rPr>
  </w:style>
  <w:style w:type="paragraph" w:styleId="En-ttedemessage">
    <w:name w:val="Message Header"/>
    <w:basedOn w:val="Normal"/>
    <w:rsid w:val="00AE25E2"/>
    <w:pPr>
      <w:pBdr>
        <w:top w:val="single" w:sz="6" w:space="1" w:color="auto"/>
        <w:left w:val="single" w:sz="6" w:space="1" w:color="auto"/>
        <w:bottom w:val="single" w:sz="6" w:space="1" w:color="auto"/>
        <w:right w:val="single" w:sz="6" w:space="1" w:color="auto"/>
      </w:pBdr>
      <w:shd w:val="pct20" w:color="auto" w:fill="auto"/>
      <w:spacing w:after="240" w:line="230" w:lineRule="atLeast"/>
      <w:ind w:left="1134" w:hanging="1134"/>
      <w:jc w:val="both"/>
    </w:pPr>
    <w:rPr>
      <w:rFonts w:eastAsia="MS Mincho"/>
      <w:lang w:eastAsia="ja-JP"/>
    </w:rPr>
  </w:style>
  <w:style w:type="paragraph" w:customStyle="1" w:styleId="MSDNFR">
    <w:name w:val="MSDNFR"/>
    <w:basedOn w:val="Normal"/>
    <w:next w:val="Normal"/>
    <w:rsid w:val="00AE25E2"/>
    <w:pPr>
      <w:spacing w:after="240" w:line="220" w:lineRule="atLeast"/>
      <w:jc w:val="both"/>
    </w:pPr>
    <w:rPr>
      <w:rFonts w:eastAsia="MS Mincho"/>
      <w:color w:val="0000FF"/>
      <w:sz w:val="20"/>
      <w:lang w:eastAsia="ja-JP"/>
    </w:rPr>
  </w:style>
  <w:style w:type="paragraph" w:customStyle="1" w:styleId="na2">
    <w:name w:val="na2"/>
    <w:basedOn w:val="a2"/>
    <w:next w:val="Normal"/>
    <w:rsid w:val="00AE25E2"/>
    <w:pPr>
      <w:tabs>
        <w:tab w:val="clear" w:pos="360"/>
      </w:tabs>
    </w:pPr>
    <w:rPr>
      <w:bCs w:val="0"/>
      <w:szCs w:val="20"/>
    </w:rPr>
  </w:style>
  <w:style w:type="paragraph" w:customStyle="1" w:styleId="na3">
    <w:name w:val="na3"/>
    <w:basedOn w:val="a3"/>
    <w:next w:val="Normal"/>
    <w:rsid w:val="00AE25E2"/>
    <w:pPr>
      <w:tabs>
        <w:tab w:val="clear" w:pos="720"/>
      </w:tabs>
    </w:pPr>
    <w:rPr>
      <w:bCs w:val="0"/>
      <w:szCs w:val="20"/>
    </w:rPr>
  </w:style>
  <w:style w:type="paragraph" w:customStyle="1" w:styleId="na4">
    <w:name w:val="na4"/>
    <w:basedOn w:val="a4"/>
    <w:next w:val="Normal"/>
    <w:rsid w:val="00AE25E2"/>
    <w:pPr>
      <w:tabs>
        <w:tab w:val="clear" w:pos="1080"/>
        <w:tab w:val="left" w:pos="1060"/>
      </w:tabs>
    </w:pPr>
    <w:rPr>
      <w:bCs w:val="0"/>
    </w:rPr>
  </w:style>
  <w:style w:type="paragraph" w:customStyle="1" w:styleId="na5">
    <w:name w:val="na5"/>
    <w:basedOn w:val="a5"/>
    <w:next w:val="Normal"/>
    <w:rsid w:val="00AE25E2"/>
    <w:pPr>
      <w:tabs>
        <w:tab w:val="clear" w:pos="1080"/>
      </w:tabs>
      <w:ind w:left="0" w:firstLine="0"/>
    </w:pPr>
    <w:rPr>
      <w:bCs w:val="0"/>
    </w:rPr>
  </w:style>
  <w:style w:type="paragraph" w:customStyle="1" w:styleId="na6">
    <w:name w:val="na6"/>
    <w:basedOn w:val="a6"/>
    <w:next w:val="Normal"/>
    <w:rsid w:val="00AE25E2"/>
    <w:pPr>
      <w:tabs>
        <w:tab w:val="clear" w:pos="1440"/>
      </w:tabs>
      <w:ind w:left="0" w:firstLine="0"/>
    </w:pPr>
    <w:rPr>
      <w:bCs w:val="0"/>
    </w:rPr>
  </w:style>
  <w:style w:type="paragraph" w:styleId="Retraitnormal">
    <w:name w:val="Normal Indent"/>
    <w:basedOn w:val="Normal"/>
    <w:rsid w:val="00AE25E2"/>
    <w:pPr>
      <w:spacing w:after="240" w:line="230" w:lineRule="atLeast"/>
      <w:ind w:left="708"/>
      <w:jc w:val="both"/>
    </w:pPr>
    <w:rPr>
      <w:rFonts w:eastAsia="MS Mincho"/>
      <w:sz w:val="20"/>
      <w:lang w:eastAsia="ja-JP"/>
    </w:rPr>
  </w:style>
  <w:style w:type="paragraph" w:customStyle="1" w:styleId="Note">
    <w:name w:val="Note"/>
    <w:basedOn w:val="Normal"/>
    <w:next w:val="Normal"/>
    <w:rsid w:val="00AE25E2"/>
    <w:pPr>
      <w:tabs>
        <w:tab w:val="left" w:pos="960"/>
      </w:tabs>
      <w:spacing w:after="240" w:line="210" w:lineRule="atLeast"/>
      <w:jc w:val="both"/>
    </w:pPr>
    <w:rPr>
      <w:rFonts w:eastAsia="MS Mincho"/>
      <w:sz w:val="18"/>
      <w:lang w:eastAsia="ja-JP"/>
    </w:rPr>
  </w:style>
  <w:style w:type="paragraph" w:styleId="Titredenote">
    <w:name w:val="Note Heading"/>
    <w:basedOn w:val="Normal"/>
    <w:next w:val="Normal"/>
    <w:rsid w:val="00AE25E2"/>
    <w:pPr>
      <w:spacing w:after="240" w:line="230" w:lineRule="atLeast"/>
      <w:jc w:val="both"/>
    </w:pPr>
    <w:rPr>
      <w:rFonts w:eastAsia="MS Mincho"/>
      <w:sz w:val="20"/>
      <w:lang w:eastAsia="ja-JP"/>
    </w:rPr>
  </w:style>
  <w:style w:type="paragraph" w:customStyle="1" w:styleId="p2">
    <w:name w:val="p2"/>
    <w:basedOn w:val="Normal"/>
    <w:next w:val="Normal"/>
    <w:rsid w:val="00AE25E2"/>
    <w:pPr>
      <w:tabs>
        <w:tab w:val="left" w:pos="560"/>
      </w:tabs>
      <w:spacing w:after="240" w:line="230" w:lineRule="atLeast"/>
      <w:jc w:val="both"/>
    </w:pPr>
    <w:rPr>
      <w:rFonts w:eastAsia="MS Mincho"/>
      <w:sz w:val="20"/>
      <w:lang w:eastAsia="ja-JP"/>
    </w:rPr>
  </w:style>
  <w:style w:type="paragraph" w:customStyle="1" w:styleId="p3">
    <w:name w:val="p3"/>
    <w:basedOn w:val="Normal"/>
    <w:next w:val="Normal"/>
    <w:rsid w:val="00AE25E2"/>
    <w:pPr>
      <w:tabs>
        <w:tab w:val="left" w:pos="720"/>
      </w:tabs>
      <w:spacing w:after="240" w:line="230" w:lineRule="atLeast"/>
      <w:jc w:val="both"/>
    </w:pPr>
    <w:rPr>
      <w:rFonts w:eastAsia="MS Mincho"/>
      <w:sz w:val="20"/>
      <w:lang w:eastAsia="ja-JP"/>
    </w:rPr>
  </w:style>
  <w:style w:type="paragraph" w:customStyle="1" w:styleId="p4">
    <w:name w:val="p4"/>
    <w:basedOn w:val="Normal"/>
    <w:next w:val="Normal"/>
    <w:rsid w:val="00AE25E2"/>
    <w:pPr>
      <w:tabs>
        <w:tab w:val="left" w:pos="1100"/>
      </w:tabs>
      <w:spacing w:after="240" w:line="230" w:lineRule="atLeast"/>
      <w:jc w:val="both"/>
    </w:pPr>
    <w:rPr>
      <w:rFonts w:eastAsia="MS Mincho"/>
      <w:sz w:val="20"/>
      <w:lang w:eastAsia="ja-JP"/>
    </w:rPr>
  </w:style>
  <w:style w:type="paragraph" w:customStyle="1" w:styleId="p5">
    <w:name w:val="p5"/>
    <w:basedOn w:val="Normal"/>
    <w:next w:val="Normal"/>
    <w:rsid w:val="00AE25E2"/>
    <w:pPr>
      <w:tabs>
        <w:tab w:val="left" w:pos="1100"/>
      </w:tabs>
      <w:spacing w:after="240" w:line="230" w:lineRule="atLeast"/>
      <w:jc w:val="both"/>
    </w:pPr>
    <w:rPr>
      <w:rFonts w:eastAsia="MS Mincho"/>
      <w:sz w:val="20"/>
      <w:lang w:eastAsia="ja-JP"/>
    </w:rPr>
  </w:style>
  <w:style w:type="paragraph" w:customStyle="1" w:styleId="p6">
    <w:name w:val="p6"/>
    <w:basedOn w:val="Normal"/>
    <w:next w:val="Normal"/>
    <w:rsid w:val="00AE25E2"/>
    <w:pPr>
      <w:tabs>
        <w:tab w:val="left" w:pos="1440"/>
      </w:tabs>
      <w:spacing w:after="240" w:line="230" w:lineRule="atLeast"/>
      <w:jc w:val="both"/>
    </w:pPr>
    <w:rPr>
      <w:rFonts w:eastAsia="MS Mincho"/>
      <w:sz w:val="20"/>
      <w:lang w:eastAsia="ja-JP"/>
    </w:rPr>
  </w:style>
  <w:style w:type="paragraph" w:styleId="Textebrut">
    <w:name w:val="Plain Text"/>
    <w:basedOn w:val="Normal"/>
    <w:link w:val="TextebrutCar"/>
    <w:uiPriority w:val="99"/>
    <w:rsid w:val="00AE25E2"/>
    <w:pPr>
      <w:spacing w:after="240" w:line="230" w:lineRule="atLeast"/>
      <w:jc w:val="both"/>
    </w:pPr>
    <w:rPr>
      <w:rFonts w:ascii="Courier New" w:eastAsia="MS Mincho" w:hAnsi="Courier New"/>
      <w:sz w:val="20"/>
      <w:lang w:eastAsia="ja-JP"/>
    </w:rPr>
  </w:style>
  <w:style w:type="paragraph" w:customStyle="1" w:styleId="RefNorm">
    <w:name w:val="RefNorm"/>
    <w:basedOn w:val="Normal"/>
    <w:next w:val="Normal"/>
    <w:rsid w:val="00AE25E2"/>
    <w:pPr>
      <w:spacing w:after="240" w:line="230" w:lineRule="atLeast"/>
      <w:jc w:val="both"/>
    </w:pPr>
    <w:rPr>
      <w:rFonts w:eastAsia="MS Mincho"/>
      <w:sz w:val="20"/>
      <w:lang w:eastAsia="ja-JP"/>
    </w:rPr>
  </w:style>
  <w:style w:type="paragraph" w:styleId="Salutations">
    <w:name w:val="Salutation"/>
    <w:basedOn w:val="Normal"/>
    <w:next w:val="Normal"/>
    <w:rsid w:val="00AE25E2"/>
    <w:pPr>
      <w:spacing w:after="240" w:line="230" w:lineRule="atLeast"/>
      <w:jc w:val="both"/>
    </w:pPr>
    <w:rPr>
      <w:rFonts w:eastAsia="MS Mincho"/>
      <w:sz w:val="20"/>
      <w:lang w:eastAsia="ja-JP"/>
    </w:rPr>
  </w:style>
  <w:style w:type="paragraph" w:styleId="Signature">
    <w:name w:val="Signature"/>
    <w:basedOn w:val="Normal"/>
    <w:rsid w:val="00AE25E2"/>
    <w:pPr>
      <w:spacing w:after="240" w:line="230" w:lineRule="atLeast"/>
      <w:ind w:left="4252"/>
      <w:jc w:val="both"/>
    </w:pPr>
    <w:rPr>
      <w:rFonts w:eastAsia="MS Mincho"/>
      <w:sz w:val="20"/>
      <w:lang w:eastAsia="ja-JP"/>
    </w:rPr>
  </w:style>
  <w:style w:type="paragraph" w:customStyle="1" w:styleId="Special">
    <w:name w:val="Special"/>
    <w:basedOn w:val="Normal"/>
    <w:next w:val="Normal"/>
    <w:rsid w:val="00AE25E2"/>
    <w:pPr>
      <w:spacing w:after="240" w:line="230" w:lineRule="atLeast"/>
      <w:jc w:val="both"/>
    </w:pPr>
    <w:rPr>
      <w:rFonts w:eastAsia="MS Mincho"/>
      <w:sz w:val="20"/>
      <w:lang w:eastAsia="ja-JP"/>
    </w:rPr>
  </w:style>
  <w:style w:type="character" w:styleId="lev">
    <w:name w:val="Strong"/>
    <w:qFormat/>
    <w:rsid w:val="00AE25E2"/>
    <w:rPr>
      <w:b/>
      <w:noProof w:val="0"/>
      <w:lang w:val="fr-FR"/>
    </w:rPr>
  </w:style>
  <w:style w:type="paragraph" w:styleId="Sous-titre">
    <w:name w:val="Subtitle"/>
    <w:basedOn w:val="Normal"/>
    <w:qFormat/>
    <w:rsid w:val="00AE25E2"/>
    <w:pPr>
      <w:spacing w:after="60" w:line="230" w:lineRule="atLeast"/>
      <w:jc w:val="center"/>
      <w:outlineLvl w:val="1"/>
    </w:pPr>
    <w:rPr>
      <w:rFonts w:eastAsia="MS Mincho"/>
      <w:lang w:eastAsia="ja-JP"/>
    </w:rPr>
  </w:style>
  <w:style w:type="paragraph" w:customStyle="1" w:styleId="Tablefootnote">
    <w:name w:val="Table footnote"/>
    <w:basedOn w:val="Normal"/>
    <w:rsid w:val="00AE25E2"/>
    <w:pPr>
      <w:tabs>
        <w:tab w:val="left" w:pos="340"/>
      </w:tabs>
      <w:spacing w:before="60" w:after="60" w:line="190" w:lineRule="atLeast"/>
      <w:jc w:val="both"/>
    </w:pPr>
    <w:rPr>
      <w:rFonts w:eastAsia="MS Mincho"/>
      <w:sz w:val="16"/>
      <w:lang w:eastAsia="ja-JP"/>
    </w:rPr>
  </w:style>
  <w:style w:type="character" w:customStyle="1" w:styleId="TableFootNoteXref">
    <w:name w:val="TableFootNoteXref"/>
    <w:rsid w:val="00AE25E2"/>
    <w:rPr>
      <w:noProof/>
      <w:position w:val="6"/>
      <w:sz w:val="14"/>
      <w:lang w:val="fr-FR"/>
    </w:rPr>
  </w:style>
  <w:style w:type="paragraph" w:customStyle="1" w:styleId="Terms">
    <w:name w:val="Term(s)"/>
    <w:basedOn w:val="Normal"/>
    <w:next w:val="Definition"/>
    <w:rsid w:val="00AE25E2"/>
    <w:pPr>
      <w:keepNext/>
      <w:suppressAutoHyphens/>
      <w:spacing w:line="230" w:lineRule="atLeast"/>
    </w:pPr>
    <w:rPr>
      <w:rFonts w:eastAsia="MS Mincho"/>
      <w:b/>
      <w:sz w:val="20"/>
      <w:lang w:eastAsia="ja-JP"/>
    </w:rPr>
  </w:style>
  <w:style w:type="paragraph" w:customStyle="1" w:styleId="TermNum">
    <w:name w:val="TermNum"/>
    <w:basedOn w:val="Normal"/>
    <w:next w:val="Terms"/>
    <w:rsid w:val="00AE25E2"/>
    <w:pPr>
      <w:keepNext/>
      <w:spacing w:line="230" w:lineRule="atLeast"/>
      <w:jc w:val="both"/>
    </w:pPr>
    <w:rPr>
      <w:rFonts w:eastAsia="MS Mincho"/>
      <w:b/>
      <w:sz w:val="20"/>
      <w:lang w:eastAsia="ja-JP"/>
    </w:rPr>
  </w:style>
  <w:style w:type="paragraph" w:styleId="Titre">
    <w:name w:val="Title"/>
    <w:basedOn w:val="Normal"/>
    <w:qFormat/>
    <w:rsid w:val="00AE25E2"/>
    <w:pPr>
      <w:spacing w:before="240" w:after="60" w:line="230" w:lineRule="atLeast"/>
      <w:jc w:val="center"/>
      <w:outlineLvl w:val="0"/>
    </w:pPr>
    <w:rPr>
      <w:rFonts w:eastAsia="MS Mincho"/>
      <w:b/>
      <w:kern w:val="28"/>
      <w:sz w:val="32"/>
      <w:lang w:eastAsia="ja-JP"/>
    </w:rPr>
  </w:style>
  <w:style w:type="paragraph" w:customStyle="1" w:styleId="zzBiblio">
    <w:name w:val="zzBiblio"/>
    <w:basedOn w:val="Normal"/>
    <w:next w:val="Bibliographie1"/>
    <w:rsid w:val="00AE25E2"/>
    <w:pPr>
      <w:pageBreakBefore/>
      <w:spacing w:after="760" w:line="310" w:lineRule="exact"/>
      <w:jc w:val="center"/>
    </w:pPr>
    <w:rPr>
      <w:rFonts w:eastAsia="MS Mincho"/>
      <w:b/>
      <w:lang w:eastAsia="ja-JP"/>
    </w:rPr>
  </w:style>
  <w:style w:type="paragraph" w:customStyle="1" w:styleId="zzContents">
    <w:name w:val="zzContents"/>
    <w:basedOn w:val="Introduction"/>
    <w:next w:val="TM1"/>
    <w:rsid w:val="00AE25E2"/>
    <w:pPr>
      <w:tabs>
        <w:tab w:val="clear" w:pos="400"/>
      </w:tabs>
    </w:pPr>
  </w:style>
  <w:style w:type="paragraph" w:customStyle="1" w:styleId="zzCopyright">
    <w:name w:val="zzCopyright"/>
    <w:basedOn w:val="Normal"/>
    <w:next w:val="Normal"/>
    <w:rsid w:val="00AE25E2"/>
    <w:pPr>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jc w:val="both"/>
    </w:pPr>
    <w:rPr>
      <w:rFonts w:eastAsia="MS Mincho"/>
      <w:color w:val="0000FF"/>
      <w:sz w:val="20"/>
      <w:lang w:eastAsia="ja-JP"/>
    </w:rPr>
  </w:style>
  <w:style w:type="paragraph" w:customStyle="1" w:styleId="zzCover">
    <w:name w:val="zzCover"/>
    <w:basedOn w:val="Normal"/>
    <w:rsid w:val="00AE25E2"/>
    <w:pPr>
      <w:spacing w:after="220" w:line="230" w:lineRule="atLeast"/>
      <w:jc w:val="right"/>
    </w:pPr>
    <w:rPr>
      <w:rFonts w:eastAsia="MS Mincho"/>
      <w:b/>
      <w:color w:val="000000"/>
      <w:lang w:eastAsia="ja-JP"/>
    </w:rPr>
  </w:style>
  <w:style w:type="paragraph" w:customStyle="1" w:styleId="zzForeword">
    <w:name w:val="zzForeword"/>
    <w:basedOn w:val="Introduction"/>
    <w:next w:val="Normal"/>
    <w:rsid w:val="00AE25E2"/>
    <w:pPr>
      <w:tabs>
        <w:tab w:val="clear" w:pos="400"/>
      </w:tabs>
    </w:pPr>
    <w:rPr>
      <w:color w:val="0000FF"/>
    </w:rPr>
  </w:style>
  <w:style w:type="paragraph" w:customStyle="1" w:styleId="zzHelp">
    <w:name w:val="zzHelp"/>
    <w:basedOn w:val="Normal"/>
    <w:rsid w:val="00AE25E2"/>
    <w:pPr>
      <w:spacing w:after="240" w:line="230" w:lineRule="atLeast"/>
      <w:jc w:val="both"/>
    </w:pPr>
    <w:rPr>
      <w:rFonts w:eastAsia="MS Mincho"/>
      <w:color w:val="008000"/>
      <w:sz w:val="20"/>
      <w:lang w:eastAsia="ja-JP"/>
    </w:rPr>
  </w:style>
  <w:style w:type="paragraph" w:customStyle="1" w:styleId="zzIndex">
    <w:name w:val="zzIndex"/>
    <w:basedOn w:val="zzBiblio"/>
    <w:next w:val="Titreindex"/>
    <w:rsid w:val="00AE25E2"/>
  </w:style>
  <w:style w:type="paragraph" w:styleId="Titreindex">
    <w:name w:val="index heading"/>
    <w:basedOn w:val="Normal"/>
    <w:next w:val="Index1"/>
    <w:semiHidden/>
    <w:rsid w:val="00AE25E2"/>
    <w:pPr>
      <w:keepNext/>
      <w:spacing w:before="400" w:after="210" w:line="230" w:lineRule="atLeast"/>
      <w:jc w:val="center"/>
    </w:pPr>
    <w:rPr>
      <w:rFonts w:eastAsia="MS Mincho"/>
      <w:sz w:val="20"/>
      <w:lang w:eastAsia="ja-JP"/>
    </w:rPr>
  </w:style>
  <w:style w:type="paragraph" w:customStyle="1" w:styleId="zzLc5">
    <w:name w:val="zzLc5"/>
    <w:basedOn w:val="Normal"/>
    <w:next w:val="Normal"/>
    <w:rsid w:val="00AE25E2"/>
    <w:pPr>
      <w:spacing w:after="240" w:line="230" w:lineRule="atLeast"/>
      <w:ind w:left="400"/>
    </w:pPr>
    <w:rPr>
      <w:rFonts w:eastAsia="MS Mincho"/>
      <w:sz w:val="20"/>
      <w:lang w:eastAsia="ja-JP"/>
    </w:rPr>
  </w:style>
  <w:style w:type="paragraph" w:customStyle="1" w:styleId="zzLc6">
    <w:name w:val="zzLc6"/>
    <w:basedOn w:val="Normal"/>
    <w:next w:val="Normal"/>
    <w:rsid w:val="00AE25E2"/>
    <w:pPr>
      <w:spacing w:after="240" w:line="230" w:lineRule="atLeast"/>
      <w:ind w:left="400"/>
    </w:pPr>
    <w:rPr>
      <w:rFonts w:eastAsia="MS Mincho"/>
      <w:sz w:val="20"/>
      <w:lang w:eastAsia="ja-JP"/>
    </w:rPr>
  </w:style>
  <w:style w:type="paragraph" w:customStyle="1" w:styleId="zzSTDTitle">
    <w:name w:val="zzSTDTitle"/>
    <w:basedOn w:val="Normal"/>
    <w:next w:val="Normal"/>
    <w:rsid w:val="00AE25E2"/>
    <w:pPr>
      <w:suppressAutoHyphens/>
      <w:spacing w:before="400" w:after="760" w:line="350" w:lineRule="exact"/>
    </w:pPr>
    <w:rPr>
      <w:rFonts w:eastAsia="MS Mincho"/>
      <w:b/>
      <w:color w:val="0000FF"/>
      <w:sz w:val="32"/>
      <w:lang w:eastAsia="ja-JP"/>
    </w:rPr>
  </w:style>
  <w:style w:type="paragraph" w:styleId="AdresseHTML">
    <w:name w:val="HTML Address"/>
    <w:basedOn w:val="Normal"/>
    <w:rsid w:val="00AE25E2"/>
    <w:pPr>
      <w:spacing w:after="240" w:line="230" w:lineRule="atLeast"/>
      <w:jc w:val="both"/>
    </w:pPr>
    <w:rPr>
      <w:rFonts w:eastAsia="MS Mincho"/>
      <w:i/>
      <w:iCs/>
      <w:sz w:val="20"/>
      <w:lang w:eastAsia="ja-JP"/>
    </w:rPr>
  </w:style>
  <w:style w:type="paragraph" w:customStyle="1" w:styleId="Tabletext9">
    <w:name w:val="Table text (9)"/>
    <w:basedOn w:val="Normal"/>
    <w:rsid w:val="00AE25E2"/>
    <w:pPr>
      <w:spacing w:before="60" w:after="60" w:line="210" w:lineRule="atLeast"/>
      <w:jc w:val="both"/>
    </w:pPr>
    <w:rPr>
      <w:rFonts w:eastAsia="MS Mincho"/>
      <w:sz w:val="18"/>
      <w:lang w:eastAsia="ja-JP"/>
    </w:rPr>
  </w:style>
  <w:style w:type="paragraph" w:customStyle="1" w:styleId="Tabletext8">
    <w:name w:val="Table text (8)"/>
    <w:basedOn w:val="Normal"/>
    <w:rsid w:val="00AE25E2"/>
    <w:pPr>
      <w:spacing w:before="60" w:after="60" w:line="190" w:lineRule="atLeast"/>
      <w:jc w:val="both"/>
    </w:pPr>
    <w:rPr>
      <w:rFonts w:eastAsia="MS Mincho"/>
      <w:sz w:val="16"/>
      <w:lang w:eastAsia="ja-JP"/>
    </w:rPr>
  </w:style>
  <w:style w:type="paragraph" w:customStyle="1" w:styleId="Tabletext7">
    <w:name w:val="Table text (7)"/>
    <w:basedOn w:val="Normal"/>
    <w:rsid w:val="00AE25E2"/>
    <w:pPr>
      <w:spacing w:before="60" w:after="60" w:line="170" w:lineRule="atLeast"/>
      <w:jc w:val="both"/>
    </w:pPr>
    <w:rPr>
      <w:rFonts w:eastAsia="MS Mincho"/>
      <w:sz w:val="14"/>
      <w:lang w:eastAsia="ja-JP"/>
    </w:rPr>
  </w:style>
  <w:style w:type="paragraph" w:styleId="NormalWeb">
    <w:name w:val="Normal (Web)"/>
    <w:basedOn w:val="Normal"/>
    <w:uiPriority w:val="99"/>
    <w:rsid w:val="00AE25E2"/>
    <w:pPr>
      <w:spacing w:after="240" w:line="230" w:lineRule="atLeast"/>
      <w:jc w:val="both"/>
    </w:pPr>
    <w:rPr>
      <w:rFonts w:eastAsia="MS Mincho"/>
      <w:lang w:eastAsia="ja-JP"/>
    </w:rPr>
  </w:style>
  <w:style w:type="paragraph" w:styleId="PrformatHTML">
    <w:name w:val="HTML Preformatted"/>
    <w:basedOn w:val="Normal"/>
    <w:rsid w:val="00AE25E2"/>
    <w:pPr>
      <w:spacing w:after="240" w:line="230" w:lineRule="atLeast"/>
      <w:jc w:val="both"/>
    </w:pPr>
    <w:rPr>
      <w:rFonts w:ascii="Courier New" w:eastAsia="MS Mincho" w:hAnsi="Courier New" w:cs="Courier New"/>
      <w:sz w:val="20"/>
      <w:lang w:eastAsia="ja-JP"/>
    </w:rPr>
  </w:style>
  <w:style w:type="paragraph" w:styleId="Signaturelectronique">
    <w:name w:val="E-mail Signature"/>
    <w:basedOn w:val="Normal"/>
    <w:rsid w:val="00AE25E2"/>
    <w:pPr>
      <w:spacing w:after="240" w:line="230" w:lineRule="atLeast"/>
      <w:jc w:val="both"/>
    </w:pPr>
    <w:rPr>
      <w:rFonts w:eastAsia="MS Mincho"/>
      <w:sz w:val="20"/>
      <w:lang w:eastAsia="ja-JP"/>
    </w:rPr>
  </w:style>
  <w:style w:type="paragraph" w:customStyle="1" w:styleId="CorpsdetexteAv0">
    <w:name w:val="Corps de texte Av 0"/>
    <w:basedOn w:val="Corpsdetexte"/>
    <w:rsid w:val="00AE25E2"/>
    <w:pPr>
      <w:pBdr>
        <w:top w:val="none" w:sz="0" w:space="0" w:color="auto"/>
        <w:left w:val="none" w:sz="0" w:space="0" w:color="auto"/>
        <w:bottom w:val="none" w:sz="0" w:space="0" w:color="auto"/>
        <w:right w:val="none" w:sz="0" w:space="0" w:color="auto"/>
      </w:pBdr>
    </w:pPr>
    <w:rPr>
      <w:rFonts w:ascii="Times" w:hAnsi="Times"/>
      <w:i w:val="0"/>
      <w:iCs w:val="0"/>
      <w:szCs w:val="24"/>
    </w:rPr>
  </w:style>
  <w:style w:type="paragraph" w:customStyle="1" w:styleId="zDestRefEle">
    <w:name w:val="zDestRefEle"/>
    <w:basedOn w:val="zNormal"/>
    <w:rsid w:val="00AE25E2"/>
    <w:pPr>
      <w:spacing w:before="120"/>
    </w:pPr>
    <w:rPr>
      <w:sz w:val="20"/>
    </w:rPr>
  </w:style>
  <w:style w:type="paragraph" w:customStyle="1" w:styleId="zNormal">
    <w:name w:val="zNormal"/>
    <w:rsid w:val="00AE25E2"/>
    <w:pPr>
      <w:spacing w:line="280" w:lineRule="exact"/>
    </w:pPr>
    <w:rPr>
      <w:noProof/>
      <w:sz w:val="24"/>
    </w:rPr>
  </w:style>
  <w:style w:type="paragraph" w:customStyle="1" w:styleId="zEntete">
    <w:name w:val="zEntete"/>
    <w:basedOn w:val="zNormal"/>
    <w:rsid w:val="00AE25E2"/>
    <w:pPr>
      <w:jc w:val="right"/>
    </w:pPr>
    <w:rPr>
      <w:sz w:val="20"/>
    </w:rPr>
  </w:style>
  <w:style w:type="paragraph" w:customStyle="1" w:styleId="lattention">
    <w:name w:val="À l'attention"/>
    <w:basedOn w:val="Corpsdetexte"/>
    <w:rsid w:val="00AE25E2"/>
    <w:pPr>
      <w:pBdr>
        <w:top w:val="none" w:sz="0" w:space="0" w:color="auto"/>
        <w:left w:val="none" w:sz="0" w:space="0" w:color="auto"/>
        <w:bottom w:val="none" w:sz="0" w:space="0" w:color="auto"/>
        <w:right w:val="none" w:sz="0" w:space="0" w:color="auto"/>
      </w:pBdr>
      <w:spacing w:before="60" w:after="60" w:line="210" w:lineRule="atLeast"/>
    </w:pPr>
    <w:rPr>
      <w:rFonts w:eastAsia="MS Mincho"/>
      <w:i w:val="0"/>
      <w:iCs w:val="0"/>
      <w:sz w:val="18"/>
      <w:szCs w:val="20"/>
      <w:lang w:eastAsia="ja-JP"/>
    </w:rPr>
  </w:style>
  <w:style w:type="paragraph" w:customStyle="1" w:styleId="Pos2">
    <w:name w:val="Pos2"/>
    <w:basedOn w:val="Normal"/>
    <w:rsid w:val="00AE25E2"/>
    <w:pPr>
      <w:ind w:left="851" w:hanging="284"/>
      <w:jc w:val="both"/>
    </w:pPr>
    <w:rPr>
      <w:snapToGrid w:val="0"/>
      <w:sz w:val="20"/>
    </w:rPr>
  </w:style>
  <w:style w:type="paragraph" w:customStyle="1" w:styleId="Texttableau">
    <w:name w:val="Text tableau"/>
    <w:basedOn w:val="Normal"/>
    <w:link w:val="TexttableauCar"/>
    <w:rsid w:val="00AE25E2"/>
    <w:pPr>
      <w:framePr w:hSpace="141" w:wrap="around" w:vAnchor="text" w:hAnchor="page" w:x="649" w:y="529"/>
      <w:spacing w:before="40" w:after="40"/>
      <w:jc w:val="both"/>
    </w:pPr>
    <w:rPr>
      <w:rFonts w:eastAsia="MS Mincho"/>
      <w:sz w:val="20"/>
      <w:lang w:eastAsia="ja-JP"/>
    </w:rPr>
  </w:style>
  <w:style w:type="character" w:customStyle="1" w:styleId="TexttableauCar">
    <w:name w:val="Text tableau Car"/>
    <w:link w:val="Texttableau"/>
    <w:rsid w:val="00AE25E2"/>
    <w:rPr>
      <w:rFonts w:eastAsia="MS Mincho"/>
      <w:lang w:val="fr-FR" w:eastAsia="ja-JP" w:bidi="ar-SA"/>
    </w:rPr>
  </w:style>
  <w:style w:type="paragraph" w:customStyle="1" w:styleId="OmniPage3585">
    <w:name w:val="OmniPage #3585"/>
    <w:rsid w:val="00AE25E2"/>
    <w:pPr>
      <w:tabs>
        <w:tab w:val="left" w:pos="404"/>
      </w:tabs>
      <w:ind w:left="143" w:right="1153"/>
      <w:jc w:val="center"/>
    </w:pPr>
    <w:rPr>
      <w:sz w:val="24"/>
      <w:lang w:val="en-US"/>
    </w:rPr>
  </w:style>
  <w:style w:type="character" w:customStyle="1" w:styleId="TexttableauChar">
    <w:name w:val="Text tableau Char"/>
    <w:rsid w:val="00AE25E2"/>
    <w:rPr>
      <w:rFonts w:eastAsia="MS Mincho"/>
      <w:lang w:val="fr-FR" w:eastAsia="ja-JP" w:bidi="ar-SA"/>
    </w:rPr>
  </w:style>
  <w:style w:type="paragraph" w:customStyle="1" w:styleId="Style11ptCentrAvant12pt">
    <w:name w:val="Style 11 pt Centré Avant : 12 pt"/>
    <w:basedOn w:val="Normal"/>
    <w:autoRedefine/>
    <w:rsid w:val="00601E67"/>
    <w:pPr>
      <w:jc w:val="center"/>
    </w:pPr>
    <w:rPr>
      <w:sz w:val="22"/>
    </w:rPr>
  </w:style>
  <w:style w:type="paragraph" w:customStyle="1" w:styleId="Style10ptCentrAvant12pt">
    <w:name w:val="Style 10 pt Centré Avant : 12 pt"/>
    <w:basedOn w:val="Normal"/>
    <w:autoRedefine/>
    <w:rsid w:val="00601E67"/>
    <w:pPr>
      <w:jc w:val="center"/>
    </w:pPr>
    <w:rPr>
      <w:sz w:val="20"/>
    </w:rPr>
  </w:style>
  <w:style w:type="character" w:customStyle="1" w:styleId="Enum1Car">
    <w:name w:val="Enum1 Car"/>
    <w:link w:val="Enum1"/>
    <w:semiHidden/>
    <w:rsid w:val="00872636"/>
  </w:style>
  <w:style w:type="character" w:customStyle="1" w:styleId="num1Car">
    <w:name w:val="énum1 Car"/>
    <w:link w:val="num1"/>
    <w:rsid w:val="00872636"/>
    <w:rPr>
      <w:sz w:val="22"/>
      <w:szCs w:val="22"/>
    </w:rPr>
  </w:style>
  <w:style w:type="character" w:customStyle="1" w:styleId="num2Car">
    <w:name w:val="énum2 Car"/>
    <w:basedOn w:val="num1Car"/>
    <w:link w:val="num2"/>
    <w:rsid w:val="00872636"/>
    <w:rPr>
      <w:sz w:val="22"/>
      <w:szCs w:val="22"/>
      <w:lang w:val="fr-FR" w:eastAsia="fr-FR" w:bidi="ar-SA"/>
    </w:rPr>
  </w:style>
  <w:style w:type="paragraph" w:customStyle="1" w:styleId="TexteTableau">
    <w:name w:val="Texte Tableau"/>
    <w:basedOn w:val="Normal"/>
    <w:rsid w:val="009E7D6D"/>
    <w:pPr>
      <w:spacing w:before="60" w:after="60"/>
      <w:ind w:right="57"/>
      <w:jc w:val="both"/>
    </w:pPr>
    <w:rPr>
      <w:sz w:val="22"/>
      <w:szCs w:val="22"/>
    </w:rPr>
  </w:style>
  <w:style w:type="paragraph" w:customStyle="1" w:styleId="Normaltexte">
    <w:name w:val="Normal texte"/>
    <w:basedOn w:val="Pieddepage"/>
    <w:rsid w:val="009E7D6D"/>
    <w:pPr>
      <w:tabs>
        <w:tab w:val="clear" w:pos="4536"/>
        <w:tab w:val="clear" w:pos="9072"/>
      </w:tabs>
      <w:jc w:val="both"/>
    </w:pPr>
    <w:rPr>
      <w:sz w:val="22"/>
    </w:rPr>
  </w:style>
  <w:style w:type="paragraph" w:customStyle="1" w:styleId="ExigM">
    <w:name w:val="Exig_M"/>
    <w:basedOn w:val="Normal"/>
    <w:rsid w:val="008F0FE5"/>
    <w:pPr>
      <w:numPr>
        <w:numId w:val="3"/>
      </w:numPr>
      <w:tabs>
        <w:tab w:val="right" w:pos="851"/>
      </w:tabs>
      <w:spacing w:after="120"/>
      <w:ind w:left="851" w:right="-6" w:hanging="851"/>
      <w:jc w:val="both"/>
    </w:pPr>
    <w:rPr>
      <w:rFonts w:ascii="Times" w:hAnsi="Times" w:cs="Times"/>
      <w:i/>
      <w:sz w:val="22"/>
      <w:szCs w:val="22"/>
    </w:rPr>
  </w:style>
  <w:style w:type="paragraph" w:styleId="Textedebulles">
    <w:name w:val="Balloon Text"/>
    <w:basedOn w:val="Normal"/>
    <w:semiHidden/>
    <w:rsid w:val="00894A0E"/>
    <w:rPr>
      <w:rFonts w:ascii="Tahoma" w:hAnsi="Tahoma" w:cs="Tahoma"/>
      <w:sz w:val="16"/>
      <w:szCs w:val="16"/>
    </w:rPr>
  </w:style>
  <w:style w:type="paragraph" w:customStyle="1" w:styleId="Titrecentre">
    <w:name w:val="Titre centre"/>
    <w:basedOn w:val="TitreAnnexeModle"/>
    <w:rsid w:val="007911E1"/>
  </w:style>
  <w:style w:type="character" w:customStyle="1" w:styleId="En-tteCar">
    <w:name w:val="En-tête Car"/>
    <w:link w:val="En-tte"/>
    <w:semiHidden/>
    <w:locked/>
    <w:rsid w:val="00C32018"/>
    <w:rPr>
      <w:sz w:val="24"/>
      <w:szCs w:val="24"/>
      <w:lang w:val="fr-FR" w:eastAsia="fr-FR" w:bidi="ar-SA"/>
    </w:rPr>
  </w:style>
  <w:style w:type="paragraph" w:styleId="TM4">
    <w:name w:val="toc 4"/>
    <w:basedOn w:val="Normal"/>
    <w:next w:val="Normal"/>
    <w:autoRedefine/>
    <w:semiHidden/>
    <w:rsid w:val="00542371"/>
    <w:pPr>
      <w:ind w:left="560"/>
    </w:pPr>
    <w:rPr>
      <w:rFonts w:asciiTheme="minorHAnsi" w:hAnsiTheme="minorHAnsi" w:cstheme="minorHAnsi"/>
      <w:sz w:val="20"/>
    </w:rPr>
  </w:style>
  <w:style w:type="paragraph" w:styleId="TM5">
    <w:name w:val="toc 5"/>
    <w:basedOn w:val="Normal"/>
    <w:next w:val="Normal"/>
    <w:autoRedefine/>
    <w:semiHidden/>
    <w:rsid w:val="00542371"/>
    <w:pPr>
      <w:ind w:left="840"/>
    </w:pPr>
    <w:rPr>
      <w:rFonts w:asciiTheme="minorHAnsi" w:hAnsiTheme="minorHAnsi" w:cstheme="minorHAnsi"/>
      <w:sz w:val="20"/>
    </w:rPr>
  </w:style>
  <w:style w:type="paragraph" w:styleId="TM6">
    <w:name w:val="toc 6"/>
    <w:basedOn w:val="Normal"/>
    <w:next w:val="Normal"/>
    <w:autoRedefine/>
    <w:semiHidden/>
    <w:rsid w:val="00542371"/>
    <w:pPr>
      <w:ind w:left="1120"/>
    </w:pPr>
    <w:rPr>
      <w:rFonts w:asciiTheme="minorHAnsi" w:hAnsiTheme="minorHAnsi" w:cstheme="minorHAnsi"/>
      <w:sz w:val="20"/>
    </w:rPr>
  </w:style>
  <w:style w:type="paragraph" w:styleId="TM7">
    <w:name w:val="toc 7"/>
    <w:basedOn w:val="Normal"/>
    <w:next w:val="Normal"/>
    <w:autoRedefine/>
    <w:semiHidden/>
    <w:rsid w:val="00542371"/>
    <w:pPr>
      <w:ind w:left="1400"/>
    </w:pPr>
    <w:rPr>
      <w:rFonts w:asciiTheme="minorHAnsi" w:hAnsiTheme="minorHAnsi" w:cstheme="minorHAnsi"/>
      <w:sz w:val="20"/>
    </w:rPr>
  </w:style>
  <w:style w:type="paragraph" w:styleId="TM8">
    <w:name w:val="toc 8"/>
    <w:basedOn w:val="Normal"/>
    <w:next w:val="Normal"/>
    <w:autoRedefine/>
    <w:semiHidden/>
    <w:rsid w:val="00542371"/>
    <w:pPr>
      <w:ind w:left="1680"/>
    </w:pPr>
    <w:rPr>
      <w:rFonts w:asciiTheme="minorHAnsi" w:hAnsiTheme="minorHAnsi" w:cstheme="minorHAnsi"/>
      <w:sz w:val="20"/>
    </w:rPr>
  </w:style>
  <w:style w:type="paragraph" w:customStyle="1" w:styleId="H3">
    <w:name w:val="H3"/>
    <w:basedOn w:val="Normal"/>
    <w:next w:val="Normal"/>
    <w:rsid w:val="00984336"/>
    <w:pPr>
      <w:keepNext/>
      <w:autoSpaceDE w:val="0"/>
      <w:autoSpaceDN w:val="0"/>
      <w:adjustRightInd w:val="0"/>
      <w:spacing w:before="100" w:after="100"/>
      <w:outlineLvl w:val="3"/>
    </w:pPr>
    <w:rPr>
      <w:b/>
      <w:bCs/>
      <w:szCs w:val="28"/>
    </w:rPr>
  </w:style>
  <w:style w:type="paragraph" w:customStyle="1" w:styleId="retrait1">
    <w:name w:val="retrait1"/>
    <w:basedOn w:val="Normal"/>
    <w:rsid w:val="002B4E8A"/>
    <w:pPr>
      <w:numPr>
        <w:numId w:val="8"/>
      </w:numPr>
    </w:pPr>
  </w:style>
  <w:style w:type="character" w:customStyle="1" w:styleId="ANNEXCar">
    <w:name w:val="ANNEX Car"/>
    <w:link w:val="ANNEX"/>
    <w:rsid w:val="003B1FD9"/>
    <w:rPr>
      <w:rFonts w:ascii="Times New Roman" w:eastAsia="MS Mincho" w:hAnsi="Times New Roman"/>
      <w:b/>
      <w:bCs/>
      <w:sz w:val="22"/>
      <w:szCs w:val="22"/>
      <w:lang w:eastAsia="ja-JP"/>
    </w:rPr>
  </w:style>
  <w:style w:type="character" w:styleId="Marquedecommentaire">
    <w:name w:val="annotation reference"/>
    <w:rsid w:val="00EF4201"/>
    <w:rPr>
      <w:sz w:val="16"/>
      <w:szCs w:val="16"/>
    </w:rPr>
  </w:style>
  <w:style w:type="paragraph" w:styleId="Commentaire">
    <w:name w:val="annotation text"/>
    <w:basedOn w:val="Normal"/>
    <w:link w:val="CommentaireCar"/>
    <w:rsid w:val="00EF4201"/>
    <w:rPr>
      <w:sz w:val="20"/>
    </w:rPr>
  </w:style>
  <w:style w:type="character" w:customStyle="1" w:styleId="CommentaireCar">
    <w:name w:val="Commentaire Car"/>
    <w:basedOn w:val="Policepardfaut"/>
    <w:link w:val="Commentaire"/>
    <w:rsid w:val="00EF4201"/>
  </w:style>
  <w:style w:type="paragraph" w:styleId="Objetducommentaire">
    <w:name w:val="annotation subject"/>
    <w:basedOn w:val="Commentaire"/>
    <w:next w:val="Commentaire"/>
    <w:link w:val="ObjetducommentaireCar"/>
    <w:rsid w:val="00EF4201"/>
    <w:rPr>
      <w:b/>
      <w:bCs/>
    </w:rPr>
  </w:style>
  <w:style w:type="character" w:customStyle="1" w:styleId="ObjetducommentaireCar">
    <w:name w:val="Objet du commentaire Car"/>
    <w:link w:val="Objetducommentaire"/>
    <w:rsid w:val="00EF4201"/>
    <w:rPr>
      <w:b/>
      <w:bCs/>
    </w:rPr>
  </w:style>
  <w:style w:type="paragraph" w:customStyle="1" w:styleId="StyleANNEXAvant12ptAprs12pt">
    <w:name w:val="Style ANNEX + Avant : 12 pt Après : 12 pt"/>
    <w:basedOn w:val="ANNEX"/>
    <w:autoRedefine/>
    <w:rsid w:val="00127352"/>
    <w:pPr>
      <w:spacing w:before="0" w:after="0" w:line="240" w:lineRule="auto"/>
    </w:pPr>
    <w:rPr>
      <w:rFonts w:eastAsia="Times New Roman"/>
      <w:snapToGrid w:val="0"/>
    </w:rPr>
  </w:style>
  <w:style w:type="paragraph" w:customStyle="1" w:styleId="Style9">
    <w:name w:val="Style9"/>
    <w:basedOn w:val="Titre7"/>
    <w:autoRedefine/>
    <w:rsid w:val="0001124A"/>
    <w:pPr>
      <w:keepNext w:val="0"/>
      <w:numPr>
        <w:ilvl w:val="0"/>
        <w:numId w:val="15"/>
      </w:numPr>
      <w:spacing w:before="240" w:after="60"/>
      <w:jc w:val="left"/>
    </w:pPr>
    <w:rPr>
      <w:rFonts w:ascii="Times New Roman" w:hAnsi="Times New Roman" w:cs="Times New Roman"/>
      <w:b w:val="0"/>
      <w:bCs w:val="0"/>
      <w:color w:val="auto"/>
      <w:sz w:val="24"/>
      <w:szCs w:val="24"/>
    </w:rPr>
  </w:style>
  <w:style w:type="paragraph" w:customStyle="1" w:styleId="Style16">
    <w:name w:val="Style16"/>
    <w:basedOn w:val="Normal"/>
    <w:autoRedefine/>
    <w:rsid w:val="0001124A"/>
    <w:pPr>
      <w:spacing w:before="100" w:beforeAutospacing="1" w:after="100" w:afterAutospacing="1"/>
      <w:jc w:val="center"/>
    </w:pPr>
    <w:rPr>
      <w:b/>
      <w:szCs w:val="28"/>
    </w:rPr>
  </w:style>
  <w:style w:type="character" w:styleId="Textedelespacerserv">
    <w:name w:val="Placeholder Text"/>
    <w:basedOn w:val="Policepardfaut"/>
    <w:uiPriority w:val="99"/>
    <w:semiHidden/>
    <w:rsid w:val="00F65A5F"/>
    <w:rPr>
      <w:color w:val="808080"/>
    </w:rPr>
  </w:style>
  <w:style w:type="paragraph" w:styleId="En-ttedetabledesmatires">
    <w:name w:val="TOC Heading"/>
    <w:basedOn w:val="Titre1"/>
    <w:next w:val="Normal"/>
    <w:uiPriority w:val="39"/>
    <w:semiHidden/>
    <w:unhideWhenUsed/>
    <w:qFormat/>
    <w:rsid w:val="00C4720E"/>
    <w:pPr>
      <w:keepLines/>
      <w:numPr>
        <w:numId w:val="0"/>
      </w:numPr>
      <w:spacing w:line="276" w:lineRule="auto"/>
      <w:jc w:val="left"/>
      <w:outlineLvl w:val="9"/>
    </w:pPr>
    <w:rPr>
      <w:rFonts w:asciiTheme="majorHAnsi" w:eastAsiaTheme="majorEastAsia" w:hAnsiTheme="majorHAnsi" w:cstheme="majorBidi"/>
      <w:caps w:val="0"/>
      <w:color w:val="365F91" w:themeColor="accent1" w:themeShade="BF"/>
      <w:sz w:val="28"/>
      <w:szCs w:val="28"/>
    </w:rPr>
  </w:style>
  <w:style w:type="character" w:customStyle="1" w:styleId="TextebrutCar">
    <w:name w:val="Texte brut Car"/>
    <w:basedOn w:val="Policepardfaut"/>
    <w:link w:val="Textebrut"/>
    <w:uiPriority w:val="99"/>
    <w:rsid w:val="00A95004"/>
    <w:rPr>
      <w:rFonts w:ascii="Courier New" w:eastAsia="MS Mincho" w:hAnsi="Courier New"/>
      <w:sz w:val="2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8"/>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56A3"/>
  </w:style>
  <w:style w:type="paragraph" w:styleId="Titre1">
    <w:name w:val="heading 1"/>
    <w:aliases w:val="MINISTERE DEF + Gauche,Avant : 13,5 pt,Après : 12 pt,Interligne : ...,MINISTERE DEF"/>
    <w:basedOn w:val="Normal"/>
    <w:next w:val="ParagrapheModle"/>
    <w:qFormat/>
    <w:rsid w:val="00AE25E2"/>
    <w:pPr>
      <w:keepNext/>
      <w:numPr>
        <w:numId w:val="2"/>
      </w:numPr>
      <w:spacing w:before="480"/>
      <w:jc w:val="both"/>
      <w:outlineLvl w:val="0"/>
    </w:pPr>
    <w:rPr>
      <w:b/>
      <w:bCs/>
      <w:caps/>
      <w:color w:val="000080"/>
      <w:sz w:val="22"/>
      <w:szCs w:val="22"/>
    </w:rPr>
  </w:style>
  <w:style w:type="paragraph" w:styleId="Titre2">
    <w:name w:val="heading 2"/>
    <w:basedOn w:val="Normal"/>
    <w:next w:val="ParagrapheModle"/>
    <w:qFormat/>
    <w:rsid w:val="00AE25E2"/>
    <w:pPr>
      <w:keepNext/>
      <w:numPr>
        <w:ilvl w:val="1"/>
        <w:numId w:val="2"/>
      </w:numPr>
      <w:spacing w:before="240"/>
      <w:jc w:val="both"/>
      <w:outlineLvl w:val="1"/>
    </w:pPr>
    <w:rPr>
      <w:b/>
      <w:bCs/>
      <w:color w:val="000080"/>
      <w:sz w:val="22"/>
      <w:szCs w:val="22"/>
    </w:rPr>
  </w:style>
  <w:style w:type="paragraph" w:styleId="Titre3">
    <w:name w:val="heading 3"/>
    <w:basedOn w:val="Normal"/>
    <w:next w:val="ParagrapheModle"/>
    <w:qFormat/>
    <w:rsid w:val="00AE25E2"/>
    <w:pPr>
      <w:keepNext/>
      <w:numPr>
        <w:ilvl w:val="2"/>
        <w:numId w:val="2"/>
      </w:numPr>
      <w:spacing w:before="240"/>
      <w:jc w:val="both"/>
      <w:outlineLvl w:val="2"/>
    </w:pPr>
    <w:rPr>
      <w:b/>
      <w:bCs/>
      <w:i/>
      <w:iCs/>
      <w:sz w:val="22"/>
      <w:szCs w:val="22"/>
    </w:rPr>
  </w:style>
  <w:style w:type="paragraph" w:styleId="Titre4">
    <w:name w:val="heading 4"/>
    <w:basedOn w:val="Normal"/>
    <w:next w:val="ParagrapheModle"/>
    <w:qFormat/>
    <w:rsid w:val="00AE25E2"/>
    <w:pPr>
      <w:keepNext/>
      <w:numPr>
        <w:ilvl w:val="3"/>
        <w:numId w:val="2"/>
      </w:numPr>
      <w:spacing w:before="240"/>
      <w:jc w:val="both"/>
      <w:outlineLvl w:val="3"/>
    </w:pPr>
    <w:rPr>
      <w:i/>
      <w:iCs/>
      <w:sz w:val="22"/>
      <w:szCs w:val="22"/>
    </w:rPr>
  </w:style>
  <w:style w:type="paragraph" w:styleId="Titre5">
    <w:name w:val="heading 5"/>
    <w:basedOn w:val="Normal"/>
    <w:next w:val="Normal"/>
    <w:qFormat/>
    <w:rsid w:val="00AE25E2"/>
    <w:pPr>
      <w:numPr>
        <w:ilvl w:val="4"/>
        <w:numId w:val="2"/>
      </w:numPr>
      <w:spacing w:before="240" w:after="60"/>
      <w:outlineLvl w:val="4"/>
    </w:pPr>
    <w:rPr>
      <w:b/>
      <w:bCs/>
      <w:i/>
      <w:iCs/>
      <w:sz w:val="26"/>
      <w:szCs w:val="26"/>
    </w:rPr>
  </w:style>
  <w:style w:type="paragraph" w:styleId="Titre6">
    <w:name w:val="heading 6"/>
    <w:basedOn w:val="Normal"/>
    <w:next w:val="Normal"/>
    <w:qFormat/>
    <w:rsid w:val="00AE25E2"/>
    <w:pPr>
      <w:numPr>
        <w:ilvl w:val="5"/>
        <w:numId w:val="2"/>
      </w:numPr>
      <w:spacing w:before="240" w:after="60"/>
      <w:outlineLvl w:val="5"/>
    </w:pPr>
    <w:rPr>
      <w:b/>
      <w:bCs/>
      <w:sz w:val="22"/>
      <w:szCs w:val="22"/>
    </w:rPr>
  </w:style>
  <w:style w:type="paragraph" w:styleId="Titre7">
    <w:name w:val="heading 7"/>
    <w:basedOn w:val="Normal"/>
    <w:next w:val="Normal"/>
    <w:qFormat/>
    <w:rsid w:val="00AE25E2"/>
    <w:pPr>
      <w:keepNext/>
      <w:numPr>
        <w:ilvl w:val="6"/>
        <w:numId w:val="2"/>
      </w:numPr>
      <w:jc w:val="center"/>
      <w:outlineLvl w:val="6"/>
    </w:pPr>
    <w:rPr>
      <w:rFonts w:cs="Arial"/>
      <w:b/>
      <w:bCs/>
      <w:color w:val="FF0000"/>
      <w:sz w:val="20"/>
    </w:rPr>
  </w:style>
  <w:style w:type="paragraph" w:styleId="Titre8">
    <w:name w:val="heading 8"/>
    <w:basedOn w:val="Titre6"/>
    <w:next w:val="Normal"/>
    <w:qFormat/>
    <w:rsid w:val="00AE25E2"/>
    <w:pPr>
      <w:keepNext/>
      <w:numPr>
        <w:ilvl w:val="7"/>
      </w:numPr>
      <w:suppressAutoHyphens/>
      <w:spacing w:before="60" w:after="240" w:line="230" w:lineRule="exact"/>
      <w:outlineLvl w:val="7"/>
    </w:pPr>
    <w:rPr>
      <w:rFonts w:eastAsia="MS Mincho" w:cs="Arial"/>
      <w:bCs w:val="0"/>
      <w:sz w:val="20"/>
      <w:szCs w:val="20"/>
      <w:lang w:eastAsia="ja-JP"/>
    </w:rPr>
  </w:style>
  <w:style w:type="paragraph" w:styleId="Titre9">
    <w:name w:val="heading 9"/>
    <w:basedOn w:val="Titre6"/>
    <w:next w:val="Normal"/>
    <w:qFormat/>
    <w:rsid w:val="00AE25E2"/>
    <w:pPr>
      <w:keepNext/>
      <w:numPr>
        <w:ilvl w:val="8"/>
      </w:numPr>
      <w:suppressAutoHyphens/>
      <w:spacing w:before="60" w:after="240" w:line="230" w:lineRule="exact"/>
      <w:outlineLvl w:val="8"/>
    </w:pPr>
    <w:rPr>
      <w:rFonts w:eastAsia="MS Mincho" w:cs="Arial"/>
      <w:bCs w:val="0"/>
      <w:sz w:val="20"/>
      <w:szCs w:val="20"/>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Modle">
    <w:name w:val="Paragraphe Modèle"/>
    <w:basedOn w:val="Normal"/>
    <w:link w:val="ParagrapheModleChar"/>
    <w:rsid w:val="00FB1A83"/>
    <w:pPr>
      <w:spacing w:before="240"/>
      <w:jc w:val="both"/>
    </w:pPr>
    <w:rPr>
      <w:sz w:val="22"/>
      <w:szCs w:val="22"/>
    </w:rPr>
  </w:style>
  <w:style w:type="character" w:customStyle="1" w:styleId="ParagrapheModleChar">
    <w:name w:val="Paragraphe Modèle Char"/>
    <w:link w:val="ParagrapheModle"/>
    <w:rsid w:val="00FB1A83"/>
    <w:rPr>
      <w:sz w:val="22"/>
      <w:szCs w:val="22"/>
      <w:lang w:val="fr-FR" w:eastAsia="fr-FR" w:bidi="ar-SA"/>
    </w:rPr>
  </w:style>
  <w:style w:type="table" w:styleId="Grilledutableau">
    <w:name w:val="Table Grid"/>
    <w:basedOn w:val="TableauNormal"/>
    <w:rsid w:val="000A4D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uiPriority w:val="99"/>
    <w:rsid w:val="000A7399"/>
    <w:rPr>
      <w:color w:val="0000FF"/>
      <w:u w:val="single"/>
    </w:rPr>
  </w:style>
  <w:style w:type="paragraph" w:styleId="En-tte">
    <w:name w:val="header"/>
    <w:basedOn w:val="Normal"/>
    <w:link w:val="En-tteCar"/>
    <w:rsid w:val="00EC6939"/>
    <w:pPr>
      <w:tabs>
        <w:tab w:val="center" w:pos="4536"/>
        <w:tab w:val="right" w:pos="9072"/>
      </w:tabs>
    </w:pPr>
  </w:style>
  <w:style w:type="paragraph" w:styleId="Pieddepage">
    <w:name w:val="footer"/>
    <w:aliases w:val="Adresse pied de page"/>
    <w:basedOn w:val="Normal"/>
    <w:rsid w:val="00EC6939"/>
    <w:pPr>
      <w:tabs>
        <w:tab w:val="center" w:pos="4536"/>
        <w:tab w:val="right" w:pos="9072"/>
      </w:tabs>
    </w:pPr>
  </w:style>
  <w:style w:type="paragraph" w:styleId="Corpsdetexte2">
    <w:name w:val="Body Text 2"/>
    <w:basedOn w:val="Normal"/>
    <w:rsid w:val="00AE25E2"/>
    <w:pPr>
      <w:jc w:val="center"/>
    </w:pPr>
    <w:rPr>
      <w:rFonts w:cs="Arial"/>
      <w:b/>
      <w:bCs/>
      <w:caps/>
      <w:sz w:val="32"/>
      <w:szCs w:val="32"/>
    </w:rPr>
  </w:style>
  <w:style w:type="paragraph" w:customStyle="1" w:styleId="Enumration1Premier">
    <w:name w:val="Enumération 1 Premier"/>
    <w:basedOn w:val="Normal"/>
    <w:next w:val="Enumration1Suivants"/>
    <w:rsid w:val="00AE25E2"/>
    <w:pPr>
      <w:tabs>
        <w:tab w:val="left" w:pos="284"/>
      </w:tabs>
      <w:spacing w:before="120"/>
      <w:ind w:left="284" w:hanging="284"/>
    </w:pPr>
    <w:rPr>
      <w:sz w:val="22"/>
      <w:szCs w:val="22"/>
    </w:rPr>
  </w:style>
  <w:style w:type="paragraph" w:customStyle="1" w:styleId="Enumration1Suivants">
    <w:name w:val="Enumération 1 Suivants"/>
    <w:basedOn w:val="Normal"/>
    <w:rsid w:val="00AE25E2"/>
    <w:pPr>
      <w:tabs>
        <w:tab w:val="left" w:pos="284"/>
      </w:tabs>
      <w:spacing w:before="60"/>
      <w:ind w:left="284" w:hanging="284"/>
    </w:pPr>
    <w:rPr>
      <w:sz w:val="22"/>
      <w:szCs w:val="22"/>
    </w:rPr>
  </w:style>
  <w:style w:type="character" w:styleId="Numrodepage">
    <w:name w:val="page number"/>
    <w:basedOn w:val="Policepardfaut"/>
    <w:rsid w:val="00AE25E2"/>
  </w:style>
  <w:style w:type="paragraph" w:customStyle="1" w:styleId="TitreAnnexeModle">
    <w:name w:val="Titre Annexe Modèle"/>
    <w:basedOn w:val="Normal"/>
    <w:next w:val="ParagrapheModle"/>
    <w:rsid w:val="00AE25E2"/>
    <w:pPr>
      <w:spacing w:before="240"/>
      <w:jc w:val="center"/>
    </w:pPr>
    <w:rPr>
      <w:b/>
      <w:bCs/>
      <w:caps/>
      <w:color w:val="000080"/>
      <w:sz w:val="22"/>
      <w:szCs w:val="22"/>
    </w:rPr>
  </w:style>
  <w:style w:type="paragraph" w:styleId="TM1">
    <w:name w:val="toc 1"/>
    <w:basedOn w:val="Normal"/>
    <w:next w:val="Normal"/>
    <w:autoRedefine/>
    <w:uiPriority w:val="39"/>
    <w:qFormat/>
    <w:rsid w:val="00E13B85"/>
    <w:pPr>
      <w:spacing w:before="360"/>
    </w:pPr>
    <w:rPr>
      <w:rFonts w:asciiTheme="majorHAnsi" w:hAnsiTheme="majorHAnsi"/>
      <w:b/>
      <w:bCs/>
      <w:smallCaps/>
      <w:color w:val="03038F"/>
      <w:sz w:val="24"/>
      <w:szCs w:val="24"/>
    </w:rPr>
  </w:style>
  <w:style w:type="paragraph" w:styleId="TM2">
    <w:name w:val="toc 2"/>
    <w:basedOn w:val="Normal"/>
    <w:next w:val="Normal"/>
    <w:autoRedefine/>
    <w:uiPriority w:val="39"/>
    <w:qFormat/>
    <w:rsid w:val="00E13B85"/>
    <w:pPr>
      <w:spacing w:before="240"/>
    </w:pPr>
    <w:rPr>
      <w:rFonts w:asciiTheme="minorHAnsi" w:hAnsiTheme="minorHAnsi" w:cstheme="minorHAnsi"/>
      <w:b/>
      <w:bCs/>
      <w:color w:val="03038F"/>
      <w:sz w:val="20"/>
    </w:rPr>
  </w:style>
  <w:style w:type="paragraph" w:styleId="TM3">
    <w:name w:val="toc 3"/>
    <w:basedOn w:val="Normal"/>
    <w:next w:val="Normal"/>
    <w:autoRedefine/>
    <w:uiPriority w:val="39"/>
    <w:qFormat/>
    <w:rsid w:val="00E13B85"/>
    <w:pPr>
      <w:ind w:left="280"/>
    </w:pPr>
    <w:rPr>
      <w:rFonts w:asciiTheme="minorHAnsi" w:hAnsiTheme="minorHAnsi" w:cstheme="minorHAnsi"/>
      <w:color w:val="03038F"/>
      <w:sz w:val="20"/>
    </w:rPr>
  </w:style>
  <w:style w:type="paragraph" w:customStyle="1" w:styleId="Typededocument">
    <w:name w:val="Type de document"/>
    <w:basedOn w:val="ParagrapheModle"/>
    <w:next w:val="ParagrapheModle"/>
    <w:rsid w:val="00AE25E2"/>
    <w:pPr>
      <w:jc w:val="center"/>
    </w:pPr>
    <w:rPr>
      <w:b/>
      <w:bCs/>
      <w:caps/>
      <w:spacing w:val="20"/>
      <w:sz w:val="24"/>
      <w:szCs w:val="24"/>
    </w:rPr>
  </w:style>
  <w:style w:type="paragraph" w:styleId="TM9">
    <w:name w:val="toc 9"/>
    <w:basedOn w:val="Normal"/>
    <w:next w:val="Normal"/>
    <w:autoRedefine/>
    <w:semiHidden/>
    <w:rsid w:val="00AE25E2"/>
    <w:pPr>
      <w:ind w:left="1960"/>
    </w:pPr>
    <w:rPr>
      <w:rFonts w:asciiTheme="minorHAnsi" w:hAnsiTheme="minorHAnsi" w:cstheme="minorHAnsi"/>
      <w:sz w:val="20"/>
    </w:rPr>
  </w:style>
  <w:style w:type="paragraph" w:customStyle="1" w:styleId="Enum1">
    <w:name w:val="Enum1"/>
    <w:basedOn w:val="Normal"/>
    <w:link w:val="Enum1Car"/>
    <w:semiHidden/>
    <w:rsid w:val="00AE25E2"/>
    <w:pPr>
      <w:numPr>
        <w:numId w:val="1"/>
      </w:numPr>
      <w:tabs>
        <w:tab w:val="clear" w:pos="360"/>
        <w:tab w:val="num" w:pos="851"/>
      </w:tabs>
      <w:spacing w:before="60"/>
      <w:ind w:left="851"/>
      <w:jc w:val="both"/>
    </w:pPr>
  </w:style>
  <w:style w:type="paragraph" w:styleId="Corpsdetexte">
    <w:name w:val="Body Text"/>
    <w:basedOn w:val="Normal"/>
    <w:rsid w:val="00AE25E2"/>
    <w:pPr>
      <w:pBdr>
        <w:top w:val="single" w:sz="18" w:space="1" w:color="FF0000"/>
        <w:left w:val="single" w:sz="18" w:space="4" w:color="FF0000"/>
        <w:bottom w:val="single" w:sz="18" w:space="1" w:color="FF0000"/>
        <w:right w:val="single" w:sz="18" w:space="4" w:color="FF0000"/>
      </w:pBdr>
      <w:jc w:val="both"/>
    </w:pPr>
    <w:rPr>
      <w:i/>
      <w:iCs/>
      <w:sz w:val="22"/>
      <w:szCs w:val="22"/>
    </w:rPr>
  </w:style>
  <w:style w:type="paragraph" w:styleId="Notedebasdepage">
    <w:name w:val="footnote text"/>
    <w:basedOn w:val="Normal"/>
    <w:semiHidden/>
    <w:rsid w:val="00AE25E2"/>
    <w:rPr>
      <w:sz w:val="20"/>
    </w:rPr>
  </w:style>
  <w:style w:type="character" w:styleId="Appelnotedebasdep">
    <w:name w:val="footnote reference"/>
    <w:semiHidden/>
    <w:rsid w:val="00AE25E2"/>
    <w:rPr>
      <w:vertAlign w:val="superscript"/>
    </w:rPr>
  </w:style>
  <w:style w:type="paragraph" w:customStyle="1" w:styleId="2-texte">
    <w:name w:val="2 - texte"/>
    <w:basedOn w:val="Normal"/>
    <w:rsid w:val="00AE25E2"/>
    <w:pPr>
      <w:ind w:left="1134"/>
      <w:jc w:val="both"/>
    </w:pPr>
    <w:rPr>
      <w:color w:val="000000"/>
      <w:sz w:val="26"/>
      <w:szCs w:val="26"/>
    </w:rPr>
  </w:style>
  <w:style w:type="paragraph" w:customStyle="1" w:styleId="1-texte">
    <w:name w:val="1 - texte"/>
    <w:basedOn w:val="Normal"/>
    <w:rsid w:val="00AE25E2"/>
    <w:pPr>
      <w:ind w:left="567"/>
      <w:jc w:val="both"/>
    </w:pPr>
    <w:rPr>
      <w:sz w:val="26"/>
      <w:szCs w:val="26"/>
      <w:u w:val="single"/>
    </w:rPr>
  </w:style>
  <w:style w:type="paragraph" w:customStyle="1" w:styleId="Listesimple">
    <w:name w:val="Liste simple"/>
    <w:basedOn w:val="Normal"/>
    <w:rsid w:val="00AE25E2"/>
    <w:pPr>
      <w:tabs>
        <w:tab w:val="num" w:pos="360"/>
      </w:tabs>
      <w:spacing w:after="60"/>
      <w:ind w:left="357" w:hanging="357"/>
      <w:jc w:val="both"/>
    </w:pPr>
    <w:rPr>
      <w:sz w:val="22"/>
      <w:szCs w:val="22"/>
    </w:rPr>
  </w:style>
  <w:style w:type="paragraph" w:customStyle="1" w:styleId="Formatlibre">
    <w:name w:val="Format libre"/>
    <w:basedOn w:val="Normal"/>
    <w:rsid w:val="00AE25E2"/>
    <w:rPr>
      <w:sz w:val="22"/>
      <w:szCs w:val="22"/>
    </w:rPr>
  </w:style>
  <w:style w:type="paragraph" w:customStyle="1" w:styleId="Texte">
    <w:name w:val="Texte"/>
    <w:basedOn w:val="Normal"/>
    <w:rsid w:val="00AE25E2"/>
    <w:pPr>
      <w:spacing w:before="240"/>
      <w:jc w:val="both"/>
    </w:pPr>
    <w:rPr>
      <w:sz w:val="22"/>
      <w:szCs w:val="22"/>
    </w:rPr>
  </w:style>
  <w:style w:type="paragraph" w:customStyle="1" w:styleId="Listenumre">
    <w:name w:val="Liste énumérée"/>
    <w:basedOn w:val="Texte"/>
    <w:rsid w:val="00AE25E2"/>
    <w:pPr>
      <w:tabs>
        <w:tab w:val="num" w:pos="360"/>
      </w:tabs>
      <w:spacing w:before="60"/>
      <w:ind w:left="357" w:hanging="357"/>
    </w:pPr>
  </w:style>
  <w:style w:type="paragraph" w:customStyle="1" w:styleId="Toto">
    <w:name w:val="Toto"/>
    <w:basedOn w:val="Normal"/>
    <w:rsid w:val="00AE25E2"/>
    <w:pPr>
      <w:jc w:val="both"/>
    </w:pPr>
    <w:rPr>
      <w:sz w:val="22"/>
      <w:szCs w:val="22"/>
    </w:rPr>
  </w:style>
  <w:style w:type="paragraph" w:customStyle="1" w:styleId="Style1">
    <w:name w:val="Style1"/>
    <w:basedOn w:val="Enum1"/>
    <w:next w:val="ParagrapheModle"/>
    <w:autoRedefine/>
    <w:rsid w:val="00AE25E2"/>
    <w:pPr>
      <w:ind w:hanging="284"/>
    </w:pPr>
    <w:rPr>
      <w:sz w:val="22"/>
      <w:szCs w:val="22"/>
    </w:rPr>
  </w:style>
  <w:style w:type="paragraph" w:customStyle="1" w:styleId="num1">
    <w:name w:val="énum1"/>
    <w:basedOn w:val="Enum1"/>
    <w:link w:val="num1Car"/>
    <w:rsid w:val="00AE25E2"/>
    <w:pPr>
      <w:tabs>
        <w:tab w:val="clear" w:pos="851"/>
        <w:tab w:val="num" w:pos="360"/>
      </w:tabs>
      <w:ind w:left="360"/>
    </w:pPr>
    <w:rPr>
      <w:sz w:val="22"/>
      <w:szCs w:val="22"/>
    </w:rPr>
  </w:style>
  <w:style w:type="paragraph" w:customStyle="1" w:styleId="num2">
    <w:name w:val="énum2"/>
    <w:basedOn w:val="num1"/>
    <w:link w:val="num2Car"/>
    <w:rsid w:val="00AE25E2"/>
    <w:pPr>
      <w:numPr>
        <w:numId w:val="0"/>
      </w:numPr>
      <w:tabs>
        <w:tab w:val="num" w:pos="720"/>
        <w:tab w:val="left" w:pos="1418"/>
      </w:tabs>
      <w:ind w:left="1418" w:hanging="360"/>
    </w:pPr>
  </w:style>
  <w:style w:type="paragraph" w:customStyle="1" w:styleId="num3">
    <w:name w:val="énum3"/>
    <w:basedOn w:val="num2"/>
    <w:rsid w:val="00AE25E2"/>
    <w:pPr>
      <w:tabs>
        <w:tab w:val="clear" w:pos="720"/>
        <w:tab w:val="clear" w:pos="1418"/>
        <w:tab w:val="left" w:pos="1985"/>
      </w:tabs>
      <w:ind w:left="1985"/>
    </w:pPr>
  </w:style>
  <w:style w:type="paragraph" w:customStyle="1" w:styleId="TitreAnnexe">
    <w:name w:val="Titre Annexe"/>
    <w:basedOn w:val="Titre1"/>
    <w:rsid w:val="00AE25E2"/>
  </w:style>
  <w:style w:type="paragraph" w:customStyle="1" w:styleId="a2">
    <w:name w:val="a2"/>
    <w:basedOn w:val="Titre2"/>
    <w:next w:val="Normal"/>
    <w:rsid w:val="00AE25E2"/>
    <w:pPr>
      <w:numPr>
        <w:ilvl w:val="0"/>
        <w:numId w:val="0"/>
      </w:numPr>
      <w:tabs>
        <w:tab w:val="num" w:pos="360"/>
        <w:tab w:val="left" w:pos="500"/>
        <w:tab w:val="left" w:pos="720"/>
      </w:tabs>
      <w:suppressAutoHyphens/>
      <w:spacing w:before="270" w:after="240" w:line="270" w:lineRule="exact"/>
      <w:jc w:val="left"/>
    </w:pPr>
    <w:rPr>
      <w:rFonts w:eastAsia="MS Mincho" w:cs="Arial"/>
      <w:color w:val="auto"/>
      <w:sz w:val="24"/>
      <w:szCs w:val="24"/>
      <w:lang w:eastAsia="ja-JP"/>
    </w:rPr>
  </w:style>
  <w:style w:type="paragraph" w:customStyle="1" w:styleId="a3">
    <w:name w:val="a3"/>
    <w:basedOn w:val="Titre3"/>
    <w:next w:val="Normal"/>
    <w:rsid w:val="00AE25E2"/>
    <w:pPr>
      <w:numPr>
        <w:ilvl w:val="0"/>
        <w:numId w:val="0"/>
      </w:numPr>
      <w:tabs>
        <w:tab w:val="left" w:pos="640"/>
        <w:tab w:val="num" w:pos="720"/>
        <w:tab w:val="left" w:pos="880"/>
      </w:tabs>
      <w:suppressAutoHyphens/>
      <w:spacing w:before="60" w:after="240" w:line="250" w:lineRule="exact"/>
      <w:jc w:val="left"/>
    </w:pPr>
    <w:rPr>
      <w:rFonts w:eastAsia="MS Mincho" w:cs="Arial"/>
      <w:i w:val="0"/>
      <w:iCs w:val="0"/>
      <w:lang w:eastAsia="ja-JP"/>
    </w:rPr>
  </w:style>
  <w:style w:type="paragraph" w:customStyle="1" w:styleId="a4">
    <w:name w:val="a4"/>
    <w:basedOn w:val="Titre4"/>
    <w:next w:val="Normal"/>
    <w:rsid w:val="00AE25E2"/>
    <w:pPr>
      <w:numPr>
        <w:ilvl w:val="0"/>
        <w:numId w:val="0"/>
      </w:numPr>
      <w:tabs>
        <w:tab w:val="left" w:pos="880"/>
        <w:tab w:val="num" w:pos="1080"/>
      </w:tabs>
      <w:suppressAutoHyphens/>
      <w:spacing w:before="60" w:after="240" w:line="230" w:lineRule="exact"/>
      <w:jc w:val="left"/>
    </w:pPr>
    <w:rPr>
      <w:rFonts w:eastAsia="MS Mincho" w:cs="Arial"/>
      <w:b/>
      <w:bCs/>
      <w:i w:val="0"/>
      <w:iCs w:val="0"/>
      <w:sz w:val="20"/>
      <w:szCs w:val="20"/>
      <w:lang w:eastAsia="ja-JP"/>
    </w:rPr>
  </w:style>
  <w:style w:type="paragraph" w:customStyle="1" w:styleId="a5">
    <w:name w:val="a5"/>
    <w:basedOn w:val="Titre5"/>
    <w:next w:val="Normal"/>
    <w:rsid w:val="00AE25E2"/>
    <w:pPr>
      <w:keepNext/>
      <w:numPr>
        <w:ilvl w:val="0"/>
        <w:numId w:val="0"/>
      </w:numPr>
      <w:tabs>
        <w:tab w:val="num" w:pos="1080"/>
        <w:tab w:val="left" w:pos="1140"/>
        <w:tab w:val="left" w:pos="1360"/>
      </w:tabs>
      <w:suppressAutoHyphens/>
      <w:spacing w:before="60" w:after="240" w:line="230" w:lineRule="exact"/>
      <w:ind w:left="1008" w:hanging="1008"/>
    </w:pPr>
    <w:rPr>
      <w:rFonts w:eastAsia="MS Mincho" w:cs="Arial"/>
      <w:i w:val="0"/>
      <w:iCs w:val="0"/>
      <w:sz w:val="20"/>
      <w:szCs w:val="20"/>
      <w:lang w:eastAsia="ja-JP"/>
    </w:rPr>
  </w:style>
  <w:style w:type="paragraph" w:customStyle="1" w:styleId="a6">
    <w:name w:val="a6"/>
    <w:basedOn w:val="Titre6"/>
    <w:next w:val="Normal"/>
    <w:rsid w:val="00AE25E2"/>
    <w:pPr>
      <w:keepNext/>
      <w:numPr>
        <w:ilvl w:val="0"/>
        <w:numId w:val="0"/>
      </w:numPr>
      <w:tabs>
        <w:tab w:val="left" w:pos="1140"/>
        <w:tab w:val="left" w:pos="1360"/>
        <w:tab w:val="num" w:pos="1440"/>
      </w:tabs>
      <w:suppressAutoHyphens/>
      <w:spacing w:before="60" w:after="240" w:line="230" w:lineRule="exact"/>
      <w:ind w:left="1152" w:hanging="1152"/>
    </w:pPr>
    <w:rPr>
      <w:rFonts w:eastAsia="MS Mincho" w:cs="Arial"/>
      <w:sz w:val="20"/>
      <w:szCs w:val="20"/>
      <w:lang w:eastAsia="ja-JP"/>
    </w:rPr>
  </w:style>
  <w:style w:type="paragraph" w:customStyle="1" w:styleId="ANNEX">
    <w:name w:val="ANNEX"/>
    <w:basedOn w:val="Normal"/>
    <w:next w:val="Normal"/>
    <w:link w:val="ANNEXCar"/>
    <w:autoRedefine/>
    <w:qFormat/>
    <w:rsid w:val="003B1FD9"/>
    <w:pPr>
      <w:keepNext/>
      <w:spacing w:before="120" w:after="160" w:line="310" w:lineRule="exact"/>
      <w:jc w:val="center"/>
    </w:pPr>
    <w:rPr>
      <w:rFonts w:ascii="Times New Roman" w:eastAsia="MS Mincho" w:hAnsi="Times New Roman"/>
      <w:b/>
      <w:bCs/>
      <w:sz w:val="22"/>
      <w:szCs w:val="22"/>
      <w:lang w:eastAsia="ja-JP"/>
    </w:rPr>
  </w:style>
  <w:style w:type="paragraph" w:styleId="Listenumros">
    <w:name w:val="List Number"/>
    <w:basedOn w:val="Normal"/>
    <w:rsid w:val="00AE25E2"/>
    <w:pPr>
      <w:tabs>
        <w:tab w:val="num" w:pos="360"/>
      </w:tabs>
      <w:spacing w:after="240" w:line="230" w:lineRule="atLeast"/>
      <w:ind w:left="400" w:hanging="400"/>
      <w:jc w:val="both"/>
    </w:pPr>
    <w:rPr>
      <w:rFonts w:eastAsia="MS Mincho" w:cs="Arial"/>
      <w:sz w:val="20"/>
      <w:lang w:eastAsia="ja-JP"/>
    </w:rPr>
  </w:style>
  <w:style w:type="paragraph" w:styleId="Listenumros2">
    <w:name w:val="List Number 2"/>
    <w:basedOn w:val="Normal"/>
    <w:rsid w:val="00AE25E2"/>
    <w:pPr>
      <w:spacing w:after="240" w:line="230" w:lineRule="atLeast"/>
      <w:ind w:left="800" w:hanging="400"/>
      <w:jc w:val="both"/>
    </w:pPr>
    <w:rPr>
      <w:rFonts w:eastAsia="MS Mincho" w:cs="Arial"/>
      <w:sz w:val="20"/>
      <w:lang w:eastAsia="ja-JP"/>
    </w:rPr>
  </w:style>
  <w:style w:type="paragraph" w:styleId="Listenumros3">
    <w:name w:val="List Number 3"/>
    <w:basedOn w:val="Normal"/>
    <w:rsid w:val="00AE25E2"/>
    <w:pPr>
      <w:tabs>
        <w:tab w:val="left" w:pos="1200"/>
        <w:tab w:val="num" w:pos="1800"/>
      </w:tabs>
      <w:spacing w:after="240" w:line="230" w:lineRule="atLeast"/>
      <w:ind w:left="1200" w:hanging="400"/>
      <w:jc w:val="both"/>
    </w:pPr>
    <w:rPr>
      <w:rFonts w:eastAsia="MS Mincho" w:cs="Arial"/>
      <w:sz w:val="20"/>
      <w:lang w:eastAsia="ja-JP"/>
    </w:rPr>
  </w:style>
  <w:style w:type="paragraph" w:styleId="Listenumros4">
    <w:name w:val="List Number 4"/>
    <w:basedOn w:val="Normal"/>
    <w:rsid w:val="00AE25E2"/>
    <w:pPr>
      <w:tabs>
        <w:tab w:val="left" w:pos="1600"/>
        <w:tab w:val="num" w:pos="2520"/>
      </w:tabs>
      <w:spacing w:after="240" w:line="230" w:lineRule="atLeast"/>
      <w:ind w:left="1600" w:hanging="400"/>
      <w:jc w:val="both"/>
    </w:pPr>
    <w:rPr>
      <w:rFonts w:eastAsia="MS Mincho" w:cs="Arial"/>
      <w:sz w:val="20"/>
      <w:lang w:eastAsia="ja-JP"/>
    </w:rPr>
  </w:style>
  <w:style w:type="paragraph" w:customStyle="1" w:styleId="Tabletitle">
    <w:name w:val="Table title"/>
    <w:basedOn w:val="Normal"/>
    <w:next w:val="Normal"/>
    <w:rsid w:val="00AE25E2"/>
    <w:pPr>
      <w:keepNext/>
      <w:suppressAutoHyphens/>
      <w:spacing w:before="120" w:after="120" w:line="230" w:lineRule="exact"/>
      <w:jc w:val="center"/>
    </w:pPr>
    <w:rPr>
      <w:rFonts w:eastAsia="MS Mincho" w:cs="Arial"/>
      <w:b/>
      <w:bCs/>
      <w:sz w:val="20"/>
      <w:lang w:eastAsia="ja-JP"/>
    </w:rPr>
  </w:style>
  <w:style w:type="paragraph" w:customStyle="1" w:styleId="zzLn5">
    <w:name w:val="zzLn5"/>
    <w:basedOn w:val="Normal"/>
    <w:next w:val="Normal"/>
    <w:rsid w:val="00AE25E2"/>
    <w:pPr>
      <w:tabs>
        <w:tab w:val="num" w:pos="3240"/>
      </w:tabs>
      <w:spacing w:after="240" w:line="230" w:lineRule="atLeast"/>
    </w:pPr>
    <w:rPr>
      <w:rFonts w:eastAsia="MS Mincho" w:cs="Arial"/>
      <w:sz w:val="20"/>
      <w:lang w:eastAsia="ja-JP"/>
    </w:rPr>
  </w:style>
  <w:style w:type="paragraph" w:customStyle="1" w:styleId="zzLn6">
    <w:name w:val="zzLn6"/>
    <w:basedOn w:val="Normal"/>
    <w:next w:val="Normal"/>
    <w:rsid w:val="00AE25E2"/>
    <w:pPr>
      <w:tabs>
        <w:tab w:val="num" w:pos="3960"/>
      </w:tabs>
      <w:spacing w:after="240" w:line="230" w:lineRule="atLeast"/>
    </w:pPr>
    <w:rPr>
      <w:rFonts w:eastAsia="MS Mincho" w:cs="Arial"/>
      <w:sz w:val="20"/>
      <w:lang w:eastAsia="ja-JP"/>
    </w:rPr>
  </w:style>
  <w:style w:type="paragraph" w:customStyle="1" w:styleId="Tabletext10">
    <w:name w:val="Table text (10)"/>
    <w:basedOn w:val="Normal"/>
    <w:rsid w:val="00AE25E2"/>
    <w:pPr>
      <w:spacing w:before="60" w:after="60" w:line="230" w:lineRule="atLeast"/>
      <w:jc w:val="both"/>
    </w:pPr>
    <w:rPr>
      <w:rFonts w:eastAsia="MS Mincho" w:cs="Arial"/>
      <w:sz w:val="20"/>
      <w:lang w:eastAsia="ja-JP"/>
    </w:rPr>
  </w:style>
  <w:style w:type="paragraph" w:customStyle="1" w:styleId="TitreAnnexe1">
    <w:name w:val="Titre Annexe1"/>
    <w:basedOn w:val="ParagrapheModle"/>
    <w:rsid w:val="00AE25E2"/>
    <w:rPr>
      <w:b/>
      <w:bCs/>
    </w:rPr>
  </w:style>
  <w:style w:type="paragraph" w:styleId="Retraitcorpsdetexte">
    <w:name w:val="Body Text Indent"/>
    <w:basedOn w:val="Normal"/>
    <w:rsid w:val="00AE25E2"/>
    <w:pPr>
      <w:spacing w:after="120"/>
      <w:ind w:left="283"/>
    </w:pPr>
    <w:rPr>
      <w:sz w:val="20"/>
    </w:rPr>
  </w:style>
  <w:style w:type="paragraph" w:styleId="Listecontinue">
    <w:name w:val="List Continue"/>
    <w:basedOn w:val="Normal"/>
    <w:rsid w:val="00AE25E2"/>
    <w:pPr>
      <w:spacing w:after="120"/>
      <w:ind w:left="283"/>
      <w:jc w:val="both"/>
    </w:pPr>
    <w:rPr>
      <w:sz w:val="20"/>
    </w:rPr>
  </w:style>
  <w:style w:type="paragraph" w:styleId="Listecontinue2">
    <w:name w:val="List Continue 2"/>
    <w:basedOn w:val="Normal"/>
    <w:rsid w:val="00AE25E2"/>
    <w:pPr>
      <w:spacing w:after="120"/>
      <w:ind w:left="566"/>
    </w:pPr>
    <w:rPr>
      <w:sz w:val="20"/>
    </w:rPr>
  </w:style>
  <w:style w:type="paragraph" w:styleId="Listecontinue3">
    <w:name w:val="List Continue 3"/>
    <w:basedOn w:val="Normal"/>
    <w:rsid w:val="00AE25E2"/>
    <w:pPr>
      <w:spacing w:after="120"/>
      <w:ind w:left="849"/>
    </w:pPr>
    <w:rPr>
      <w:sz w:val="20"/>
    </w:rPr>
  </w:style>
  <w:style w:type="paragraph" w:customStyle="1" w:styleId="ANNEXN">
    <w:name w:val="ANNEXN"/>
    <w:basedOn w:val="ANNEX"/>
    <w:next w:val="Normal"/>
    <w:qFormat/>
    <w:rsid w:val="003B1FD9"/>
    <w:rPr>
      <w:bCs w:val="0"/>
      <w:sz w:val="20"/>
      <w:szCs w:val="20"/>
    </w:rPr>
  </w:style>
  <w:style w:type="paragraph" w:customStyle="1" w:styleId="ANNEXZ">
    <w:name w:val="ANNEXZ"/>
    <w:basedOn w:val="ANNEX"/>
    <w:next w:val="Normal"/>
    <w:rsid w:val="00AE25E2"/>
    <w:rPr>
      <w:bCs w:val="0"/>
      <w:szCs w:val="20"/>
    </w:rPr>
  </w:style>
  <w:style w:type="paragraph" w:customStyle="1" w:styleId="Bibliographie1">
    <w:name w:val="Bibliographie1"/>
    <w:basedOn w:val="Normal"/>
    <w:rsid w:val="00AE25E2"/>
    <w:pPr>
      <w:tabs>
        <w:tab w:val="left" w:pos="660"/>
      </w:tabs>
      <w:spacing w:after="240" w:line="230" w:lineRule="atLeast"/>
      <w:ind w:left="660" w:hanging="660"/>
      <w:jc w:val="both"/>
    </w:pPr>
    <w:rPr>
      <w:rFonts w:eastAsia="MS Mincho"/>
      <w:sz w:val="20"/>
      <w:lang w:eastAsia="ja-JP"/>
    </w:rPr>
  </w:style>
  <w:style w:type="paragraph" w:styleId="Normalcentr">
    <w:name w:val="Block Text"/>
    <w:basedOn w:val="Normal"/>
    <w:rsid w:val="00AE25E2"/>
    <w:pPr>
      <w:spacing w:after="120" w:line="230" w:lineRule="atLeast"/>
      <w:ind w:left="1440" w:right="1440"/>
      <w:jc w:val="both"/>
    </w:pPr>
    <w:rPr>
      <w:rFonts w:eastAsia="MS Mincho"/>
      <w:sz w:val="20"/>
      <w:lang w:eastAsia="ja-JP"/>
    </w:rPr>
  </w:style>
  <w:style w:type="paragraph" w:styleId="Corpsdetexte3">
    <w:name w:val="Body Text 3"/>
    <w:basedOn w:val="Normal"/>
    <w:rsid w:val="00AE25E2"/>
    <w:pPr>
      <w:spacing w:before="60" w:after="60" w:line="170" w:lineRule="atLeast"/>
      <w:jc w:val="both"/>
    </w:pPr>
    <w:rPr>
      <w:rFonts w:eastAsia="MS Mincho"/>
      <w:sz w:val="14"/>
      <w:lang w:eastAsia="ja-JP"/>
    </w:rPr>
  </w:style>
  <w:style w:type="paragraph" w:styleId="Retrait1religne">
    <w:name w:val="Body Text First Indent"/>
    <w:basedOn w:val="Corpsdetexte"/>
    <w:rsid w:val="00AE25E2"/>
    <w:pPr>
      <w:pBdr>
        <w:top w:val="none" w:sz="0" w:space="0" w:color="auto"/>
        <w:left w:val="none" w:sz="0" w:space="0" w:color="auto"/>
        <w:bottom w:val="none" w:sz="0" w:space="0" w:color="auto"/>
        <w:right w:val="none" w:sz="0" w:space="0" w:color="auto"/>
      </w:pBdr>
      <w:spacing w:after="120" w:line="210" w:lineRule="atLeast"/>
      <w:ind w:firstLine="210"/>
    </w:pPr>
    <w:rPr>
      <w:rFonts w:eastAsia="MS Mincho"/>
      <w:i w:val="0"/>
      <w:iCs w:val="0"/>
      <w:sz w:val="18"/>
      <w:szCs w:val="20"/>
      <w:lang w:eastAsia="ja-JP"/>
    </w:rPr>
  </w:style>
  <w:style w:type="paragraph" w:styleId="Retraitcorpset1relig">
    <w:name w:val="Body Text First Indent 2"/>
    <w:basedOn w:val="Normal"/>
    <w:rsid w:val="00AE25E2"/>
    <w:pPr>
      <w:spacing w:after="240" w:line="230" w:lineRule="atLeast"/>
      <w:ind w:firstLine="210"/>
      <w:jc w:val="both"/>
    </w:pPr>
    <w:rPr>
      <w:rFonts w:eastAsia="MS Mincho"/>
      <w:sz w:val="20"/>
      <w:lang w:eastAsia="ja-JP"/>
    </w:rPr>
  </w:style>
  <w:style w:type="paragraph" w:styleId="Retraitcorpsdetexte2">
    <w:name w:val="Body Text Indent 2"/>
    <w:basedOn w:val="Normal"/>
    <w:rsid w:val="00AE25E2"/>
    <w:pPr>
      <w:spacing w:after="120" w:line="480" w:lineRule="auto"/>
      <w:ind w:left="283"/>
      <w:jc w:val="both"/>
    </w:pPr>
    <w:rPr>
      <w:rFonts w:eastAsia="MS Mincho"/>
      <w:sz w:val="20"/>
      <w:lang w:eastAsia="ja-JP"/>
    </w:rPr>
  </w:style>
  <w:style w:type="paragraph" w:styleId="Retraitcorpsdetexte3">
    <w:name w:val="Body Text Indent 3"/>
    <w:basedOn w:val="Normal"/>
    <w:rsid w:val="00AE25E2"/>
    <w:pPr>
      <w:spacing w:after="120" w:line="230" w:lineRule="atLeast"/>
      <w:ind w:left="283"/>
      <w:jc w:val="both"/>
    </w:pPr>
    <w:rPr>
      <w:rFonts w:eastAsia="MS Mincho"/>
      <w:sz w:val="16"/>
      <w:lang w:eastAsia="ja-JP"/>
    </w:rPr>
  </w:style>
  <w:style w:type="paragraph" w:styleId="Formuledepolitesse">
    <w:name w:val="Closing"/>
    <w:basedOn w:val="Normal"/>
    <w:rsid w:val="00AE25E2"/>
    <w:pPr>
      <w:spacing w:after="240" w:line="230" w:lineRule="atLeast"/>
      <w:ind w:left="4252"/>
      <w:jc w:val="both"/>
    </w:pPr>
    <w:rPr>
      <w:rFonts w:eastAsia="MS Mincho"/>
      <w:sz w:val="20"/>
      <w:lang w:eastAsia="ja-JP"/>
    </w:rPr>
  </w:style>
  <w:style w:type="paragraph" w:styleId="Date">
    <w:name w:val="Date"/>
    <w:basedOn w:val="Normal"/>
    <w:next w:val="Normal"/>
    <w:rsid w:val="00AE25E2"/>
    <w:pPr>
      <w:spacing w:after="240" w:line="230" w:lineRule="atLeast"/>
      <w:jc w:val="both"/>
    </w:pPr>
    <w:rPr>
      <w:rFonts w:eastAsia="MS Mincho"/>
      <w:sz w:val="20"/>
      <w:lang w:eastAsia="ja-JP"/>
    </w:rPr>
  </w:style>
  <w:style w:type="paragraph" w:customStyle="1" w:styleId="Definition">
    <w:name w:val="Definition"/>
    <w:basedOn w:val="Normal"/>
    <w:next w:val="Normal"/>
    <w:rsid w:val="00AE25E2"/>
    <w:pPr>
      <w:spacing w:after="240" w:line="230" w:lineRule="atLeast"/>
      <w:jc w:val="both"/>
    </w:pPr>
    <w:rPr>
      <w:rFonts w:eastAsia="MS Mincho"/>
      <w:sz w:val="20"/>
      <w:lang w:eastAsia="ja-JP"/>
    </w:rPr>
  </w:style>
  <w:style w:type="character" w:customStyle="1" w:styleId="Defterms">
    <w:name w:val="Defterms"/>
    <w:rsid w:val="00AE25E2"/>
    <w:rPr>
      <w:noProof w:val="0"/>
      <w:color w:val="auto"/>
      <w:lang w:val="fr-FR"/>
    </w:rPr>
  </w:style>
  <w:style w:type="paragraph" w:customStyle="1" w:styleId="dl">
    <w:name w:val="dl"/>
    <w:basedOn w:val="Normal"/>
    <w:rsid w:val="00AE25E2"/>
    <w:pPr>
      <w:spacing w:after="240" w:line="230" w:lineRule="atLeast"/>
      <w:ind w:left="800" w:hanging="400"/>
      <w:jc w:val="both"/>
    </w:pPr>
    <w:rPr>
      <w:rFonts w:eastAsia="MS Mincho"/>
      <w:sz w:val="20"/>
      <w:lang w:eastAsia="ja-JP"/>
    </w:rPr>
  </w:style>
  <w:style w:type="character" w:styleId="Accentuation">
    <w:name w:val="Emphasis"/>
    <w:qFormat/>
    <w:rsid w:val="00AE25E2"/>
    <w:rPr>
      <w:i/>
      <w:noProof w:val="0"/>
      <w:lang w:val="fr-FR"/>
    </w:rPr>
  </w:style>
  <w:style w:type="paragraph" w:styleId="Adressedestinataire">
    <w:name w:val="envelope address"/>
    <w:basedOn w:val="Normal"/>
    <w:rsid w:val="00AE25E2"/>
    <w:pPr>
      <w:framePr w:w="7938" w:h="1985" w:hRule="exact" w:hSpace="141" w:wrap="auto" w:hAnchor="page" w:xAlign="center" w:yAlign="bottom"/>
      <w:spacing w:after="240" w:line="230" w:lineRule="atLeast"/>
      <w:ind w:left="2835"/>
      <w:jc w:val="both"/>
    </w:pPr>
    <w:rPr>
      <w:rFonts w:eastAsia="MS Mincho"/>
      <w:lang w:eastAsia="ja-JP"/>
    </w:rPr>
  </w:style>
  <w:style w:type="paragraph" w:styleId="Adresseexpditeur">
    <w:name w:val="envelope return"/>
    <w:basedOn w:val="Normal"/>
    <w:rsid w:val="00AE25E2"/>
    <w:pPr>
      <w:spacing w:after="240" w:line="230" w:lineRule="atLeast"/>
      <w:jc w:val="both"/>
    </w:pPr>
    <w:rPr>
      <w:rFonts w:eastAsia="MS Mincho"/>
      <w:sz w:val="20"/>
      <w:lang w:eastAsia="ja-JP"/>
    </w:rPr>
  </w:style>
  <w:style w:type="paragraph" w:customStyle="1" w:styleId="Example">
    <w:name w:val="Example"/>
    <w:basedOn w:val="Normal"/>
    <w:next w:val="Normal"/>
    <w:rsid w:val="00AE25E2"/>
    <w:pPr>
      <w:tabs>
        <w:tab w:val="left" w:pos="1360"/>
      </w:tabs>
      <w:spacing w:after="240" w:line="210" w:lineRule="atLeast"/>
      <w:jc w:val="both"/>
    </w:pPr>
    <w:rPr>
      <w:rFonts w:eastAsia="MS Mincho"/>
      <w:sz w:val="18"/>
      <w:lang w:eastAsia="ja-JP"/>
    </w:rPr>
  </w:style>
  <w:style w:type="character" w:customStyle="1" w:styleId="ExtXref">
    <w:name w:val="ExtXref"/>
    <w:rsid w:val="00AE25E2"/>
    <w:rPr>
      <w:noProof w:val="0"/>
      <w:color w:val="auto"/>
      <w:lang w:val="fr-FR"/>
    </w:rPr>
  </w:style>
  <w:style w:type="paragraph" w:customStyle="1" w:styleId="Figurefootnote">
    <w:name w:val="Figure footnote"/>
    <w:basedOn w:val="Normal"/>
    <w:rsid w:val="00AE25E2"/>
    <w:pPr>
      <w:keepNext/>
      <w:tabs>
        <w:tab w:val="left" w:pos="340"/>
      </w:tabs>
      <w:spacing w:after="60" w:line="210" w:lineRule="atLeast"/>
      <w:jc w:val="both"/>
    </w:pPr>
    <w:rPr>
      <w:rFonts w:eastAsia="MS Mincho"/>
      <w:sz w:val="18"/>
      <w:lang w:eastAsia="ja-JP"/>
    </w:rPr>
  </w:style>
  <w:style w:type="paragraph" w:customStyle="1" w:styleId="Figuretitle">
    <w:name w:val="Figure title"/>
    <w:basedOn w:val="Normal"/>
    <w:next w:val="Normal"/>
    <w:rsid w:val="00AE25E2"/>
    <w:pPr>
      <w:suppressAutoHyphens/>
      <w:spacing w:before="220" w:after="220" w:line="230" w:lineRule="atLeast"/>
      <w:jc w:val="center"/>
    </w:pPr>
    <w:rPr>
      <w:rFonts w:eastAsia="MS Mincho"/>
      <w:b/>
      <w:sz w:val="20"/>
      <w:lang w:eastAsia="ja-JP"/>
    </w:rPr>
  </w:style>
  <w:style w:type="character" w:styleId="Lienhypertextesuivivisit">
    <w:name w:val="FollowedHyperlink"/>
    <w:rsid w:val="00AE25E2"/>
    <w:rPr>
      <w:noProof w:val="0"/>
      <w:color w:val="800080"/>
      <w:u w:val="single"/>
      <w:lang w:val="fr-FR"/>
    </w:rPr>
  </w:style>
  <w:style w:type="paragraph" w:customStyle="1" w:styleId="Foreword">
    <w:name w:val="Foreword"/>
    <w:basedOn w:val="Normal"/>
    <w:next w:val="Normal"/>
    <w:rsid w:val="00AE25E2"/>
    <w:pPr>
      <w:spacing w:after="240" w:line="230" w:lineRule="atLeast"/>
      <w:jc w:val="both"/>
    </w:pPr>
    <w:rPr>
      <w:rFonts w:eastAsia="MS Mincho"/>
      <w:color w:val="0000FF"/>
      <w:sz w:val="20"/>
      <w:lang w:eastAsia="ja-JP"/>
    </w:rPr>
  </w:style>
  <w:style w:type="paragraph" w:customStyle="1" w:styleId="Formula">
    <w:name w:val="Formula"/>
    <w:basedOn w:val="Normal"/>
    <w:next w:val="Normal"/>
    <w:rsid w:val="00AE25E2"/>
    <w:pPr>
      <w:tabs>
        <w:tab w:val="right" w:pos="9752"/>
      </w:tabs>
      <w:spacing w:after="220" w:line="230" w:lineRule="atLeast"/>
      <w:ind w:left="403"/>
    </w:pPr>
    <w:rPr>
      <w:rFonts w:eastAsia="MS Mincho"/>
      <w:sz w:val="20"/>
      <w:lang w:eastAsia="ja-JP"/>
    </w:rPr>
  </w:style>
  <w:style w:type="paragraph" w:styleId="Index1">
    <w:name w:val="index 1"/>
    <w:basedOn w:val="Normal"/>
    <w:next w:val="Normal"/>
    <w:autoRedefine/>
    <w:semiHidden/>
    <w:rsid w:val="00AE25E2"/>
    <w:pPr>
      <w:ind w:left="240" w:hanging="240"/>
    </w:pPr>
  </w:style>
  <w:style w:type="paragraph" w:customStyle="1" w:styleId="Introduction">
    <w:name w:val="Introduction"/>
    <w:basedOn w:val="Normal"/>
    <w:next w:val="Normal"/>
    <w:rsid w:val="00AE25E2"/>
    <w:pPr>
      <w:keepNext/>
      <w:pageBreakBefore/>
      <w:tabs>
        <w:tab w:val="left" w:pos="400"/>
      </w:tabs>
      <w:suppressAutoHyphens/>
      <w:spacing w:before="960" w:after="310" w:line="310" w:lineRule="exact"/>
    </w:pPr>
    <w:rPr>
      <w:rFonts w:eastAsia="MS Mincho"/>
      <w:b/>
      <w:lang w:eastAsia="ja-JP"/>
    </w:rPr>
  </w:style>
  <w:style w:type="character" w:styleId="Numrodeligne">
    <w:name w:val="line number"/>
    <w:rsid w:val="00AE25E2"/>
    <w:rPr>
      <w:noProof w:val="0"/>
      <w:lang w:val="fr-FR"/>
    </w:rPr>
  </w:style>
  <w:style w:type="paragraph" w:styleId="Liste">
    <w:name w:val="List"/>
    <w:basedOn w:val="Normal"/>
    <w:rsid w:val="00AE25E2"/>
    <w:pPr>
      <w:spacing w:after="240" w:line="230" w:lineRule="atLeast"/>
      <w:ind w:left="283" w:hanging="283"/>
      <w:jc w:val="both"/>
    </w:pPr>
    <w:rPr>
      <w:rFonts w:eastAsia="MS Mincho"/>
      <w:sz w:val="20"/>
      <w:lang w:eastAsia="ja-JP"/>
    </w:rPr>
  </w:style>
  <w:style w:type="paragraph" w:styleId="Liste2">
    <w:name w:val="List 2"/>
    <w:basedOn w:val="Normal"/>
    <w:rsid w:val="00AE25E2"/>
    <w:pPr>
      <w:spacing w:after="240" w:line="230" w:lineRule="atLeast"/>
      <w:ind w:left="566" w:hanging="283"/>
      <w:jc w:val="both"/>
    </w:pPr>
    <w:rPr>
      <w:rFonts w:eastAsia="MS Mincho"/>
      <w:sz w:val="20"/>
      <w:lang w:eastAsia="ja-JP"/>
    </w:rPr>
  </w:style>
  <w:style w:type="paragraph" w:styleId="Liste3">
    <w:name w:val="List 3"/>
    <w:basedOn w:val="Normal"/>
    <w:rsid w:val="00AE25E2"/>
    <w:pPr>
      <w:spacing w:after="240" w:line="230" w:lineRule="atLeast"/>
      <w:ind w:left="849" w:hanging="283"/>
      <w:jc w:val="both"/>
    </w:pPr>
    <w:rPr>
      <w:rFonts w:eastAsia="MS Mincho"/>
      <w:sz w:val="20"/>
      <w:lang w:eastAsia="ja-JP"/>
    </w:rPr>
  </w:style>
  <w:style w:type="paragraph" w:styleId="Liste4">
    <w:name w:val="List 4"/>
    <w:basedOn w:val="Normal"/>
    <w:rsid w:val="00AE25E2"/>
    <w:pPr>
      <w:spacing w:after="240" w:line="230" w:lineRule="atLeast"/>
      <w:ind w:left="1132" w:hanging="283"/>
      <w:jc w:val="both"/>
    </w:pPr>
    <w:rPr>
      <w:rFonts w:eastAsia="MS Mincho"/>
      <w:sz w:val="20"/>
      <w:lang w:eastAsia="ja-JP"/>
    </w:rPr>
  </w:style>
  <w:style w:type="paragraph" w:styleId="Liste5">
    <w:name w:val="List 5"/>
    <w:basedOn w:val="Normal"/>
    <w:rsid w:val="00AE25E2"/>
    <w:pPr>
      <w:spacing w:after="240" w:line="230" w:lineRule="atLeast"/>
      <w:ind w:left="1415" w:hanging="283"/>
      <w:jc w:val="both"/>
    </w:pPr>
    <w:rPr>
      <w:rFonts w:eastAsia="MS Mincho"/>
      <w:sz w:val="20"/>
      <w:lang w:eastAsia="ja-JP"/>
    </w:rPr>
  </w:style>
  <w:style w:type="paragraph" w:styleId="Listepuces">
    <w:name w:val="List Bullet"/>
    <w:basedOn w:val="Normal"/>
    <w:autoRedefine/>
    <w:rsid w:val="00AE25E2"/>
    <w:pPr>
      <w:tabs>
        <w:tab w:val="num" w:pos="360"/>
      </w:tabs>
      <w:spacing w:after="240" w:line="230" w:lineRule="atLeast"/>
      <w:ind w:left="360" w:hanging="360"/>
      <w:jc w:val="both"/>
    </w:pPr>
    <w:rPr>
      <w:rFonts w:eastAsia="MS Mincho"/>
      <w:sz w:val="20"/>
      <w:lang w:eastAsia="ja-JP"/>
    </w:rPr>
  </w:style>
  <w:style w:type="paragraph" w:styleId="Listepuces2">
    <w:name w:val="List Bullet 2"/>
    <w:basedOn w:val="Normal"/>
    <w:autoRedefine/>
    <w:rsid w:val="00AE25E2"/>
    <w:pPr>
      <w:tabs>
        <w:tab w:val="num" w:pos="643"/>
      </w:tabs>
      <w:spacing w:after="240" w:line="230" w:lineRule="atLeast"/>
      <w:ind w:left="643" w:hanging="360"/>
      <w:jc w:val="both"/>
    </w:pPr>
    <w:rPr>
      <w:rFonts w:eastAsia="MS Mincho"/>
      <w:sz w:val="20"/>
      <w:lang w:eastAsia="ja-JP"/>
    </w:rPr>
  </w:style>
  <w:style w:type="paragraph" w:styleId="Listepuces3">
    <w:name w:val="List Bullet 3"/>
    <w:basedOn w:val="Normal"/>
    <w:autoRedefine/>
    <w:rsid w:val="00AE25E2"/>
    <w:pPr>
      <w:tabs>
        <w:tab w:val="num" w:pos="926"/>
      </w:tabs>
      <w:spacing w:after="240" w:line="230" w:lineRule="atLeast"/>
      <w:ind w:left="926" w:hanging="360"/>
      <w:jc w:val="both"/>
    </w:pPr>
    <w:rPr>
      <w:rFonts w:eastAsia="MS Mincho"/>
      <w:sz w:val="20"/>
      <w:lang w:eastAsia="ja-JP"/>
    </w:rPr>
  </w:style>
  <w:style w:type="paragraph" w:styleId="Listepuces4">
    <w:name w:val="List Bullet 4"/>
    <w:basedOn w:val="Normal"/>
    <w:autoRedefine/>
    <w:rsid w:val="00AE25E2"/>
    <w:pPr>
      <w:tabs>
        <w:tab w:val="num" w:pos="1209"/>
      </w:tabs>
      <w:spacing w:after="240" w:line="230" w:lineRule="atLeast"/>
      <w:ind w:left="1209" w:hanging="360"/>
      <w:jc w:val="both"/>
    </w:pPr>
    <w:rPr>
      <w:rFonts w:eastAsia="MS Mincho"/>
      <w:sz w:val="20"/>
      <w:lang w:eastAsia="ja-JP"/>
    </w:rPr>
  </w:style>
  <w:style w:type="paragraph" w:styleId="Listepuces5">
    <w:name w:val="List Bullet 5"/>
    <w:basedOn w:val="Normal"/>
    <w:autoRedefine/>
    <w:rsid w:val="00AE25E2"/>
    <w:pPr>
      <w:tabs>
        <w:tab w:val="num" w:pos="1492"/>
      </w:tabs>
      <w:spacing w:after="240" w:line="230" w:lineRule="atLeast"/>
      <w:ind w:left="1492" w:hanging="360"/>
      <w:jc w:val="both"/>
    </w:pPr>
    <w:rPr>
      <w:rFonts w:eastAsia="MS Mincho"/>
      <w:sz w:val="20"/>
      <w:lang w:eastAsia="ja-JP"/>
    </w:rPr>
  </w:style>
  <w:style w:type="paragraph" w:styleId="Listecontinue4">
    <w:name w:val="List Continue 4"/>
    <w:basedOn w:val="Listecontinue"/>
    <w:rsid w:val="00AE25E2"/>
    <w:pPr>
      <w:tabs>
        <w:tab w:val="left" w:pos="1600"/>
      </w:tabs>
      <w:spacing w:after="240" w:line="230" w:lineRule="atLeast"/>
      <w:ind w:left="2000" w:hanging="400"/>
    </w:pPr>
    <w:rPr>
      <w:rFonts w:eastAsia="MS Mincho"/>
      <w:lang w:eastAsia="ja-JP"/>
    </w:rPr>
  </w:style>
  <w:style w:type="paragraph" w:styleId="Listecontinue5">
    <w:name w:val="List Continue 5"/>
    <w:basedOn w:val="Normal"/>
    <w:rsid w:val="00AE25E2"/>
    <w:pPr>
      <w:spacing w:after="120" w:line="230" w:lineRule="atLeast"/>
      <w:ind w:left="1415"/>
      <w:jc w:val="both"/>
    </w:pPr>
    <w:rPr>
      <w:rFonts w:eastAsia="MS Mincho"/>
      <w:sz w:val="20"/>
      <w:lang w:eastAsia="ja-JP"/>
    </w:rPr>
  </w:style>
  <w:style w:type="paragraph" w:styleId="Listenumros5">
    <w:name w:val="List Number 5"/>
    <w:basedOn w:val="Normal"/>
    <w:rsid w:val="00AE25E2"/>
    <w:pPr>
      <w:tabs>
        <w:tab w:val="num" w:pos="1492"/>
      </w:tabs>
      <w:spacing w:after="240" w:line="230" w:lineRule="atLeast"/>
      <w:ind w:left="1492" w:hanging="360"/>
      <w:jc w:val="both"/>
    </w:pPr>
    <w:rPr>
      <w:rFonts w:eastAsia="MS Mincho"/>
      <w:sz w:val="20"/>
      <w:lang w:eastAsia="ja-JP"/>
    </w:rPr>
  </w:style>
  <w:style w:type="paragraph" w:styleId="En-ttedemessage">
    <w:name w:val="Message Header"/>
    <w:basedOn w:val="Normal"/>
    <w:rsid w:val="00AE25E2"/>
    <w:pPr>
      <w:pBdr>
        <w:top w:val="single" w:sz="6" w:space="1" w:color="auto"/>
        <w:left w:val="single" w:sz="6" w:space="1" w:color="auto"/>
        <w:bottom w:val="single" w:sz="6" w:space="1" w:color="auto"/>
        <w:right w:val="single" w:sz="6" w:space="1" w:color="auto"/>
      </w:pBdr>
      <w:shd w:val="pct20" w:color="auto" w:fill="auto"/>
      <w:spacing w:after="240" w:line="230" w:lineRule="atLeast"/>
      <w:ind w:left="1134" w:hanging="1134"/>
      <w:jc w:val="both"/>
    </w:pPr>
    <w:rPr>
      <w:rFonts w:eastAsia="MS Mincho"/>
      <w:lang w:eastAsia="ja-JP"/>
    </w:rPr>
  </w:style>
  <w:style w:type="paragraph" w:customStyle="1" w:styleId="MSDNFR">
    <w:name w:val="MSDNFR"/>
    <w:basedOn w:val="Normal"/>
    <w:next w:val="Normal"/>
    <w:rsid w:val="00AE25E2"/>
    <w:pPr>
      <w:spacing w:after="240" w:line="220" w:lineRule="atLeast"/>
      <w:jc w:val="both"/>
    </w:pPr>
    <w:rPr>
      <w:rFonts w:eastAsia="MS Mincho"/>
      <w:color w:val="0000FF"/>
      <w:sz w:val="20"/>
      <w:lang w:eastAsia="ja-JP"/>
    </w:rPr>
  </w:style>
  <w:style w:type="paragraph" w:customStyle="1" w:styleId="na2">
    <w:name w:val="na2"/>
    <w:basedOn w:val="a2"/>
    <w:next w:val="Normal"/>
    <w:rsid w:val="00AE25E2"/>
    <w:pPr>
      <w:tabs>
        <w:tab w:val="clear" w:pos="360"/>
      </w:tabs>
    </w:pPr>
    <w:rPr>
      <w:bCs w:val="0"/>
      <w:szCs w:val="20"/>
    </w:rPr>
  </w:style>
  <w:style w:type="paragraph" w:customStyle="1" w:styleId="na3">
    <w:name w:val="na3"/>
    <w:basedOn w:val="a3"/>
    <w:next w:val="Normal"/>
    <w:rsid w:val="00AE25E2"/>
    <w:pPr>
      <w:tabs>
        <w:tab w:val="clear" w:pos="720"/>
      </w:tabs>
    </w:pPr>
    <w:rPr>
      <w:bCs w:val="0"/>
      <w:szCs w:val="20"/>
    </w:rPr>
  </w:style>
  <w:style w:type="paragraph" w:customStyle="1" w:styleId="na4">
    <w:name w:val="na4"/>
    <w:basedOn w:val="a4"/>
    <w:next w:val="Normal"/>
    <w:rsid w:val="00AE25E2"/>
    <w:pPr>
      <w:tabs>
        <w:tab w:val="clear" w:pos="1080"/>
        <w:tab w:val="left" w:pos="1060"/>
      </w:tabs>
    </w:pPr>
    <w:rPr>
      <w:bCs w:val="0"/>
    </w:rPr>
  </w:style>
  <w:style w:type="paragraph" w:customStyle="1" w:styleId="na5">
    <w:name w:val="na5"/>
    <w:basedOn w:val="a5"/>
    <w:next w:val="Normal"/>
    <w:rsid w:val="00AE25E2"/>
    <w:pPr>
      <w:tabs>
        <w:tab w:val="clear" w:pos="1080"/>
      </w:tabs>
      <w:ind w:left="0" w:firstLine="0"/>
    </w:pPr>
    <w:rPr>
      <w:bCs w:val="0"/>
    </w:rPr>
  </w:style>
  <w:style w:type="paragraph" w:customStyle="1" w:styleId="na6">
    <w:name w:val="na6"/>
    <w:basedOn w:val="a6"/>
    <w:next w:val="Normal"/>
    <w:rsid w:val="00AE25E2"/>
    <w:pPr>
      <w:tabs>
        <w:tab w:val="clear" w:pos="1440"/>
      </w:tabs>
      <w:ind w:left="0" w:firstLine="0"/>
    </w:pPr>
    <w:rPr>
      <w:bCs w:val="0"/>
    </w:rPr>
  </w:style>
  <w:style w:type="paragraph" w:styleId="Retraitnormal">
    <w:name w:val="Normal Indent"/>
    <w:basedOn w:val="Normal"/>
    <w:rsid w:val="00AE25E2"/>
    <w:pPr>
      <w:spacing w:after="240" w:line="230" w:lineRule="atLeast"/>
      <w:ind w:left="708"/>
      <w:jc w:val="both"/>
    </w:pPr>
    <w:rPr>
      <w:rFonts w:eastAsia="MS Mincho"/>
      <w:sz w:val="20"/>
      <w:lang w:eastAsia="ja-JP"/>
    </w:rPr>
  </w:style>
  <w:style w:type="paragraph" w:customStyle="1" w:styleId="Note">
    <w:name w:val="Note"/>
    <w:basedOn w:val="Normal"/>
    <w:next w:val="Normal"/>
    <w:rsid w:val="00AE25E2"/>
    <w:pPr>
      <w:tabs>
        <w:tab w:val="left" w:pos="960"/>
      </w:tabs>
      <w:spacing w:after="240" w:line="210" w:lineRule="atLeast"/>
      <w:jc w:val="both"/>
    </w:pPr>
    <w:rPr>
      <w:rFonts w:eastAsia="MS Mincho"/>
      <w:sz w:val="18"/>
      <w:lang w:eastAsia="ja-JP"/>
    </w:rPr>
  </w:style>
  <w:style w:type="paragraph" w:styleId="Titredenote">
    <w:name w:val="Note Heading"/>
    <w:basedOn w:val="Normal"/>
    <w:next w:val="Normal"/>
    <w:rsid w:val="00AE25E2"/>
    <w:pPr>
      <w:spacing w:after="240" w:line="230" w:lineRule="atLeast"/>
      <w:jc w:val="both"/>
    </w:pPr>
    <w:rPr>
      <w:rFonts w:eastAsia="MS Mincho"/>
      <w:sz w:val="20"/>
      <w:lang w:eastAsia="ja-JP"/>
    </w:rPr>
  </w:style>
  <w:style w:type="paragraph" w:customStyle="1" w:styleId="p2">
    <w:name w:val="p2"/>
    <w:basedOn w:val="Normal"/>
    <w:next w:val="Normal"/>
    <w:rsid w:val="00AE25E2"/>
    <w:pPr>
      <w:tabs>
        <w:tab w:val="left" w:pos="560"/>
      </w:tabs>
      <w:spacing w:after="240" w:line="230" w:lineRule="atLeast"/>
      <w:jc w:val="both"/>
    </w:pPr>
    <w:rPr>
      <w:rFonts w:eastAsia="MS Mincho"/>
      <w:sz w:val="20"/>
      <w:lang w:eastAsia="ja-JP"/>
    </w:rPr>
  </w:style>
  <w:style w:type="paragraph" w:customStyle="1" w:styleId="p3">
    <w:name w:val="p3"/>
    <w:basedOn w:val="Normal"/>
    <w:next w:val="Normal"/>
    <w:rsid w:val="00AE25E2"/>
    <w:pPr>
      <w:tabs>
        <w:tab w:val="left" w:pos="720"/>
      </w:tabs>
      <w:spacing w:after="240" w:line="230" w:lineRule="atLeast"/>
      <w:jc w:val="both"/>
    </w:pPr>
    <w:rPr>
      <w:rFonts w:eastAsia="MS Mincho"/>
      <w:sz w:val="20"/>
      <w:lang w:eastAsia="ja-JP"/>
    </w:rPr>
  </w:style>
  <w:style w:type="paragraph" w:customStyle="1" w:styleId="p4">
    <w:name w:val="p4"/>
    <w:basedOn w:val="Normal"/>
    <w:next w:val="Normal"/>
    <w:rsid w:val="00AE25E2"/>
    <w:pPr>
      <w:tabs>
        <w:tab w:val="left" w:pos="1100"/>
      </w:tabs>
      <w:spacing w:after="240" w:line="230" w:lineRule="atLeast"/>
      <w:jc w:val="both"/>
    </w:pPr>
    <w:rPr>
      <w:rFonts w:eastAsia="MS Mincho"/>
      <w:sz w:val="20"/>
      <w:lang w:eastAsia="ja-JP"/>
    </w:rPr>
  </w:style>
  <w:style w:type="paragraph" w:customStyle="1" w:styleId="p5">
    <w:name w:val="p5"/>
    <w:basedOn w:val="Normal"/>
    <w:next w:val="Normal"/>
    <w:rsid w:val="00AE25E2"/>
    <w:pPr>
      <w:tabs>
        <w:tab w:val="left" w:pos="1100"/>
      </w:tabs>
      <w:spacing w:after="240" w:line="230" w:lineRule="atLeast"/>
      <w:jc w:val="both"/>
    </w:pPr>
    <w:rPr>
      <w:rFonts w:eastAsia="MS Mincho"/>
      <w:sz w:val="20"/>
      <w:lang w:eastAsia="ja-JP"/>
    </w:rPr>
  </w:style>
  <w:style w:type="paragraph" w:customStyle="1" w:styleId="p6">
    <w:name w:val="p6"/>
    <w:basedOn w:val="Normal"/>
    <w:next w:val="Normal"/>
    <w:rsid w:val="00AE25E2"/>
    <w:pPr>
      <w:tabs>
        <w:tab w:val="left" w:pos="1440"/>
      </w:tabs>
      <w:spacing w:after="240" w:line="230" w:lineRule="atLeast"/>
      <w:jc w:val="both"/>
    </w:pPr>
    <w:rPr>
      <w:rFonts w:eastAsia="MS Mincho"/>
      <w:sz w:val="20"/>
      <w:lang w:eastAsia="ja-JP"/>
    </w:rPr>
  </w:style>
  <w:style w:type="paragraph" w:styleId="Textebrut">
    <w:name w:val="Plain Text"/>
    <w:basedOn w:val="Normal"/>
    <w:link w:val="TextebrutCar"/>
    <w:uiPriority w:val="99"/>
    <w:rsid w:val="00AE25E2"/>
    <w:pPr>
      <w:spacing w:after="240" w:line="230" w:lineRule="atLeast"/>
      <w:jc w:val="both"/>
    </w:pPr>
    <w:rPr>
      <w:rFonts w:ascii="Courier New" w:eastAsia="MS Mincho" w:hAnsi="Courier New"/>
      <w:sz w:val="20"/>
      <w:lang w:eastAsia="ja-JP"/>
    </w:rPr>
  </w:style>
  <w:style w:type="paragraph" w:customStyle="1" w:styleId="RefNorm">
    <w:name w:val="RefNorm"/>
    <w:basedOn w:val="Normal"/>
    <w:next w:val="Normal"/>
    <w:rsid w:val="00AE25E2"/>
    <w:pPr>
      <w:spacing w:after="240" w:line="230" w:lineRule="atLeast"/>
      <w:jc w:val="both"/>
    </w:pPr>
    <w:rPr>
      <w:rFonts w:eastAsia="MS Mincho"/>
      <w:sz w:val="20"/>
      <w:lang w:eastAsia="ja-JP"/>
    </w:rPr>
  </w:style>
  <w:style w:type="paragraph" w:styleId="Salutations">
    <w:name w:val="Salutation"/>
    <w:basedOn w:val="Normal"/>
    <w:next w:val="Normal"/>
    <w:rsid w:val="00AE25E2"/>
    <w:pPr>
      <w:spacing w:after="240" w:line="230" w:lineRule="atLeast"/>
      <w:jc w:val="both"/>
    </w:pPr>
    <w:rPr>
      <w:rFonts w:eastAsia="MS Mincho"/>
      <w:sz w:val="20"/>
      <w:lang w:eastAsia="ja-JP"/>
    </w:rPr>
  </w:style>
  <w:style w:type="paragraph" w:styleId="Signature">
    <w:name w:val="Signature"/>
    <w:basedOn w:val="Normal"/>
    <w:rsid w:val="00AE25E2"/>
    <w:pPr>
      <w:spacing w:after="240" w:line="230" w:lineRule="atLeast"/>
      <w:ind w:left="4252"/>
      <w:jc w:val="both"/>
    </w:pPr>
    <w:rPr>
      <w:rFonts w:eastAsia="MS Mincho"/>
      <w:sz w:val="20"/>
      <w:lang w:eastAsia="ja-JP"/>
    </w:rPr>
  </w:style>
  <w:style w:type="paragraph" w:customStyle="1" w:styleId="Special">
    <w:name w:val="Special"/>
    <w:basedOn w:val="Normal"/>
    <w:next w:val="Normal"/>
    <w:rsid w:val="00AE25E2"/>
    <w:pPr>
      <w:spacing w:after="240" w:line="230" w:lineRule="atLeast"/>
      <w:jc w:val="both"/>
    </w:pPr>
    <w:rPr>
      <w:rFonts w:eastAsia="MS Mincho"/>
      <w:sz w:val="20"/>
      <w:lang w:eastAsia="ja-JP"/>
    </w:rPr>
  </w:style>
  <w:style w:type="character" w:styleId="lev">
    <w:name w:val="Strong"/>
    <w:qFormat/>
    <w:rsid w:val="00AE25E2"/>
    <w:rPr>
      <w:b/>
      <w:noProof w:val="0"/>
      <w:lang w:val="fr-FR"/>
    </w:rPr>
  </w:style>
  <w:style w:type="paragraph" w:styleId="Sous-titre">
    <w:name w:val="Subtitle"/>
    <w:basedOn w:val="Normal"/>
    <w:qFormat/>
    <w:rsid w:val="00AE25E2"/>
    <w:pPr>
      <w:spacing w:after="60" w:line="230" w:lineRule="atLeast"/>
      <w:jc w:val="center"/>
      <w:outlineLvl w:val="1"/>
    </w:pPr>
    <w:rPr>
      <w:rFonts w:eastAsia="MS Mincho"/>
      <w:lang w:eastAsia="ja-JP"/>
    </w:rPr>
  </w:style>
  <w:style w:type="paragraph" w:customStyle="1" w:styleId="Tablefootnote">
    <w:name w:val="Table footnote"/>
    <w:basedOn w:val="Normal"/>
    <w:rsid w:val="00AE25E2"/>
    <w:pPr>
      <w:tabs>
        <w:tab w:val="left" w:pos="340"/>
      </w:tabs>
      <w:spacing w:before="60" w:after="60" w:line="190" w:lineRule="atLeast"/>
      <w:jc w:val="both"/>
    </w:pPr>
    <w:rPr>
      <w:rFonts w:eastAsia="MS Mincho"/>
      <w:sz w:val="16"/>
      <w:lang w:eastAsia="ja-JP"/>
    </w:rPr>
  </w:style>
  <w:style w:type="character" w:customStyle="1" w:styleId="TableFootNoteXref">
    <w:name w:val="TableFootNoteXref"/>
    <w:rsid w:val="00AE25E2"/>
    <w:rPr>
      <w:noProof/>
      <w:position w:val="6"/>
      <w:sz w:val="14"/>
      <w:lang w:val="fr-FR"/>
    </w:rPr>
  </w:style>
  <w:style w:type="paragraph" w:customStyle="1" w:styleId="Terms">
    <w:name w:val="Term(s)"/>
    <w:basedOn w:val="Normal"/>
    <w:next w:val="Definition"/>
    <w:rsid w:val="00AE25E2"/>
    <w:pPr>
      <w:keepNext/>
      <w:suppressAutoHyphens/>
      <w:spacing w:line="230" w:lineRule="atLeast"/>
    </w:pPr>
    <w:rPr>
      <w:rFonts w:eastAsia="MS Mincho"/>
      <w:b/>
      <w:sz w:val="20"/>
      <w:lang w:eastAsia="ja-JP"/>
    </w:rPr>
  </w:style>
  <w:style w:type="paragraph" w:customStyle="1" w:styleId="TermNum">
    <w:name w:val="TermNum"/>
    <w:basedOn w:val="Normal"/>
    <w:next w:val="Terms"/>
    <w:rsid w:val="00AE25E2"/>
    <w:pPr>
      <w:keepNext/>
      <w:spacing w:line="230" w:lineRule="atLeast"/>
      <w:jc w:val="both"/>
    </w:pPr>
    <w:rPr>
      <w:rFonts w:eastAsia="MS Mincho"/>
      <w:b/>
      <w:sz w:val="20"/>
      <w:lang w:eastAsia="ja-JP"/>
    </w:rPr>
  </w:style>
  <w:style w:type="paragraph" w:styleId="Titre">
    <w:name w:val="Title"/>
    <w:basedOn w:val="Normal"/>
    <w:qFormat/>
    <w:rsid w:val="00AE25E2"/>
    <w:pPr>
      <w:spacing w:before="240" w:after="60" w:line="230" w:lineRule="atLeast"/>
      <w:jc w:val="center"/>
      <w:outlineLvl w:val="0"/>
    </w:pPr>
    <w:rPr>
      <w:rFonts w:eastAsia="MS Mincho"/>
      <w:b/>
      <w:kern w:val="28"/>
      <w:sz w:val="32"/>
      <w:lang w:eastAsia="ja-JP"/>
    </w:rPr>
  </w:style>
  <w:style w:type="paragraph" w:customStyle="1" w:styleId="zzBiblio">
    <w:name w:val="zzBiblio"/>
    <w:basedOn w:val="Normal"/>
    <w:next w:val="Bibliographie1"/>
    <w:rsid w:val="00AE25E2"/>
    <w:pPr>
      <w:pageBreakBefore/>
      <w:spacing w:after="760" w:line="310" w:lineRule="exact"/>
      <w:jc w:val="center"/>
    </w:pPr>
    <w:rPr>
      <w:rFonts w:eastAsia="MS Mincho"/>
      <w:b/>
      <w:lang w:eastAsia="ja-JP"/>
    </w:rPr>
  </w:style>
  <w:style w:type="paragraph" w:customStyle="1" w:styleId="zzContents">
    <w:name w:val="zzContents"/>
    <w:basedOn w:val="Introduction"/>
    <w:next w:val="TM1"/>
    <w:rsid w:val="00AE25E2"/>
    <w:pPr>
      <w:tabs>
        <w:tab w:val="clear" w:pos="400"/>
      </w:tabs>
    </w:pPr>
  </w:style>
  <w:style w:type="paragraph" w:customStyle="1" w:styleId="zzCopyright">
    <w:name w:val="zzCopyright"/>
    <w:basedOn w:val="Normal"/>
    <w:next w:val="Normal"/>
    <w:rsid w:val="00AE25E2"/>
    <w:pPr>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jc w:val="both"/>
    </w:pPr>
    <w:rPr>
      <w:rFonts w:eastAsia="MS Mincho"/>
      <w:color w:val="0000FF"/>
      <w:sz w:val="20"/>
      <w:lang w:eastAsia="ja-JP"/>
    </w:rPr>
  </w:style>
  <w:style w:type="paragraph" w:customStyle="1" w:styleId="zzCover">
    <w:name w:val="zzCover"/>
    <w:basedOn w:val="Normal"/>
    <w:rsid w:val="00AE25E2"/>
    <w:pPr>
      <w:spacing w:after="220" w:line="230" w:lineRule="atLeast"/>
      <w:jc w:val="right"/>
    </w:pPr>
    <w:rPr>
      <w:rFonts w:eastAsia="MS Mincho"/>
      <w:b/>
      <w:color w:val="000000"/>
      <w:lang w:eastAsia="ja-JP"/>
    </w:rPr>
  </w:style>
  <w:style w:type="paragraph" w:customStyle="1" w:styleId="zzForeword">
    <w:name w:val="zzForeword"/>
    <w:basedOn w:val="Introduction"/>
    <w:next w:val="Normal"/>
    <w:rsid w:val="00AE25E2"/>
    <w:pPr>
      <w:tabs>
        <w:tab w:val="clear" w:pos="400"/>
      </w:tabs>
    </w:pPr>
    <w:rPr>
      <w:color w:val="0000FF"/>
    </w:rPr>
  </w:style>
  <w:style w:type="paragraph" w:customStyle="1" w:styleId="zzHelp">
    <w:name w:val="zzHelp"/>
    <w:basedOn w:val="Normal"/>
    <w:rsid w:val="00AE25E2"/>
    <w:pPr>
      <w:spacing w:after="240" w:line="230" w:lineRule="atLeast"/>
      <w:jc w:val="both"/>
    </w:pPr>
    <w:rPr>
      <w:rFonts w:eastAsia="MS Mincho"/>
      <w:color w:val="008000"/>
      <w:sz w:val="20"/>
      <w:lang w:eastAsia="ja-JP"/>
    </w:rPr>
  </w:style>
  <w:style w:type="paragraph" w:customStyle="1" w:styleId="zzIndex">
    <w:name w:val="zzIndex"/>
    <w:basedOn w:val="zzBiblio"/>
    <w:next w:val="Titreindex"/>
    <w:rsid w:val="00AE25E2"/>
  </w:style>
  <w:style w:type="paragraph" w:styleId="Titreindex">
    <w:name w:val="index heading"/>
    <w:basedOn w:val="Normal"/>
    <w:next w:val="Index1"/>
    <w:semiHidden/>
    <w:rsid w:val="00AE25E2"/>
    <w:pPr>
      <w:keepNext/>
      <w:spacing w:before="400" w:after="210" w:line="230" w:lineRule="atLeast"/>
      <w:jc w:val="center"/>
    </w:pPr>
    <w:rPr>
      <w:rFonts w:eastAsia="MS Mincho"/>
      <w:sz w:val="20"/>
      <w:lang w:eastAsia="ja-JP"/>
    </w:rPr>
  </w:style>
  <w:style w:type="paragraph" w:customStyle="1" w:styleId="zzLc5">
    <w:name w:val="zzLc5"/>
    <w:basedOn w:val="Normal"/>
    <w:next w:val="Normal"/>
    <w:rsid w:val="00AE25E2"/>
    <w:pPr>
      <w:spacing w:after="240" w:line="230" w:lineRule="atLeast"/>
      <w:ind w:left="400"/>
    </w:pPr>
    <w:rPr>
      <w:rFonts w:eastAsia="MS Mincho"/>
      <w:sz w:val="20"/>
      <w:lang w:eastAsia="ja-JP"/>
    </w:rPr>
  </w:style>
  <w:style w:type="paragraph" w:customStyle="1" w:styleId="zzLc6">
    <w:name w:val="zzLc6"/>
    <w:basedOn w:val="Normal"/>
    <w:next w:val="Normal"/>
    <w:rsid w:val="00AE25E2"/>
    <w:pPr>
      <w:spacing w:after="240" w:line="230" w:lineRule="atLeast"/>
      <w:ind w:left="400"/>
    </w:pPr>
    <w:rPr>
      <w:rFonts w:eastAsia="MS Mincho"/>
      <w:sz w:val="20"/>
      <w:lang w:eastAsia="ja-JP"/>
    </w:rPr>
  </w:style>
  <w:style w:type="paragraph" w:customStyle="1" w:styleId="zzSTDTitle">
    <w:name w:val="zzSTDTitle"/>
    <w:basedOn w:val="Normal"/>
    <w:next w:val="Normal"/>
    <w:rsid w:val="00AE25E2"/>
    <w:pPr>
      <w:suppressAutoHyphens/>
      <w:spacing w:before="400" w:after="760" w:line="350" w:lineRule="exact"/>
    </w:pPr>
    <w:rPr>
      <w:rFonts w:eastAsia="MS Mincho"/>
      <w:b/>
      <w:color w:val="0000FF"/>
      <w:sz w:val="32"/>
      <w:lang w:eastAsia="ja-JP"/>
    </w:rPr>
  </w:style>
  <w:style w:type="paragraph" w:styleId="AdresseHTML">
    <w:name w:val="HTML Address"/>
    <w:basedOn w:val="Normal"/>
    <w:rsid w:val="00AE25E2"/>
    <w:pPr>
      <w:spacing w:after="240" w:line="230" w:lineRule="atLeast"/>
      <w:jc w:val="both"/>
    </w:pPr>
    <w:rPr>
      <w:rFonts w:eastAsia="MS Mincho"/>
      <w:i/>
      <w:iCs/>
      <w:sz w:val="20"/>
      <w:lang w:eastAsia="ja-JP"/>
    </w:rPr>
  </w:style>
  <w:style w:type="paragraph" w:customStyle="1" w:styleId="Tabletext9">
    <w:name w:val="Table text (9)"/>
    <w:basedOn w:val="Normal"/>
    <w:rsid w:val="00AE25E2"/>
    <w:pPr>
      <w:spacing w:before="60" w:after="60" w:line="210" w:lineRule="atLeast"/>
      <w:jc w:val="both"/>
    </w:pPr>
    <w:rPr>
      <w:rFonts w:eastAsia="MS Mincho"/>
      <w:sz w:val="18"/>
      <w:lang w:eastAsia="ja-JP"/>
    </w:rPr>
  </w:style>
  <w:style w:type="paragraph" w:customStyle="1" w:styleId="Tabletext8">
    <w:name w:val="Table text (8)"/>
    <w:basedOn w:val="Normal"/>
    <w:rsid w:val="00AE25E2"/>
    <w:pPr>
      <w:spacing w:before="60" w:after="60" w:line="190" w:lineRule="atLeast"/>
      <w:jc w:val="both"/>
    </w:pPr>
    <w:rPr>
      <w:rFonts w:eastAsia="MS Mincho"/>
      <w:sz w:val="16"/>
      <w:lang w:eastAsia="ja-JP"/>
    </w:rPr>
  </w:style>
  <w:style w:type="paragraph" w:customStyle="1" w:styleId="Tabletext7">
    <w:name w:val="Table text (7)"/>
    <w:basedOn w:val="Normal"/>
    <w:rsid w:val="00AE25E2"/>
    <w:pPr>
      <w:spacing w:before="60" w:after="60" w:line="170" w:lineRule="atLeast"/>
      <w:jc w:val="both"/>
    </w:pPr>
    <w:rPr>
      <w:rFonts w:eastAsia="MS Mincho"/>
      <w:sz w:val="14"/>
      <w:lang w:eastAsia="ja-JP"/>
    </w:rPr>
  </w:style>
  <w:style w:type="paragraph" w:styleId="NormalWeb">
    <w:name w:val="Normal (Web)"/>
    <w:basedOn w:val="Normal"/>
    <w:uiPriority w:val="99"/>
    <w:rsid w:val="00AE25E2"/>
    <w:pPr>
      <w:spacing w:after="240" w:line="230" w:lineRule="atLeast"/>
      <w:jc w:val="both"/>
    </w:pPr>
    <w:rPr>
      <w:rFonts w:eastAsia="MS Mincho"/>
      <w:lang w:eastAsia="ja-JP"/>
    </w:rPr>
  </w:style>
  <w:style w:type="paragraph" w:styleId="PrformatHTML">
    <w:name w:val="HTML Preformatted"/>
    <w:basedOn w:val="Normal"/>
    <w:rsid w:val="00AE25E2"/>
    <w:pPr>
      <w:spacing w:after="240" w:line="230" w:lineRule="atLeast"/>
      <w:jc w:val="both"/>
    </w:pPr>
    <w:rPr>
      <w:rFonts w:ascii="Courier New" w:eastAsia="MS Mincho" w:hAnsi="Courier New" w:cs="Courier New"/>
      <w:sz w:val="20"/>
      <w:lang w:eastAsia="ja-JP"/>
    </w:rPr>
  </w:style>
  <w:style w:type="paragraph" w:styleId="Signaturelectronique">
    <w:name w:val="E-mail Signature"/>
    <w:basedOn w:val="Normal"/>
    <w:rsid w:val="00AE25E2"/>
    <w:pPr>
      <w:spacing w:after="240" w:line="230" w:lineRule="atLeast"/>
      <w:jc w:val="both"/>
    </w:pPr>
    <w:rPr>
      <w:rFonts w:eastAsia="MS Mincho"/>
      <w:sz w:val="20"/>
      <w:lang w:eastAsia="ja-JP"/>
    </w:rPr>
  </w:style>
  <w:style w:type="paragraph" w:customStyle="1" w:styleId="CorpsdetexteAv0">
    <w:name w:val="Corps de texte Av 0"/>
    <w:basedOn w:val="Corpsdetexte"/>
    <w:rsid w:val="00AE25E2"/>
    <w:pPr>
      <w:pBdr>
        <w:top w:val="none" w:sz="0" w:space="0" w:color="auto"/>
        <w:left w:val="none" w:sz="0" w:space="0" w:color="auto"/>
        <w:bottom w:val="none" w:sz="0" w:space="0" w:color="auto"/>
        <w:right w:val="none" w:sz="0" w:space="0" w:color="auto"/>
      </w:pBdr>
    </w:pPr>
    <w:rPr>
      <w:rFonts w:ascii="Times" w:hAnsi="Times"/>
      <w:i w:val="0"/>
      <w:iCs w:val="0"/>
      <w:szCs w:val="24"/>
    </w:rPr>
  </w:style>
  <w:style w:type="paragraph" w:customStyle="1" w:styleId="zDestRefEle">
    <w:name w:val="zDestRefEle"/>
    <w:basedOn w:val="zNormal"/>
    <w:rsid w:val="00AE25E2"/>
    <w:pPr>
      <w:spacing w:before="120"/>
    </w:pPr>
    <w:rPr>
      <w:sz w:val="20"/>
    </w:rPr>
  </w:style>
  <w:style w:type="paragraph" w:customStyle="1" w:styleId="zNormal">
    <w:name w:val="zNormal"/>
    <w:rsid w:val="00AE25E2"/>
    <w:pPr>
      <w:spacing w:line="280" w:lineRule="exact"/>
    </w:pPr>
    <w:rPr>
      <w:noProof/>
      <w:sz w:val="24"/>
    </w:rPr>
  </w:style>
  <w:style w:type="paragraph" w:customStyle="1" w:styleId="zEntete">
    <w:name w:val="zEntete"/>
    <w:basedOn w:val="zNormal"/>
    <w:rsid w:val="00AE25E2"/>
    <w:pPr>
      <w:jc w:val="right"/>
    </w:pPr>
    <w:rPr>
      <w:sz w:val="20"/>
    </w:rPr>
  </w:style>
  <w:style w:type="paragraph" w:customStyle="1" w:styleId="lattention">
    <w:name w:val="À l'attention"/>
    <w:basedOn w:val="Corpsdetexte"/>
    <w:rsid w:val="00AE25E2"/>
    <w:pPr>
      <w:pBdr>
        <w:top w:val="none" w:sz="0" w:space="0" w:color="auto"/>
        <w:left w:val="none" w:sz="0" w:space="0" w:color="auto"/>
        <w:bottom w:val="none" w:sz="0" w:space="0" w:color="auto"/>
        <w:right w:val="none" w:sz="0" w:space="0" w:color="auto"/>
      </w:pBdr>
      <w:spacing w:before="60" w:after="60" w:line="210" w:lineRule="atLeast"/>
    </w:pPr>
    <w:rPr>
      <w:rFonts w:eastAsia="MS Mincho"/>
      <w:i w:val="0"/>
      <w:iCs w:val="0"/>
      <w:sz w:val="18"/>
      <w:szCs w:val="20"/>
      <w:lang w:eastAsia="ja-JP"/>
    </w:rPr>
  </w:style>
  <w:style w:type="paragraph" w:customStyle="1" w:styleId="Pos2">
    <w:name w:val="Pos2"/>
    <w:basedOn w:val="Normal"/>
    <w:rsid w:val="00AE25E2"/>
    <w:pPr>
      <w:ind w:left="851" w:hanging="284"/>
      <w:jc w:val="both"/>
    </w:pPr>
    <w:rPr>
      <w:snapToGrid w:val="0"/>
      <w:sz w:val="20"/>
    </w:rPr>
  </w:style>
  <w:style w:type="paragraph" w:customStyle="1" w:styleId="Texttableau">
    <w:name w:val="Text tableau"/>
    <w:basedOn w:val="Normal"/>
    <w:link w:val="TexttableauCar"/>
    <w:rsid w:val="00AE25E2"/>
    <w:pPr>
      <w:framePr w:hSpace="141" w:wrap="around" w:vAnchor="text" w:hAnchor="page" w:x="649" w:y="529"/>
      <w:spacing w:before="40" w:after="40"/>
      <w:jc w:val="both"/>
    </w:pPr>
    <w:rPr>
      <w:rFonts w:eastAsia="MS Mincho"/>
      <w:sz w:val="20"/>
      <w:lang w:eastAsia="ja-JP"/>
    </w:rPr>
  </w:style>
  <w:style w:type="character" w:customStyle="1" w:styleId="TexttableauCar">
    <w:name w:val="Text tableau Car"/>
    <w:link w:val="Texttableau"/>
    <w:rsid w:val="00AE25E2"/>
    <w:rPr>
      <w:rFonts w:eastAsia="MS Mincho"/>
      <w:lang w:val="fr-FR" w:eastAsia="ja-JP" w:bidi="ar-SA"/>
    </w:rPr>
  </w:style>
  <w:style w:type="paragraph" w:customStyle="1" w:styleId="OmniPage3585">
    <w:name w:val="OmniPage #3585"/>
    <w:rsid w:val="00AE25E2"/>
    <w:pPr>
      <w:tabs>
        <w:tab w:val="left" w:pos="404"/>
      </w:tabs>
      <w:ind w:left="143" w:right="1153"/>
      <w:jc w:val="center"/>
    </w:pPr>
    <w:rPr>
      <w:sz w:val="24"/>
      <w:lang w:val="en-US"/>
    </w:rPr>
  </w:style>
  <w:style w:type="character" w:customStyle="1" w:styleId="TexttableauChar">
    <w:name w:val="Text tableau Char"/>
    <w:rsid w:val="00AE25E2"/>
    <w:rPr>
      <w:rFonts w:eastAsia="MS Mincho"/>
      <w:lang w:val="fr-FR" w:eastAsia="ja-JP" w:bidi="ar-SA"/>
    </w:rPr>
  </w:style>
  <w:style w:type="paragraph" w:customStyle="1" w:styleId="Style11ptCentrAvant12pt">
    <w:name w:val="Style 11 pt Centré Avant : 12 pt"/>
    <w:basedOn w:val="Normal"/>
    <w:autoRedefine/>
    <w:rsid w:val="00601E67"/>
    <w:pPr>
      <w:jc w:val="center"/>
    </w:pPr>
    <w:rPr>
      <w:sz w:val="22"/>
    </w:rPr>
  </w:style>
  <w:style w:type="paragraph" w:customStyle="1" w:styleId="Style10ptCentrAvant12pt">
    <w:name w:val="Style 10 pt Centré Avant : 12 pt"/>
    <w:basedOn w:val="Normal"/>
    <w:autoRedefine/>
    <w:rsid w:val="00601E67"/>
    <w:pPr>
      <w:jc w:val="center"/>
    </w:pPr>
    <w:rPr>
      <w:sz w:val="20"/>
    </w:rPr>
  </w:style>
  <w:style w:type="character" w:customStyle="1" w:styleId="Enum1Car">
    <w:name w:val="Enum1 Car"/>
    <w:link w:val="Enum1"/>
    <w:semiHidden/>
    <w:rsid w:val="00872636"/>
  </w:style>
  <w:style w:type="character" w:customStyle="1" w:styleId="num1Car">
    <w:name w:val="énum1 Car"/>
    <w:link w:val="num1"/>
    <w:rsid w:val="00872636"/>
    <w:rPr>
      <w:sz w:val="22"/>
      <w:szCs w:val="22"/>
    </w:rPr>
  </w:style>
  <w:style w:type="character" w:customStyle="1" w:styleId="num2Car">
    <w:name w:val="énum2 Car"/>
    <w:basedOn w:val="num1Car"/>
    <w:link w:val="num2"/>
    <w:rsid w:val="00872636"/>
    <w:rPr>
      <w:sz w:val="22"/>
      <w:szCs w:val="22"/>
      <w:lang w:val="fr-FR" w:eastAsia="fr-FR" w:bidi="ar-SA"/>
    </w:rPr>
  </w:style>
  <w:style w:type="paragraph" w:customStyle="1" w:styleId="TexteTableau">
    <w:name w:val="Texte Tableau"/>
    <w:basedOn w:val="Normal"/>
    <w:rsid w:val="009E7D6D"/>
    <w:pPr>
      <w:spacing w:before="60" w:after="60"/>
      <w:ind w:right="57"/>
      <w:jc w:val="both"/>
    </w:pPr>
    <w:rPr>
      <w:sz w:val="22"/>
      <w:szCs w:val="22"/>
    </w:rPr>
  </w:style>
  <w:style w:type="paragraph" w:customStyle="1" w:styleId="Normaltexte">
    <w:name w:val="Normal texte"/>
    <w:basedOn w:val="Pieddepage"/>
    <w:rsid w:val="009E7D6D"/>
    <w:pPr>
      <w:tabs>
        <w:tab w:val="clear" w:pos="4536"/>
        <w:tab w:val="clear" w:pos="9072"/>
      </w:tabs>
      <w:jc w:val="both"/>
    </w:pPr>
    <w:rPr>
      <w:sz w:val="22"/>
    </w:rPr>
  </w:style>
  <w:style w:type="paragraph" w:customStyle="1" w:styleId="ExigM">
    <w:name w:val="Exig_M"/>
    <w:basedOn w:val="Normal"/>
    <w:rsid w:val="008F0FE5"/>
    <w:pPr>
      <w:numPr>
        <w:numId w:val="3"/>
      </w:numPr>
      <w:tabs>
        <w:tab w:val="right" w:pos="851"/>
      </w:tabs>
      <w:spacing w:after="120"/>
      <w:ind w:left="851" w:right="-6" w:hanging="851"/>
      <w:jc w:val="both"/>
    </w:pPr>
    <w:rPr>
      <w:rFonts w:ascii="Times" w:hAnsi="Times" w:cs="Times"/>
      <w:i/>
      <w:sz w:val="22"/>
      <w:szCs w:val="22"/>
    </w:rPr>
  </w:style>
  <w:style w:type="paragraph" w:styleId="Textedebulles">
    <w:name w:val="Balloon Text"/>
    <w:basedOn w:val="Normal"/>
    <w:semiHidden/>
    <w:rsid w:val="00894A0E"/>
    <w:rPr>
      <w:rFonts w:ascii="Tahoma" w:hAnsi="Tahoma" w:cs="Tahoma"/>
      <w:sz w:val="16"/>
      <w:szCs w:val="16"/>
    </w:rPr>
  </w:style>
  <w:style w:type="paragraph" w:customStyle="1" w:styleId="Titrecentre">
    <w:name w:val="Titre centre"/>
    <w:basedOn w:val="TitreAnnexeModle"/>
    <w:rsid w:val="007911E1"/>
  </w:style>
  <w:style w:type="character" w:customStyle="1" w:styleId="En-tteCar">
    <w:name w:val="En-tête Car"/>
    <w:link w:val="En-tte"/>
    <w:semiHidden/>
    <w:locked/>
    <w:rsid w:val="00C32018"/>
    <w:rPr>
      <w:sz w:val="24"/>
      <w:szCs w:val="24"/>
      <w:lang w:val="fr-FR" w:eastAsia="fr-FR" w:bidi="ar-SA"/>
    </w:rPr>
  </w:style>
  <w:style w:type="paragraph" w:styleId="TM4">
    <w:name w:val="toc 4"/>
    <w:basedOn w:val="Normal"/>
    <w:next w:val="Normal"/>
    <w:autoRedefine/>
    <w:semiHidden/>
    <w:rsid w:val="00542371"/>
    <w:pPr>
      <w:ind w:left="560"/>
    </w:pPr>
    <w:rPr>
      <w:rFonts w:asciiTheme="minorHAnsi" w:hAnsiTheme="minorHAnsi" w:cstheme="minorHAnsi"/>
      <w:sz w:val="20"/>
    </w:rPr>
  </w:style>
  <w:style w:type="paragraph" w:styleId="TM5">
    <w:name w:val="toc 5"/>
    <w:basedOn w:val="Normal"/>
    <w:next w:val="Normal"/>
    <w:autoRedefine/>
    <w:semiHidden/>
    <w:rsid w:val="00542371"/>
    <w:pPr>
      <w:ind w:left="840"/>
    </w:pPr>
    <w:rPr>
      <w:rFonts w:asciiTheme="minorHAnsi" w:hAnsiTheme="minorHAnsi" w:cstheme="minorHAnsi"/>
      <w:sz w:val="20"/>
    </w:rPr>
  </w:style>
  <w:style w:type="paragraph" w:styleId="TM6">
    <w:name w:val="toc 6"/>
    <w:basedOn w:val="Normal"/>
    <w:next w:val="Normal"/>
    <w:autoRedefine/>
    <w:semiHidden/>
    <w:rsid w:val="00542371"/>
    <w:pPr>
      <w:ind w:left="1120"/>
    </w:pPr>
    <w:rPr>
      <w:rFonts w:asciiTheme="minorHAnsi" w:hAnsiTheme="minorHAnsi" w:cstheme="minorHAnsi"/>
      <w:sz w:val="20"/>
    </w:rPr>
  </w:style>
  <w:style w:type="paragraph" w:styleId="TM7">
    <w:name w:val="toc 7"/>
    <w:basedOn w:val="Normal"/>
    <w:next w:val="Normal"/>
    <w:autoRedefine/>
    <w:semiHidden/>
    <w:rsid w:val="00542371"/>
    <w:pPr>
      <w:ind w:left="1400"/>
    </w:pPr>
    <w:rPr>
      <w:rFonts w:asciiTheme="minorHAnsi" w:hAnsiTheme="minorHAnsi" w:cstheme="minorHAnsi"/>
      <w:sz w:val="20"/>
    </w:rPr>
  </w:style>
  <w:style w:type="paragraph" w:styleId="TM8">
    <w:name w:val="toc 8"/>
    <w:basedOn w:val="Normal"/>
    <w:next w:val="Normal"/>
    <w:autoRedefine/>
    <w:semiHidden/>
    <w:rsid w:val="00542371"/>
    <w:pPr>
      <w:ind w:left="1680"/>
    </w:pPr>
    <w:rPr>
      <w:rFonts w:asciiTheme="minorHAnsi" w:hAnsiTheme="minorHAnsi" w:cstheme="minorHAnsi"/>
      <w:sz w:val="20"/>
    </w:rPr>
  </w:style>
  <w:style w:type="paragraph" w:customStyle="1" w:styleId="H3">
    <w:name w:val="H3"/>
    <w:basedOn w:val="Normal"/>
    <w:next w:val="Normal"/>
    <w:rsid w:val="00984336"/>
    <w:pPr>
      <w:keepNext/>
      <w:autoSpaceDE w:val="0"/>
      <w:autoSpaceDN w:val="0"/>
      <w:adjustRightInd w:val="0"/>
      <w:spacing w:before="100" w:after="100"/>
      <w:outlineLvl w:val="3"/>
    </w:pPr>
    <w:rPr>
      <w:b/>
      <w:bCs/>
      <w:szCs w:val="28"/>
    </w:rPr>
  </w:style>
  <w:style w:type="paragraph" w:customStyle="1" w:styleId="retrait1">
    <w:name w:val="retrait1"/>
    <w:basedOn w:val="Normal"/>
    <w:rsid w:val="002B4E8A"/>
    <w:pPr>
      <w:numPr>
        <w:numId w:val="8"/>
      </w:numPr>
    </w:pPr>
  </w:style>
  <w:style w:type="character" w:customStyle="1" w:styleId="ANNEXCar">
    <w:name w:val="ANNEX Car"/>
    <w:link w:val="ANNEX"/>
    <w:rsid w:val="003B1FD9"/>
    <w:rPr>
      <w:rFonts w:ascii="Times New Roman" w:eastAsia="MS Mincho" w:hAnsi="Times New Roman"/>
      <w:b/>
      <w:bCs/>
      <w:sz w:val="22"/>
      <w:szCs w:val="22"/>
      <w:lang w:eastAsia="ja-JP"/>
    </w:rPr>
  </w:style>
  <w:style w:type="character" w:styleId="Marquedecommentaire">
    <w:name w:val="annotation reference"/>
    <w:rsid w:val="00EF4201"/>
    <w:rPr>
      <w:sz w:val="16"/>
      <w:szCs w:val="16"/>
    </w:rPr>
  </w:style>
  <w:style w:type="paragraph" w:styleId="Commentaire">
    <w:name w:val="annotation text"/>
    <w:basedOn w:val="Normal"/>
    <w:link w:val="CommentaireCar"/>
    <w:rsid w:val="00EF4201"/>
    <w:rPr>
      <w:sz w:val="20"/>
    </w:rPr>
  </w:style>
  <w:style w:type="character" w:customStyle="1" w:styleId="CommentaireCar">
    <w:name w:val="Commentaire Car"/>
    <w:basedOn w:val="Policepardfaut"/>
    <w:link w:val="Commentaire"/>
    <w:rsid w:val="00EF4201"/>
  </w:style>
  <w:style w:type="paragraph" w:styleId="Objetducommentaire">
    <w:name w:val="annotation subject"/>
    <w:basedOn w:val="Commentaire"/>
    <w:next w:val="Commentaire"/>
    <w:link w:val="ObjetducommentaireCar"/>
    <w:rsid w:val="00EF4201"/>
    <w:rPr>
      <w:b/>
      <w:bCs/>
    </w:rPr>
  </w:style>
  <w:style w:type="character" w:customStyle="1" w:styleId="ObjetducommentaireCar">
    <w:name w:val="Objet du commentaire Car"/>
    <w:link w:val="Objetducommentaire"/>
    <w:rsid w:val="00EF4201"/>
    <w:rPr>
      <w:b/>
      <w:bCs/>
    </w:rPr>
  </w:style>
  <w:style w:type="paragraph" w:customStyle="1" w:styleId="StyleANNEXAvant12ptAprs12pt">
    <w:name w:val="Style ANNEX + Avant : 12 pt Après : 12 pt"/>
    <w:basedOn w:val="ANNEX"/>
    <w:autoRedefine/>
    <w:rsid w:val="00127352"/>
    <w:pPr>
      <w:spacing w:before="0" w:after="0" w:line="240" w:lineRule="auto"/>
    </w:pPr>
    <w:rPr>
      <w:rFonts w:eastAsia="Times New Roman"/>
      <w:snapToGrid w:val="0"/>
    </w:rPr>
  </w:style>
  <w:style w:type="paragraph" w:customStyle="1" w:styleId="Style9">
    <w:name w:val="Style9"/>
    <w:basedOn w:val="Titre7"/>
    <w:autoRedefine/>
    <w:rsid w:val="0001124A"/>
    <w:pPr>
      <w:keepNext w:val="0"/>
      <w:numPr>
        <w:ilvl w:val="0"/>
        <w:numId w:val="15"/>
      </w:numPr>
      <w:spacing w:before="240" w:after="60"/>
      <w:jc w:val="left"/>
    </w:pPr>
    <w:rPr>
      <w:rFonts w:ascii="Times New Roman" w:hAnsi="Times New Roman" w:cs="Times New Roman"/>
      <w:b w:val="0"/>
      <w:bCs w:val="0"/>
      <w:color w:val="auto"/>
      <w:sz w:val="24"/>
      <w:szCs w:val="24"/>
    </w:rPr>
  </w:style>
  <w:style w:type="paragraph" w:customStyle="1" w:styleId="Style16">
    <w:name w:val="Style16"/>
    <w:basedOn w:val="Normal"/>
    <w:autoRedefine/>
    <w:rsid w:val="0001124A"/>
    <w:pPr>
      <w:spacing w:before="100" w:beforeAutospacing="1" w:after="100" w:afterAutospacing="1"/>
      <w:jc w:val="center"/>
    </w:pPr>
    <w:rPr>
      <w:b/>
      <w:szCs w:val="28"/>
    </w:rPr>
  </w:style>
  <w:style w:type="character" w:styleId="Textedelespacerserv">
    <w:name w:val="Placeholder Text"/>
    <w:basedOn w:val="Policepardfaut"/>
    <w:uiPriority w:val="99"/>
    <w:semiHidden/>
    <w:rsid w:val="00F65A5F"/>
    <w:rPr>
      <w:color w:val="808080"/>
    </w:rPr>
  </w:style>
  <w:style w:type="paragraph" w:styleId="En-ttedetabledesmatires">
    <w:name w:val="TOC Heading"/>
    <w:basedOn w:val="Titre1"/>
    <w:next w:val="Normal"/>
    <w:uiPriority w:val="39"/>
    <w:semiHidden/>
    <w:unhideWhenUsed/>
    <w:qFormat/>
    <w:rsid w:val="00C4720E"/>
    <w:pPr>
      <w:keepLines/>
      <w:numPr>
        <w:numId w:val="0"/>
      </w:numPr>
      <w:spacing w:line="276" w:lineRule="auto"/>
      <w:jc w:val="left"/>
      <w:outlineLvl w:val="9"/>
    </w:pPr>
    <w:rPr>
      <w:rFonts w:asciiTheme="majorHAnsi" w:eastAsiaTheme="majorEastAsia" w:hAnsiTheme="majorHAnsi" w:cstheme="majorBidi"/>
      <w:caps w:val="0"/>
      <w:color w:val="365F91" w:themeColor="accent1" w:themeShade="BF"/>
      <w:sz w:val="28"/>
      <w:szCs w:val="28"/>
    </w:rPr>
  </w:style>
  <w:style w:type="character" w:customStyle="1" w:styleId="TextebrutCar">
    <w:name w:val="Texte brut Car"/>
    <w:basedOn w:val="Policepardfaut"/>
    <w:link w:val="Textebrut"/>
    <w:uiPriority w:val="99"/>
    <w:rsid w:val="00A95004"/>
    <w:rPr>
      <w:rFonts w:ascii="Courier New" w:eastAsia="MS Mincho" w:hAnsi="Courier New"/>
      <w:sz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41157">
      <w:bodyDiv w:val="1"/>
      <w:marLeft w:val="0"/>
      <w:marRight w:val="0"/>
      <w:marTop w:val="0"/>
      <w:marBottom w:val="0"/>
      <w:divBdr>
        <w:top w:val="none" w:sz="0" w:space="0" w:color="auto"/>
        <w:left w:val="none" w:sz="0" w:space="0" w:color="auto"/>
        <w:bottom w:val="none" w:sz="0" w:space="0" w:color="auto"/>
        <w:right w:val="none" w:sz="0" w:space="0" w:color="auto"/>
      </w:divBdr>
    </w:div>
    <w:div w:id="112752997">
      <w:bodyDiv w:val="1"/>
      <w:marLeft w:val="0"/>
      <w:marRight w:val="0"/>
      <w:marTop w:val="0"/>
      <w:marBottom w:val="0"/>
      <w:divBdr>
        <w:top w:val="none" w:sz="0" w:space="0" w:color="auto"/>
        <w:left w:val="none" w:sz="0" w:space="0" w:color="auto"/>
        <w:bottom w:val="none" w:sz="0" w:space="0" w:color="auto"/>
        <w:right w:val="none" w:sz="0" w:space="0" w:color="auto"/>
      </w:divBdr>
    </w:div>
    <w:div w:id="157812095">
      <w:bodyDiv w:val="1"/>
      <w:marLeft w:val="0"/>
      <w:marRight w:val="0"/>
      <w:marTop w:val="0"/>
      <w:marBottom w:val="0"/>
      <w:divBdr>
        <w:top w:val="none" w:sz="0" w:space="0" w:color="auto"/>
        <w:left w:val="none" w:sz="0" w:space="0" w:color="auto"/>
        <w:bottom w:val="none" w:sz="0" w:space="0" w:color="auto"/>
        <w:right w:val="none" w:sz="0" w:space="0" w:color="auto"/>
      </w:divBdr>
    </w:div>
    <w:div w:id="609164895">
      <w:bodyDiv w:val="1"/>
      <w:marLeft w:val="0"/>
      <w:marRight w:val="0"/>
      <w:marTop w:val="0"/>
      <w:marBottom w:val="0"/>
      <w:divBdr>
        <w:top w:val="none" w:sz="0" w:space="0" w:color="auto"/>
        <w:left w:val="none" w:sz="0" w:space="0" w:color="auto"/>
        <w:bottom w:val="none" w:sz="0" w:space="0" w:color="auto"/>
        <w:right w:val="none" w:sz="0" w:space="0" w:color="auto"/>
      </w:divBdr>
    </w:div>
    <w:div w:id="895549608">
      <w:bodyDiv w:val="1"/>
      <w:marLeft w:val="0"/>
      <w:marRight w:val="0"/>
      <w:marTop w:val="0"/>
      <w:marBottom w:val="0"/>
      <w:divBdr>
        <w:top w:val="none" w:sz="0" w:space="0" w:color="auto"/>
        <w:left w:val="none" w:sz="0" w:space="0" w:color="auto"/>
        <w:bottom w:val="none" w:sz="0" w:space="0" w:color="auto"/>
        <w:right w:val="none" w:sz="0" w:space="0" w:color="auto"/>
      </w:divBdr>
    </w:div>
    <w:div w:id="1218542785">
      <w:bodyDiv w:val="1"/>
      <w:marLeft w:val="0"/>
      <w:marRight w:val="0"/>
      <w:marTop w:val="0"/>
      <w:marBottom w:val="0"/>
      <w:divBdr>
        <w:top w:val="none" w:sz="0" w:space="0" w:color="auto"/>
        <w:left w:val="none" w:sz="0" w:space="0" w:color="auto"/>
        <w:bottom w:val="none" w:sz="0" w:space="0" w:color="auto"/>
        <w:right w:val="none" w:sz="0" w:space="0" w:color="auto"/>
      </w:divBdr>
    </w:div>
    <w:div w:id="1348949168">
      <w:bodyDiv w:val="1"/>
      <w:marLeft w:val="0"/>
      <w:marRight w:val="0"/>
      <w:marTop w:val="0"/>
      <w:marBottom w:val="0"/>
      <w:divBdr>
        <w:top w:val="none" w:sz="0" w:space="0" w:color="auto"/>
        <w:left w:val="none" w:sz="0" w:space="0" w:color="auto"/>
        <w:bottom w:val="none" w:sz="0" w:space="0" w:color="auto"/>
        <w:right w:val="none" w:sz="0" w:space="0" w:color="auto"/>
      </w:divBdr>
    </w:div>
    <w:div w:id="1789273304">
      <w:bodyDiv w:val="1"/>
      <w:marLeft w:val="0"/>
      <w:marRight w:val="0"/>
      <w:marTop w:val="0"/>
      <w:marBottom w:val="0"/>
      <w:divBdr>
        <w:top w:val="none" w:sz="0" w:space="0" w:color="auto"/>
        <w:left w:val="none" w:sz="0" w:space="0" w:color="auto"/>
        <w:bottom w:val="none" w:sz="0" w:space="0" w:color="auto"/>
        <w:right w:val="none" w:sz="0" w:space="0" w:color="auto"/>
      </w:divBdr>
    </w:div>
    <w:div w:id="1995063739">
      <w:bodyDiv w:val="1"/>
      <w:marLeft w:val="0"/>
      <w:marRight w:val="0"/>
      <w:marTop w:val="0"/>
      <w:marBottom w:val="0"/>
      <w:divBdr>
        <w:top w:val="none" w:sz="0" w:space="0" w:color="auto"/>
        <w:left w:val="none" w:sz="0" w:space="0" w:color="auto"/>
        <w:bottom w:val="none" w:sz="0" w:space="0" w:color="auto"/>
        <w:right w:val="none" w:sz="0" w:space="0" w:color="auto"/>
      </w:divBdr>
    </w:div>
    <w:div w:id="2091804994">
      <w:bodyDiv w:val="1"/>
      <w:marLeft w:val="0"/>
      <w:marRight w:val="0"/>
      <w:marTop w:val="0"/>
      <w:marBottom w:val="0"/>
      <w:divBdr>
        <w:top w:val="none" w:sz="0" w:space="0" w:color="auto"/>
        <w:left w:val="none" w:sz="0" w:space="0" w:color="auto"/>
        <w:bottom w:val="none" w:sz="0" w:space="0" w:color="auto"/>
        <w:right w:val="none" w:sz="0" w:space="0" w:color="auto"/>
      </w:divBdr>
    </w:div>
    <w:div w:id="2139226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boutique.afnor.org/NEL5DetailNormeEnLigne.aspx?&amp;nivCtx=NELZNELZ1A10A101A107&amp;ts=5904531&amp;CLE_ART=FA101122" TargetMode="External"/><Relationship Id="rId26" Type="http://schemas.openxmlformats.org/officeDocument/2006/relationships/hyperlink" Target="http://www.boutique.afnor.org/NEL5DetailNormeEnLigne.aspx?&amp;nivCtx=NELZNELZ1A10A101A107&amp;ts=6583435&amp;CLE_ART=FA002556" TargetMode="External"/><Relationship Id="rId39" Type="http://schemas.openxmlformats.org/officeDocument/2006/relationships/hyperlink" Target="http://www.boutique.afnor.org/NEL5DetailNormeEnLigne.aspx?&amp;nivCtx=NELZNELZ1A10A101A107&amp;ts=2904392&amp;CLE_ART=FA023931" TargetMode="External"/><Relationship Id="rId21" Type="http://schemas.openxmlformats.org/officeDocument/2006/relationships/hyperlink" Target="http://www.boutique.afnor.org/NEL5DetailNormeEnLigne.aspx?&amp;nivCtx=NELZNELZ1A10A101A107&amp;ts=4243769&amp;CLE_ART=FA114370" TargetMode="External"/><Relationship Id="rId34" Type="http://schemas.openxmlformats.org/officeDocument/2006/relationships/hyperlink" Target="http://www.boutique.afnor.org/NEL5DetailNormeEnLigne.aspx?&amp;nivCtx=NELZNELZ1A10A101A107&amp;ts=1169755&amp;CLE_ART=FA042296" TargetMode="External"/><Relationship Id="rId42" Type="http://schemas.openxmlformats.org/officeDocument/2006/relationships/hyperlink" Target="http://www.boutique.afnor.org/NEL5DetailNormeEnLigne.aspx?&amp;nivCtx=NELZNELZ1A10A101A107&amp;ts=3371957&amp;CLE_ART=FA024321" TargetMode="External"/><Relationship Id="rId47" Type="http://schemas.openxmlformats.org/officeDocument/2006/relationships/hyperlink" Target="http://www.boutique.afnor.org/NEL5DetailNormeEnLigne.aspx?&amp;nivCtx=NELZNELZ1A10A101A107&amp;ts=1112936&amp;CLE_ART=FA102585" TargetMode="External"/><Relationship Id="rId50" Type="http://schemas.openxmlformats.org/officeDocument/2006/relationships/hyperlink" Target="http://www.boutique.afnor.org/NEL5DetailNormeEnLigne.aspx?&amp;nivCtx=NELZNELZ1A10A101A107&amp;ts=4479513&amp;CLE_ART=FA102582" TargetMode="External"/><Relationship Id="rId55" Type="http://schemas.openxmlformats.org/officeDocument/2006/relationships/hyperlink" Target="http://www.boutique.afnor.org/NEL5DetailNormeEnLigne.aspx?&amp;nivCtx=NELZNELZ1A10A101A107&amp;ts=2948903&amp;CLE_ART=FA019155" TargetMode="External"/><Relationship Id="rId63" Type="http://schemas.openxmlformats.org/officeDocument/2006/relationships/hyperlink" Target="http://www.boutique.afnor.org/NEL5DetailNormeEnLigne.aspx?&amp;nivCtx=NELZNELZ1A10A101A107&amp;ts=5962171&amp;CLE_ART=FA125404" TargetMode="External"/><Relationship Id="rId68"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boutique.afnor.org/NEL5DetailNormeEnLigne.aspx?&amp;nivCtx=NELZNELZ1A10A101A107&amp;ts=5904531&amp;CLE_ART=FA101119" TargetMode="External"/><Relationship Id="rId29" Type="http://schemas.openxmlformats.org/officeDocument/2006/relationships/hyperlink" Target="http://www.boutique.afnor.org/NEL5DetailNormeEnLigne.aspx?&amp;nivCtx=NELZNELZ1A10A101A107&amp;ts=6583435&amp;CLE_ART=FA00442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yperlink" Target="http://www.boutique.afnor.org/NEL5DetailNormeEnLigne.aspx?&amp;nivCtx=NELZNELZ1A10A101A107&amp;ts=5915469&amp;CLE_ART=FA035630" TargetMode="External"/><Relationship Id="rId32" Type="http://schemas.openxmlformats.org/officeDocument/2006/relationships/hyperlink" Target="http://www.boutique.afnor.org/NEL5DetailNormeEnLigne.aspx?&amp;nivCtx=NELZNELZ1A10A101A107&amp;ts=3140350&amp;CLE_ART=FA014262" TargetMode="External"/><Relationship Id="rId37" Type="http://schemas.openxmlformats.org/officeDocument/2006/relationships/hyperlink" Target="http://www.boutique.afnor.org/NEL5DetailNormeEnLigne.aspx?&amp;nivCtx=NELZNELZ1A10A101A107&amp;ts=5651363&amp;CLE_ART=FA026145" TargetMode="External"/><Relationship Id="rId40" Type="http://schemas.openxmlformats.org/officeDocument/2006/relationships/hyperlink" Target="http://www.boutique.afnor.org/NEL5DetailNormeEnLigne.aspx?&amp;nivCtx=NELZNELZ1A10A101A107&amp;ts=733792&amp;CLE_ART=FA103992" TargetMode="External"/><Relationship Id="rId45" Type="http://schemas.openxmlformats.org/officeDocument/2006/relationships/hyperlink" Target="http://www.boutique.afnor.org/NEL5DetailNormeEnLigne.aspx?&amp;nivCtx=NELZNELZ1A10A101A107&amp;ts=1112936&amp;CLE_ART=FA024335" TargetMode="External"/><Relationship Id="rId53" Type="http://schemas.openxmlformats.org/officeDocument/2006/relationships/hyperlink" Target="http://www.boutique.afnor.org/NEL5DetailNormeEnLigne.aspx?&amp;nivCtx=NELZNELZ1A10A101A107&amp;ts=4479513&amp;CLE_ART=FA102583" TargetMode="External"/><Relationship Id="rId58" Type="http://schemas.openxmlformats.org/officeDocument/2006/relationships/hyperlink" Target="http://www.boutique.afnor.org/NEL5DetailNormeEnLigne.aspx?&amp;nivCtx=NELZNELZ1A10A101A107&amp;ts=1185101&amp;CLE_ART=FA159300" TargetMode="External"/><Relationship Id="rId66"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hyperlink" Target="http://www.afnor.org" TargetMode="External"/><Relationship Id="rId23" Type="http://schemas.openxmlformats.org/officeDocument/2006/relationships/hyperlink" Target="http://www.boutique.afnor.org/NEL5DetailNormeEnLigne.aspx?&amp;nivCtx=NELZNELZ1A10A101A107&amp;ts=4172280&amp;CLE_ART=FA140659" TargetMode="External"/><Relationship Id="rId28" Type="http://schemas.openxmlformats.org/officeDocument/2006/relationships/hyperlink" Target="http://www.boutique.afnor.org/NEL5DetailNormeEnLigne.aspx?&amp;nivCtx=NELZNELZ1A10A101A107&amp;ts=6583435&amp;CLE_ART=FA004414" TargetMode="External"/><Relationship Id="rId36" Type="http://schemas.openxmlformats.org/officeDocument/2006/relationships/hyperlink" Target="http://www.boutique.afnor.org/NEL5DetailNormeEnLigne.aspx?&amp;nivCtx=NELZNELZ1A10A101A107&amp;ts=6120806&amp;CLE_ART=FA049791" TargetMode="External"/><Relationship Id="rId49" Type="http://schemas.openxmlformats.org/officeDocument/2006/relationships/hyperlink" Target="http://www.boutique.afnor.org/NEL5DetailNormeEnLigne.aspx?&amp;nivCtx=NELZNELZ1A10A101A107&amp;ts=4479513&amp;CLE_ART=FA102578" TargetMode="External"/><Relationship Id="rId57" Type="http://schemas.openxmlformats.org/officeDocument/2006/relationships/hyperlink" Target="http://www.boutique.afnor.org/NEL5DetailNormeEnLigne.aspx?&amp;nivCtx=NELZNELZ1A10A101A107&amp;ts=5915469&amp;CLE_ART=FA158365" TargetMode="External"/><Relationship Id="rId61" Type="http://schemas.openxmlformats.org/officeDocument/2006/relationships/hyperlink" Target="http://www.boutique.afnor.org/NEL5DetailNormeEnLigne.aspx?&amp;nivCtx=NELZNELZ1A10A101A107&amp;ts=5962171&amp;CLE_ART=FA047101" TargetMode="External"/><Relationship Id="rId10" Type="http://schemas.openxmlformats.org/officeDocument/2006/relationships/footer" Target="footer1.xml"/><Relationship Id="rId19" Type="http://schemas.openxmlformats.org/officeDocument/2006/relationships/hyperlink" Target="http://www.boutique.afnor.org/NEL5DetailNormeEnLigne.aspx?&amp;nivCtx=NELZNELZ1A10A101A107&amp;ts=5904531&amp;CLE_ART=FA101123" TargetMode="External"/><Relationship Id="rId31" Type="http://schemas.openxmlformats.org/officeDocument/2006/relationships/hyperlink" Target="http://www.boutique.afnor.org/NEL5DetailNormeEnLigne.aspx?&amp;nivCtx=NELZNELZ1A10A101A107&amp;ts=6583435&amp;CLE_ART=FA015263" TargetMode="External"/><Relationship Id="rId44" Type="http://schemas.openxmlformats.org/officeDocument/2006/relationships/hyperlink" Target="http://www.boutique.afnor.org/NEL5DetailNormeEnLigne.aspx?&amp;nivCtx=NELZNELZ1A10A101A107&amp;ts=1112936&amp;CLE_ART=FA024334" TargetMode="External"/><Relationship Id="rId52" Type="http://schemas.openxmlformats.org/officeDocument/2006/relationships/hyperlink" Target="http://www.boutique.afnor.org/NEL5DetailNormeEnLigne.aspx?&amp;nivCtx=NELZNELZ1A10A101A107&amp;ts=4479513&amp;CLE_ART=FA166537" TargetMode="External"/><Relationship Id="rId60" Type="http://schemas.openxmlformats.org/officeDocument/2006/relationships/hyperlink" Target="http://www.boutique.afnor.org/NEL5DetailNormeEnLigne.aspx?&amp;nivCtx=NELZNELZ1A10A101A107&amp;ts=9670939&amp;CLE_ART=FA114332" TargetMode="External"/><Relationship Id="rId65"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hyperlink" Target="http://www.boutique.afnor.org/NEL5DetailNormeEnLigne.aspx?&amp;nivCtx=NELZNELZ1A10A101A107&amp;ts=4172280&amp;CLE_ART=FA151797" TargetMode="External"/><Relationship Id="rId27" Type="http://schemas.openxmlformats.org/officeDocument/2006/relationships/hyperlink" Target="http://www.boutique.afnor.org/NEL5DetailNormeEnLigne.aspx?&amp;nivCtx=NELZNELZ1A10A101A107&amp;ts=6583435&amp;CLE_ART=FA036197" TargetMode="External"/><Relationship Id="rId30" Type="http://schemas.openxmlformats.org/officeDocument/2006/relationships/hyperlink" Target="http://www.boutique.afnor.org/NEL5DetailNormeEnLigne.aspx?&amp;nivCtx=NELZNELZ1A10A101A107&amp;ts=6583435&amp;CLE_ART=FA015186" TargetMode="External"/><Relationship Id="rId35" Type="http://schemas.openxmlformats.org/officeDocument/2006/relationships/hyperlink" Target="http://www.boutique.afnor.org/NEL5DetailNormeEnLigne.aspx?&amp;nivCtx=NELZNELZ1A10A101A107&amp;ts=3595568&amp;CLE_ART=FA047032" TargetMode="External"/><Relationship Id="rId43" Type="http://schemas.openxmlformats.org/officeDocument/2006/relationships/hyperlink" Target="http://www.boutique.afnor.org/NEL5DetailNormeEnLigne.aspx?&amp;nivCtx=NELZNELZ1A10A101A107&amp;ts=3371957&amp;CLE_ART=FA024327" TargetMode="External"/><Relationship Id="rId48" Type="http://schemas.openxmlformats.org/officeDocument/2006/relationships/hyperlink" Target="http://www.boutique.afnor.org/NEL5DetailNormeEnLigne.aspx?&amp;nivCtx=NELZNELZ1A10A101A107&amp;ts=1112936&amp;CLE_ART=FA102577" TargetMode="External"/><Relationship Id="rId56" Type="http://schemas.openxmlformats.org/officeDocument/2006/relationships/hyperlink" Target="http://www.boutique.afnor.org/NEL5DetailNormeEnLigne.aspx?&amp;nivCtx=NELZNELZ1A10A101A107&amp;ts=2948903&amp;CLE_ART=FA023098" TargetMode="External"/><Relationship Id="rId64" Type="http://schemas.openxmlformats.org/officeDocument/2006/relationships/header" Target="header3.xml"/><Relationship Id="rId69"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www.boutique.afnor.org/NEL5DetailNormeEnLigne.aspx?&amp;nivCtx=NELZNELZ1A10A101A107&amp;ts=4479513&amp;CLE_ART=FA102581"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ww.boutique.afnor.org/NEL5DetailNormeEnLigne.aspx?&amp;nivCtx=NELZNELZ1A10A101A107&amp;ts=9670939&amp;CLE_ART=FA024322" TargetMode="External"/><Relationship Id="rId25" Type="http://schemas.openxmlformats.org/officeDocument/2006/relationships/hyperlink" Target="http://www.boutique.afnor.org/NEL5DetailNormeEnLigne.aspx?&amp;nivCtx=NELZNELZ1A10A101A107&amp;ts=6583435&amp;CLE_ART=FA027660" TargetMode="External"/><Relationship Id="rId33" Type="http://schemas.openxmlformats.org/officeDocument/2006/relationships/hyperlink" Target="http://www.boutique.afnor.org/NEL5DetailNormeEnLigne.aspx?&amp;nivCtx=NELZNELZ1A10A101A107&amp;ts=3140350&amp;CLE_ART=FA137560" TargetMode="External"/><Relationship Id="rId38" Type="http://schemas.openxmlformats.org/officeDocument/2006/relationships/hyperlink" Target="http://www.boutique.afnor.org/NEL5DetailNormeEnLigne.aspx?&amp;nivCtx=NELZNELZ1A10A101A107&amp;ts=4172280&amp;CLE_ART=FA156703" TargetMode="External"/><Relationship Id="rId46" Type="http://schemas.openxmlformats.org/officeDocument/2006/relationships/hyperlink" Target="http://www.boutique.afnor.org/NEL5DetailNormeEnLigne.aspx?&amp;nivCtx=NELZNELZ1A10A101A107&amp;ts=1112936&amp;CLE_ART=FA107155" TargetMode="External"/><Relationship Id="rId59" Type="http://schemas.openxmlformats.org/officeDocument/2006/relationships/hyperlink" Target="http://www.boutique.afnor.org/NEL5DetailNormeEnLigne.aspx?&amp;nivCtx=NELZNELZ1A10A101A107&amp;ts=9670939&amp;CLE_ART=FA102609" TargetMode="External"/><Relationship Id="rId67" Type="http://schemas.openxmlformats.org/officeDocument/2006/relationships/footer" Target="footer5.xml"/><Relationship Id="rId20" Type="http://schemas.openxmlformats.org/officeDocument/2006/relationships/hyperlink" Target="http://www.boutique.afnor.org/NEL5DetailNormeEnLigne.aspx?&amp;nivCtx=NELZNELZ1A10A101A107&amp;ts=5904531&amp;CLE_ART=FA119216" TargetMode="External"/><Relationship Id="rId41" Type="http://schemas.openxmlformats.org/officeDocument/2006/relationships/hyperlink" Target="http://www.boutique.afnor.org/NEL5DetailNormeEnLigne.aspx?&amp;nivCtx=NELZNELZ1A10A101A107&amp;ts=733792&amp;CLE_ART=FA147384" TargetMode="External"/><Relationship Id="rId54" Type="http://schemas.openxmlformats.org/officeDocument/2006/relationships/hyperlink" Target="http://www.boutique.afnor.org/NEL5DetailNormeEnLigne.aspx?&amp;nivCtx=NELZNELZ1A10A101A107&amp;ts=2948903&amp;CLE_ART=FA019154" TargetMode="External"/><Relationship Id="rId62" Type="http://schemas.openxmlformats.org/officeDocument/2006/relationships/hyperlink" Target="http://www.boutique.afnor.org/NEL5DetailNormeEnLigne.aspx?&amp;nivCtx=NELZNELZ1A10A101A107&amp;ts=5962171&amp;CLE_ART=FA047731"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seila.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7F63A-D558-48CC-961C-7EC272387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33</Pages>
  <Words>10844</Words>
  <Characters>59646</Characters>
  <Application>Microsoft Office Word</Application>
  <DocSecurity>0</DocSecurity>
  <Lines>497</Lines>
  <Paragraphs>140</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70350</CharactersWithSpaces>
  <SharedDoc>false</SharedDoc>
  <HLinks>
    <vt:vector size="498" baseType="variant">
      <vt:variant>
        <vt:i4>1114151</vt:i4>
      </vt:variant>
      <vt:variant>
        <vt:i4>246</vt:i4>
      </vt:variant>
      <vt:variant>
        <vt:i4>0</vt:i4>
      </vt:variant>
      <vt:variant>
        <vt:i4>5</vt:i4>
      </vt:variant>
      <vt:variant>
        <vt:lpwstr>http://www.boutique.afnor.org/NEL5DetailNormeEnLigne.aspx?&amp;nivCtx=NELZNELZ1A10A101A107&amp;ts=5962171&amp;CLE_ART=FA125404</vt:lpwstr>
      </vt:variant>
      <vt:variant>
        <vt:lpwstr/>
      </vt:variant>
      <vt:variant>
        <vt:i4>1114151</vt:i4>
      </vt:variant>
      <vt:variant>
        <vt:i4>243</vt:i4>
      </vt:variant>
      <vt:variant>
        <vt:i4>0</vt:i4>
      </vt:variant>
      <vt:variant>
        <vt:i4>5</vt:i4>
      </vt:variant>
      <vt:variant>
        <vt:lpwstr>http://www.boutique.afnor.org/NEL5DetailNormeEnLigne.aspx?&amp;nivCtx=NELZNELZ1A10A101A107&amp;ts=5962171&amp;CLE_ART=FA047731</vt:lpwstr>
      </vt:variant>
      <vt:variant>
        <vt:lpwstr/>
      </vt:variant>
      <vt:variant>
        <vt:i4>1507364</vt:i4>
      </vt:variant>
      <vt:variant>
        <vt:i4>240</vt:i4>
      </vt:variant>
      <vt:variant>
        <vt:i4>0</vt:i4>
      </vt:variant>
      <vt:variant>
        <vt:i4>5</vt:i4>
      </vt:variant>
      <vt:variant>
        <vt:lpwstr>http://www.boutique.afnor.org/NEL5DetailNormeEnLigne.aspx?&amp;nivCtx=NELZNELZ1A10A101A107&amp;ts=5962171&amp;CLE_ART=FA047101</vt:lpwstr>
      </vt:variant>
      <vt:variant>
        <vt:lpwstr/>
      </vt:variant>
      <vt:variant>
        <vt:i4>1703976</vt:i4>
      </vt:variant>
      <vt:variant>
        <vt:i4>237</vt:i4>
      </vt:variant>
      <vt:variant>
        <vt:i4>0</vt:i4>
      </vt:variant>
      <vt:variant>
        <vt:i4>5</vt:i4>
      </vt:variant>
      <vt:variant>
        <vt:lpwstr>http://www.boutique.afnor.org/NEL5DetailNormeEnLigne.aspx?&amp;nivCtx=NELZNELZ1A10A101A107&amp;ts=9670939&amp;CLE_ART=FA114332</vt:lpwstr>
      </vt:variant>
      <vt:variant>
        <vt:lpwstr/>
      </vt:variant>
      <vt:variant>
        <vt:i4>1376301</vt:i4>
      </vt:variant>
      <vt:variant>
        <vt:i4>234</vt:i4>
      </vt:variant>
      <vt:variant>
        <vt:i4>0</vt:i4>
      </vt:variant>
      <vt:variant>
        <vt:i4>5</vt:i4>
      </vt:variant>
      <vt:variant>
        <vt:lpwstr>http://www.boutique.afnor.org/NEL5DetailNormeEnLigne.aspx?&amp;nivCtx=NELZNELZ1A10A101A107&amp;ts=9670939&amp;CLE_ART=FA102609</vt:lpwstr>
      </vt:variant>
      <vt:variant>
        <vt:lpwstr/>
      </vt:variant>
      <vt:variant>
        <vt:i4>1900577</vt:i4>
      </vt:variant>
      <vt:variant>
        <vt:i4>231</vt:i4>
      </vt:variant>
      <vt:variant>
        <vt:i4>0</vt:i4>
      </vt:variant>
      <vt:variant>
        <vt:i4>5</vt:i4>
      </vt:variant>
      <vt:variant>
        <vt:lpwstr>http://www.boutique.afnor.org/NEL5DetailNormeEnLigne.aspx?&amp;nivCtx=NELZNELZ1A10A101A107&amp;ts=1185101&amp;CLE_ART=FA159300</vt:lpwstr>
      </vt:variant>
      <vt:variant>
        <vt:lpwstr/>
      </vt:variant>
      <vt:variant>
        <vt:i4>1441830</vt:i4>
      </vt:variant>
      <vt:variant>
        <vt:i4>228</vt:i4>
      </vt:variant>
      <vt:variant>
        <vt:i4>0</vt:i4>
      </vt:variant>
      <vt:variant>
        <vt:i4>5</vt:i4>
      </vt:variant>
      <vt:variant>
        <vt:lpwstr>http://www.boutique.afnor.org/NEL5DetailNormeEnLigne.aspx?&amp;nivCtx=NELZNELZ1A10A101A107&amp;ts=5915469&amp;CLE_ART=FA158365</vt:lpwstr>
      </vt:variant>
      <vt:variant>
        <vt:lpwstr/>
      </vt:variant>
      <vt:variant>
        <vt:i4>1310758</vt:i4>
      </vt:variant>
      <vt:variant>
        <vt:i4>225</vt:i4>
      </vt:variant>
      <vt:variant>
        <vt:i4>0</vt:i4>
      </vt:variant>
      <vt:variant>
        <vt:i4>5</vt:i4>
      </vt:variant>
      <vt:variant>
        <vt:lpwstr>http://www.boutique.afnor.org/NEL5DetailNormeEnLigne.aspx?&amp;nivCtx=NELZNELZ1A10A101A107&amp;ts=2948903&amp;CLE_ART=FA023098</vt:lpwstr>
      </vt:variant>
      <vt:variant>
        <vt:lpwstr/>
      </vt:variant>
      <vt:variant>
        <vt:i4>1769504</vt:i4>
      </vt:variant>
      <vt:variant>
        <vt:i4>222</vt:i4>
      </vt:variant>
      <vt:variant>
        <vt:i4>0</vt:i4>
      </vt:variant>
      <vt:variant>
        <vt:i4>5</vt:i4>
      </vt:variant>
      <vt:variant>
        <vt:lpwstr>http://www.boutique.afnor.org/NEL5DetailNormeEnLigne.aspx?&amp;nivCtx=NELZNELZ1A10A101A107&amp;ts=2948903&amp;CLE_ART=FA019155</vt:lpwstr>
      </vt:variant>
      <vt:variant>
        <vt:lpwstr/>
      </vt:variant>
      <vt:variant>
        <vt:i4>1703968</vt:i4>
      </vt:variant>
      <vt:variant>
        <vt:i4>219</vt:i4>
      </vt:variant>
      <vt:variant>
        <vt:i4>0</vt:i4>
      </vt:variant>
      <vt:variant>
        <vt:i4>5</vt:i4>
      </vt:variant>
      <vt:variant>
        <vt:lpwstr>http://www.boutique.afnor.org/NEL5DetailNormeEnLigne.aspx?&amp;nivCtx=NELZNELZ1A10A101A107&amp;ts=2948903&amp;CLE_ART=FA019154</vt:lpwstr>
      </vt:variant>
      <vt:variant>
        <vt:lpwstr/>
      </vt:variant>
      <vt:variant>
        <vt:i4>1376302</vt:i4>
      </vt:variant>
      <vt:variant>
        <vt:i4>216</vt:i4>
      </vt:variant>
      <vt:variant>
        <vt:i4>0</vt:i4>
      </vt:variant>
      <vt:variant>
        <vt:i4>5</vt:i4>
      </vt:variant>
      <vt:variant>
        <vt:lpwstr>http://www.boutique.afnor.org/NEL5DetailNormeEnLigne.aspx?&amp;nivCtx=NELZNELZ1A10A101A107&amp;ts=4479513&amp;CLE_ART=FA102583</vt:lpwstr>
      </vt:variant>
      <vt:variant>
        <vt:lpwstr/>
      </vt:variant>
      <vt:variant>
        <vt:i4>1507361</vt:i4>
      </vt:variant>
      <vt:variant>
        <vt:i4>213</vt:i4>
      </vt:variant>
      <vt:variant>
        <vt:i4>0</vt:i4>
      </vt:variant>
      <vt:variant>
        <vt:i4>5</vt:i4>
      </vt:variant>
      <vt:variant>
        <vt:lpwstr>http://www.boutique.afnor.org/NEL5DetailNormeEnLigne.aspx?&amp;nivCtx=NELZNELZ1A10A101A107&amp;ts=4479513&amp;CLE_ART=FA166537</vt:lpwstr>
      </vt:variant>
      <vt:variant>
        <vt:lpwstr/>
      </vt:variant>
      <vt:variant>
        <vt:i4>1507374</vt:i4>
      </vt:variant>
      <vt:variant>
        <vt:i4>210</vt:i4>
      </vt:variant>
      <vt:variant>
        <vt:i4>0</vt:i4>
      </vt:variant>
      <vt:variant>
        <vt:i4>5</vt:i4>
      </vt:variant>
      <vt:variant>
        <vt:lpwstr>http://www.boutique.afnor.org/NEL5DetailNormeEnLigne.aspx?&amp;nivCtx=NELZNELZ1A10A101A107&amp;ts=4479513&amp;CLE_ART=FA102581</vt:lpwstr>
      </vt:variant>
      <vt:variant>
        <vt:lpwstr/>
      </vt:variant>
      <vt:variant>
        <vt:i4>1310766</vt:i4>
      </vt:variant>
      <vt:variant>
        <vt:i4>207</vt:i4>
      </vt:variant>
      <vt:variant>
        <vt:i4>0</vt:i4>
      </vt:variant>
      <vt:variant>
        <vt:i4>5</vt:i4>
      </vt:variant>
      <vt:variant>
        <vt:lpwstr>http://www.boutique.afnor.org/NEL5DetailNormeEnLigne.aspx?&amp;nivCtx=NELZNELZ1A10A101A107&amp;ts=4479513&amp;CLE_ART=FA102582</vt:lpwstr>
      </vt:variant>
      <vt:variant>
        <vt:lpwstr/>
      </vt:variant>
      <vt:variant>
        <vt:i4>1966113</vt:i4>
      </vt:variant>
      <vt:variant>
        <vt:i4>204</vt:i4>
      </vt:variant>
      <vt:variant>
        <vt:i4>0</vt:i4>
      </vt:variant>
      <vt:variant>
        <vt:i4>5</vt:i4>
      </vt:variant>
      <vt:variant>
        <vt:lpwstr>http://www.boutique.afnor.org/NEL5DetailNormeEnLigne.aspx?&amp;nivCtx=NELZNELZ1A10A101A107&amp;ts=4479513&amp;CLE_ART=FA102578</vt:lpwstr>
      </vt:variant>
      <vt:variant>
        <vt:lpwstr/>
      </vt:variant>
      <vt:variant>
        <vt:i4>1900587</vt:i4>
      </vt:variant>
      <vt:variant>
        <vt:i4>201</vt:i4>
      </vt:variant>
      <vt:variant>
        <vt:i4>0</vt:i4>
      </vt:variant>
      <vt:variant>
        <vt:i4>5</vt:i4>
      </vt:variant>
      <vt:variant>
        <vt:lpwstr>http://www.boutique.afnor.org/NEL5DetailNormeEnLigne.aspx?&amp;nivCtx=NELZNELZ1A10A101A107&amp;ts=1112936&amp;CLE_ART=FA102577</vt:lpwstr>
      </vt:variant>
      <vt:variant>
        <vt:lpwstr/>
      </vt:variant>
      <vt:variant>
        <vt:i4>2031652</vt:i4>
      </vt:variant>
      <vt:variant>
        <vt:i4>198</vt:i4>
      </vt:variant>
      <vt:variant>
        <vt:i4>0</vt:i4>
      </vt:variant>
      <vt:variant>
        <vt:i4>5</vt:i4>
      </vt:variant>
      <vt:variant>
        <vt:lpwstr>http://www.boutique.afnor.org/NEL5DetailNormeEnLigne.aspx?&amp;nivCtx=NELZNELZ1A10A101A107&amp;ts=1112936&amp;CLE_ART=FA102585</vt:lpwstr>
      </vt:variant>
      <vt:variant>
        <vt:lpwstr/>
      </vt:variant>
      <vt:variant>
        <vt:i4>1769516</vt:i4>
      </vt:variant>
      <vt:variant>
        <vt:i4>195</vt:i4>
      </vt:variant>
      <vt:variant>
        <vt:i4>0</vt:i4>
      </vt:variant>
      <vt:variant>
        <vt:i4>5</vt:i4>
      </vt:variant>
      <vt:variant>
        <vt:lpwstr>http://www.boutique.afnor.org/NEL5DetailNormeEnLigne.aspx?&amp;nivCtx=NELZNELZ1A10A101A107&amp;ts=1112936&amp;CLE_ART=FA107155</vt:lpwstr>
      </vt:variant>
      <vt:variant>
        <vt:lpwstr/>
      </vt:variant>
      <vt:variant>
        <vt:i4>1769512</vt:i4>
      </vt:variant>
      <vt:variant>
        <vt:i4>192</vt:i4>
      </vt:variant>
      <vt:variant>
        <vt:i4>0</vt:i4>
      </vt:variant>
      <vt:variant>
        <vt:i4>5</vt:i4>
      </vt:variant>
      <vt:variant>
        <vt:lpwstr>http://www.boutique.afnor.org/NEL5DetailNormeEnLigne.aspx?&amp;nivCtx=NELZNELZ1A10A101A107&amp;ts=1112936&amp;CLE_ART=FA024335</vt:lpwstr>
      </vt:variant>
      <vt:variant>
        <vt:lpwstr/>
      </vt:variant>
      <vt:variant>
        <vt:i4>1703976</vt:i4>
      </vt:variant>
      <vt:variant>
        <vt:i4>189</vt:i4>
      </vt:variant>
      <vt:variant>
        <vt:i4>0</vt:i4>
      </vt:variant>
      <vt:variant>
        <vt:i4>5</vt:i4>
      </vt:variant>
      <vt:variant>
        <vt:lpwstr>http://www.boutique.afnor.org/NEL5DetailNormeEnLigne.aspx?&amp;nivCtx=NELZNELZ1A10A101A107&amp;ts=1112936&amp;CLE_ART=FA024334</vt:lpwstr>
      </vt:variant>
      <vt:variant>
        <vt:lpwstr/>
      </vt:variant>
      <vt:variant>
        <vt:i4>1966124</vt:i4>
      </vt:variant>
      <vt:variant>
        <vt:i4>186</vt:i4>
      </vt:variant>
      <vt:variant>
        <vt:i4>0</vt:i4>
      </vt:variant>
      <vt:variant>
        <vt:i4>5</vt:i4>
      </vt:variant>
      <vt:variant>
        <vt:lpwstr>http://www.boutique.afnor.org/NEL5DetailNormeEnLigne.aspx?&amp;nivCtx=NELZNELZ1A10A101A107&amp;ts=3371957&amp;CLE_ART=FA024327</vt:lpwstr>
      </vt:variant>
      <vt:variant>
        <vt:lpwstr/>
      </vt:variant>
      <vt:variant>
        <vt:i4>1572908</vt:i4>
      </vt:variant>
      <vt:variant>
        <vt:i4>183</vt:i4>
      </vt:variant>
      <vt:variant>
        <vt:i4>0</vt:i4>
      </vt:variant>
      <vt:variant>
        <vt:i4>5</vt:i4>
      </vt:variant>
      <vt:variant>
        <vt:lpwstr>http://www.boutique.afnor.org/NEL5DetailNormeEnLigne.aspx?&amp;nivCtx=NELZNELZ1A10A101A107&amp;ts=3371957&amp;CLE_ART=FA024321</vt:lpwstr>
      </vt:variant>
      <vt:variant>
        <vt:lpwstr/>
      </vt:variant>
      <vt:variant>
        <vt:i4>5832804</vt:i4>
      </vt:variant>
      <vt:variant>
        <vt:i4>180</vt:i4>
      </vt:variant>
      <vt:variant>
        <vt:i4>0</vt:i4>
      </vt:variant>
      <vt:variant>
        <vt:i4>5</vt:i4>
      </vt:variant>
      <vt:variant>
        <vt:lpwstr>http://www.boutique.afnor.org/NEL5DetailNormeEnLigne.aspx?&amp;nivCtx=NELZNELZ1A10A101A107&amp;ts=733792&amp;CLE_ART=FA147384</vt:lpwstr>
      </vt:variant>
      <vt:variant>
        <vt:lpwstr/>
      </vt:variant>
      <vt:variant>
        <vt:i4>6029418</vt:i4>
      </vt:variant>
      <vt:variant>
        <vt:i4>177</vt:i4>
      </vt:variant>
      <vt:variant>
        <vt:i4>0</vt:i4>
      </vt:variant>
      <vt:variant>
        <vt:i4>5</vt:i4>
      </vt:variant>
      <vt:variant>
        <vt:lpwstr>http://www.boutique.afnor.org/NEL5DetailNormeEnLigne.aspx?&amp;nivCtx=NELZNELZ1A10A101A107&amp;ts=733792&amp;CLE_ART=FA103992</vt:lpwstr>
      </vt:variant>
      <vt:variant>
        <vt:lpwstr/>
      </vt:variant>
      <vt:variant>
        <vt:i4>1114147</vt:i4>
      </vt:variant>
      <vt:variant>
        <vt:i4>174</vt:i4>
      </vt:variant>
      <vt:variant>
        <vt:i4>0</vt:i4>
      </vt:variant>
      <vt:variant>
        <vt:i4>5</vt:i4>
      </vt:variant>
      <vt:variant>
        <vt:lpwstr>http://www.boutique.afnor.org/NEL5DetailNormeEnLigne.aspx?&amp;nivCtx=NELZNELZ1A10A101A107&amp;ts=2904392&amp;CLE_ART=FA023931</vt:lpwstr>
      </vt:variant>
      <vt:variant>
        <vt:lpwstr/>
      </vt:variant>
      <vt:variant>
        <vt:i4>1376294</vt:i4>
      </vt:variant>
      <vt:variant>
        <vt:i4>171</vt:i4>
      </vt:variant>
      <vt:variant>
        <vt:i4>0</vt:i4>
      </vt:variant>
      <vt:variant>
        <vt:i4>5</vt:i4>
      </vt:variant>
      <vt:variant>
        <vt:lpwstr>http://www.boutique.afnor.org/NEL5DetailNormeEnLigne.aspx?&amp;nivCtx=NELZNELZ1A10A101A107&amp;ts=4172280&amp;CLE_ART=FA156703</vt:lpwstr>
      </vt:variant>
      <vt:variant>
        <vt:lpwstr/>
      </vt:variant>
      <vt:variant>
        <vt:i4>1310756</vt:i4>
      </vt:variant>
      <vt:variant>
        <vt:i4>168</vt:i4>
      </vt:variant>
      <vt:variant>
        <vt:i4>0</vt:i4>
      </vt:variant>
      <vt:variant>
        <vt:i4>5</vt:i4>
      </vt:variant>
      <vt:variant>
        <vt:lpwstr>http://www.boutique.afnor.org/NEL5DetailNormeEnLigne.aspx?&amp;nivCtx=NELZNELZ1A10A101A107&amp;ts=4172280&amp;CLE_ART=FA030251</vt:lpwstr>
      </vt:variant>
      <vt:variant>
        <vt:lpwstr/>
      </vt:variant>
      <vt:variant>
        <vt:i4>1572898</vt:i4>
      </vt:variant>
      <vt:variant>
        <vt:i4>165</vt:i4>
      </vt:variant>
      <vt:variant>
        <vt:i4>0</vt:i4>
      </vt:variant>
      <vt:variant>
        <vt:i4>5</vt:i4>
      </vt:variant>
      <vt:variant>
        <vt:lpwstr>http://www.boutique.afnor.org/NEL5DetailNormeEnLigne.aspx?&amp;nivCtx=NELZNELZ1A10A101A107&amp;ts=5651363&amp;CLE_ART=FA026145</vt:lpwstr>
      </vt:variant>
      <vt:variant>
        <vt:lpwstr/>
      </vt:variant>
      <vt:variant>
        <vt:i4>1245219</vt:i4>
      </vt:variant>
      <vt:variant>
        <vt:i4>162</vt:i4>
      </vt:variant>
      <vt:variant>
        <vt:i4>0</vt:i4>
      </vt:variant>
      <vt:variant>
        <vt:i4>5</vt:i4>
      </vt:variant>
      <vt:variant>
        <vt:lpwstr>http://www.boutique.afnor.org/NEL5DetailNormeEnLigne.aspx?&amp;nivCtx=NELZNELZ1A10A101A107&amp;ts=5904531&amp;CLE_ART=FA101123</vt:lpwstr>
      </vt:variant>
      <vt:variant>
        <vt:lpwstr/>
      </vt:variant>
      <vt:variant>
        <vt:i4>1179683</vt:i4>
      </vt:variant>
      <vt:variant>
        <vt:i4>159</vt:i4>
      </vt:variant>
      <vt:variant>
        <vt:i4>0</vt:i4>
      </vt:variant>
      <vt:variant>
        <vt:i4>5</vt:i4>
      </vt:variant>
      <vt:variant>
        <vt:lpwstr>http://www.boutique.afnor.org/NEL5DetailNormeEnLigne.aspx?&amp;nivCtx=NELZNELZ1A10A101A107&amp;ts=5904531&amp;CLE_ART=FA101122</vt:lpwstr>
      </vt:variant>
      <vt:variant>
        <vt:lpwstr/>
      </vt:variant>
      <vt:variant>
        <vt:i4>1835050</vt:i4>
      </vt:variant>
      <vt:variant>
        <vt:i4>156</vt:i4>
      </vt:variant>
      <vt:variant>
        <vt:i4>0</vt:i4>
      </vt:variant>
      <vt:variant>
        <vt:i4>5</vt:i4>
      </vt:variant>
      <vt:variant>
        <vt:lpwstr>http://www.boutique.afnor.org/NEL5DetailNormeEnLigne.aspx?&amp;nivCtx=NELZNELZ1A10A101A107&amp;ts=6120806&amp;CLE_ART=FA049791</vt:lpwstr>
      </vt:variant>
      <vt:variant>
        <vt:lpwstr/>
      </vt:variant>
      <vt:variant>
        <vt:i4>2031651</vt:i4>
      </vt:variant>
      <vt:variant>
        <vt:i4>153</vt:i4>
      </vt:variant>
      <vt:variant>
        <vt:i4>0</vt:i4>
      </vt:variant>
      <vt:variant>
        <vt:i4>5</vt:i4>
      </vt:variant>
      <vt:variant>
        <vt:lpwstr>http://www.boutique.afnor.org/NEL5DetailNormeEnLigne.aspx?&amp;nivCtx=NELZNELZ1A10A101A107&amp;ts=3595568&amp;CLE_ART=FA047032</vt:lpwstr>
      </vt:variant>
      <vt:variant>
        <vt:lpwstr/>
      </vt:variant>
      <vt:variant>
        <vt:i4>1179694</vt:i4>
      </vt:variant>
      <vt:variant>
        <vt:i4>150</vt:i4>
      </vt:variant>
      <vt:variant>
        <vt:i4>0</vt:i4>
      </vt:variant>
      <vt:variant>
        <vt:i4>5</vt:i4>
      </vt:variant>
      <vt:variant>
        <vt:lpwstr>http://www.boutique.afnor.org/NEL5DetailNormeEnLigne.aspx?&amp;nivCtx=NELZNELZ1A10A101A107&amp;ts=1169755&amp;CLE_ART=FA042296</vt:lpwstr>
      </vt:variant>
      <vt:variant>
        <vt:lpwstr/>
      </vt:variant>
      <vt:variant>
        <vt:i4>1900580</vt:i4>
      </vt:variant>
      <vt:variant>
        <vt:i4>147</vt:i4>
      </vt:variant>
      <vt:variant>
        <vt:i4>0</vt:i4>
      </vt:variant>
      <vt:variant>
        <vt:i4>5</vt:i4>
      </vt:variant>
      <vt:variant>
        <vt:lpwstr>http://www.boutique.afnor.org/NEL5DetailNormeEnLigne.aspx?&amp;nivCtx=NELZNELZ1A10A101A107&amp;ts=3140350&amp;CLE_ART=FA137560</vt:lpwstr>
      </vt:variant>
      <vt:variant>
        <vt:lpwstr/>
      </vt:variant>
      <vt:variant>
        <vt:i4>1703974</vt:i4>
      </vt:variant>
      <vt:variant>
        <vt:i4>144</vt:i4>
      </vt:variant>
      <vt:variant>
        <vt:i4>0</vt:i4>
      </vt:variant>
      <vt:variant>
        <vt:i4>5</vt:i4>
      </vt:variant>
      <vt:variant>
        <vt:lpwstr>http://www.boutique.afnor.org/NEL5DetailNormeEnLigne.aspx?&amp;nivCtx=NELZNELZ1A10A101A107&amp;ts=3140350&amp;CLE_ART=FA014262</vt:lpwstr>
      </vt:variant>
      <vt:variant>
        <vt:lpwstr/>
      </vt:variant>
      <vt:variant>
        <vt:i4>1703980</vt:i4>
      </vt:variant>
      <vt:variant>
        <vt:i4>141</vt:i4>
      </vt:variant>
      <vt:variant>
        <vt:i4>0</vt:i4>
      </vt:variant>
      <vt:variant>
        <vt:i4>5</vt:i4>
      </vt:variant>
      <vt:variant>
        <vt:lpwstr>http://www.boutique.afnor.org/NEL5DetailNormeEnLigne.aspx?&amp;nivCtx=NELZNELZ1A10A101A107&amp;ts=6583435&amp;CLE_ART=FA015263</vt:lpwstr>
      </vt:variant>
      <vt:variant>
        <vt:lpwstr/>
      </vt:variant>
      <vt:variant>
        <vt:i4>1835042</vt:i4>
      </vt:variant>
      <vt:variant>
        <vt:i4>138</vt:i4>
      </vt:variant>
      <vt:variant>
        <vt:i4>0</vt:i4>
      </vt:variant>
      <vt:variant>
        <vt:i4>5</vt:i4>
      </vt:variant>
      <vt:variant>
        <vt:lpwstr>http://www.boutique.afnor.org/NEL5DetailNormeEnLigne.aspx?&amp;nivCtx=NELZNELZ1A10A101A107&amp;ts=6583435&amp;CLE_ART=FA015186</vt:lpwstr>
      </vt:variant>
      <vt:variant>
        <vt:lpwstr/>
      </vt:variant>
      <vt:variant>
        <vt:i4>1966121</vt:i4>
      </vt:variant>
      <vt:variant>
        <vt:i4>135</vt:i4>
      </vt:variant>
      <vt:variant>
        <vt:i4>0</vt:i4>
      </vt:variant>
      <vt:variant>
        <vt:i4>5</vt:i4>
      </vt:variant>
      <vt:variant>
        <vt:lpwstr>http://www.boutique.afnor.org/NEL5DetailNormeEnLigne.aspx?&amp;nivCtx=NELZNELZ1A10A101A107&amp;ts=6583435&amp;CLE_ART=FA004420</vt:lpwstr>
      </vt:variant>
      <vt:variant>
        <vt:lpwstr/>
      </vt:variant>
      <vt:variant>
        <vt:i4>1703978</vt:i4>
      </vt:variant>
      <vt:variant>
        <vt:i4>132</vt:i4>
      </vt:variant>
      <vt:variant>
        <vt:i4>0</vt:i4>
      </vt:variant>
      <vt:variant>
        <vt:i4>5</vt:i4>
      </vt:variant>
      <vt:variant>
        <vt:lpwstr>http://www.boutique.afnor.org/NEL5DetailNormeEnLigne.aspx?&amp;nivCtx=NELZNELZ1A10A101A107&amp;ts=6583435&amp;CLE_ART=FA004414</vt:lpwstr>
      </vt:variant>
      <vt:variant>
        <vt:lpwstr/>
      </vt:variant>
      <vt:variant>
        <vt:i4>2031648</vt:i4>
      </vt:variant>
      <vt:variant>
        <vt:i4>129</vt:i4>
      </vt:variant>
      <vt:variant>
        <vt:i4>0</vt:i4>
      </vt:variant>
      <vt:variant>
        <vt:i4>5</vt:i4>
      </vt:variant>
      <vt:variant>
        <vt:lpwstr>http://www.boutique.afnor.org/NEL5DetailNormeEnLigne.aspx?&amp;nivCtx=NELZNELZ1A10A101A107&amp;ts=6583435&amp;CLE_ART=FA036197</vt:lpwstr>
      </vt:variant>
      <vt:variant>
        <vt:lpwstr/>
      </vt:variant>
      <vt:variant>
        <vt:i4>1638440</vt:i4>
      </vt:variant>
      <vt:variant>
        <vt:i4>126</vt:i4>
      </vt:variant>
      <vt:variant>
        <vt:i4>0</vt:i4>
      </vt:variant>
      <vt:variant>
        <vt:i4>5</vt:i4>
      </vt:variant>
      <vt:variant>
        <vt:lpwstr>http://www.boutique.afnor.org/NEL5DetailNormeEnLigne.aspx?&amp;nivCtx=NELZNELZ1A10A101A107&amp;ts=6583435&amp;CLE_ART=FA002556</vt:lpwstr>
      </vt:variant>
      <vt:variant>
        <vt:lpwstr/>
      </vt:variant>
      <vt:variant>
        <vt:i4>1966126</vt:i4>
      </vt:variant>
      <vt:variant>
        <vt:i4>123</vt:i4>
      </vt:variant>
      <vt:variant>
        <vt:i4>0</vt:i4>
      </vt:variant>
      <vt:variant>
        <vt:i4>5</vt:i4>
      </vt:variant>
      <vt:variant>
        <vt:lpwstr>http://www.boutique.afnor.org/NEL5DetailNormeEnLigne.aspx?&amp;nivCtx=NELZNELZ1A10A101A107&amp;ts=6583435&amp;CLE_ART=FA027660</vt:lpwstr>
      </vt:variant>
      <vt:variant>
        <vt:lpwstr/>
      </vt:variant>
      <vt:variant>
        <vt:i4>1048623</vt:i4>
      </vt:variant>
      <vt:variant>
        <vt:i4>120</vt:i4>
      </vt:variant>
      <vt:variant>
        <vt:i4>0</vt:i4>
      </vt:variant>
      <vt:variant>
        <vt:i4>5</vt:i4>
      </vt:variant>
      <vt:variant>
        <vt:lpwstr>http://www.boutique.afnor.org/NEL5DetailNormeEnLigne.aspx?&amp;nivCtx=NELZNELZ1A10A101A107&amp;ts=5915469&amp;CLE_ART=FA035630</vt:lpwstr>
      </vt:variant>
      <vt:variant>
        <vt:lpwstr/>
      </vt:variant>
      <vt:variant>
        <vt:i4>2031653</vt:i4>
      </vt:variant>
      <vt:variant>
        <vt:i4>117</vt:i4>
      </vt:variant>
      <vt:variant>
        <vt:i4>0</vt:i4>
      </vt:variant>
      <vt:variant>
        <vt:i4>5</vt:i4>
      </vt:variant>
      <vt:variant>
        <vt:lpwstr>http://www.boutique.afnor.org/NEL5DetailNormeEnLigne.aspx?&amp;nivCtx=NELZNELZ1A10A101A107&amp;ts=4172280&amp;CLE_ART=FA140659</vt:lpwstr>
      </vt:variant>
      <vt:variant>
        <vt:lpwstr/>
      </vt:variant>
      <vt:variant>
        <vt:i4>1114152</vt:i4>
      </vt:variant>
      <vt:variant>
        <vt:i4>114</vt:i4>
      </vt:variant>
      <vt:variant>
        <vt:i4>0</vt:i4>
      </vt:variant>
      <vt:variant>
        <vt:i4>5</vt:i4>
      </vt:variant>
      <vt:variant>
        <vt:lpwstr>http://www.boutique.afnor.org/NEL5DetailNormeEnLigne.aspx?&amp;nivCtx=NELZNELZ1A10A101A107&amp;ts=4172280&amp;CLE_ART=FA151797</vt:lpwstr>
      </vt:variant>
      <vt:variant>
        <vt:lpwstr/>
      </vt:variant>
      <vt:variant>
        <vt:i4>1703980</vt:i4>
      </vt:variant>
      <vt:variant>
        <vt:i4>111</vt:i4>
      </vt:variant>
      <vt:variant>
        <vt:i4>0</vt:i4>
      </vt:variant>
      <vt:variant>
        <vt:i4>5</vt:i4>
      </vt:variant>
      <vt:variant>
        <vt:lpwstr>http://www.boutique.afnor.org/NEL5DetailNormeEnLigne.aspx?&amp;nivCtx=NELZNELZ1A10A101A107&amp;ts=4243769&amp;CLE_ART=FA114370</vt:lpwstr>
      </vt:variant>
      <vt:variant>
        <vt:lpwstr/>
      </vt:variant>
      <vt:variant>
        <vt:i4>1310760</vt:i4>
      </vt:variant>
      <vt:variant>
        <vt:i4>108</vt:i4>
      </vt:variant>
      <vt:variant>
        <vt:i4>0</vt:i4>
      </vt:variant>
      <vt:variant>
        <vt:i4>5</vt:i4>
      </vt:variant>
      <vt:variant>
        <vt:lpwstr>http://www.boutique.afnor.org/NEL5DetailNormeEnLigne.aspx?&amp;nivCtx=NELZNELZ1A10A101A107&amp;ts=5904531&amp;CLE_ART=FA119216</vt:lpwstr>
      </vt:variant>
      <vt:variant>
        <vt:lpwstr/>
      </vt:variant>
      <vt:variant>
        <vt:i4>1638445</vt:i4>
      </vt:variant>
      <vt:variant>
        <vt:i4>105</vt:i4>
      </vt:variant>
      <vt:variant>
        <vt:i4>0</vt:i4>
      </vt:variant>
      <vt:variant>
        <vt:i4>5</vt:i4>
      </vt:variant>
      <vt:variant>
        <vt:lpwstr>http://www.boutique.afnor.org/NEL5DetailNormeEnLigne.aspx?&amp;nivCtx=NELZNELZ1A10A101A107&amp;ts=2036275&amp;CLE_ART=FA163392</vt:lpwstr>
      </vt:variant>
      <vt:variant>
        <vt:lpwstr/>
      </vt:variant>
      <vt:variant>
        <vt:i4>1638440</vt:i4>
      </vt:variant>
      <vt:variant>
        <vt:i4>102</vt:i4>
      </vt:variant>
      <vt:variant>
        <vt:i4>0</vt:i4>
      </vt:variant>
      <vt:variant>
        <vt:i4>5</vt:i4>
      </vt:variant>
      <vt:variant>
        <vt:lpwstr>http://www.boutique.afnor.org/NEL5DetailNormeEnLigne.aspx?&amp;nivCtx=NELZNELZ1A10A101A107&amp;ts=9670939&amp;CLE_ART=FA024322</vt:lpwstr>
      </vt:variant>
      <vt:variant>
        <vt:lpwstr/>
      </vt:variant>
      <vt:variant>
        <vt:i4>1638432</vt:i4>
      </vt:variant>
      <vt:variant>
        <vt:i4>99</vt:i4>
      </vt:variant>
      <vt:variant>
        <vt:i4>0</vt:i4>
      </vt:variant>
      <vt:variant>
        <vt:i4>5</vt:i4>
      </vt:variant>
      <vt:variant>
        <vt:lpwstr>http://www.boutique.afnor.org/NEL5DetailNormeEnLigne.aspx?&amp;nivCtx=NELZNELZ1A10A101A107&amp;ts=5904531&amp;CLE_ART=FA101119</vt:lpwstr>
      </vt:variant>
      <vt:variant>
        <vt:lpwstr/>
      </vt:variant>
      <vt:variant>
        <vt:i4>6160389</vt:i4>
      </vt:variant>
      <vt:variant>
        <vt:i4>96</vt:i4>
      </vt:variant>
      <vt:variant>
        <vt:i4>0</vt:i4>
      </vt:variant>
      <vt:variant>
        <vt:i4>5</vt:i4>
      </vt:variant>
      <vt:variant>
        <vt:lpwstr>http://www.afnor.org/</vt:lpwstr>
      </vt:variant>
      <vt:variant>
        <vt:lpwstr/>
      </vt:variant>
      <vt:variant>
        <vt:i4>1179699</vt:i4>
      </vt:variant>
      <vt:variant>
        <vt:i4>93</vt:i4>
      </vt:variant>
      <vt:variant>
        <vt:i4>0</vt:i4>
      </vt:variant>
      <vt:variant>
        <vt:i4>5</vt:i4>
      </vt:variant>
      <vt:variant>
        <vt:lpwstr/>
      </vt:variant>
      <vt:variant>
        <vt:lpwstr>_Toc373422143</vt:lpwstr>
      </vt:variant>
      <vt:variant>
        <vt:i4>1376307</vt:i4>
      </vt:variant>
      <vt:variant>
        <vt:i4>90</vt:i4>
      </vt:variant>
      <vt:variant>
        <vt:i4>0</vt:i4>
      </vt:variant>
      <vt:variant>
        <vt:i4>5</vt:i4>
      </vt:variant>
      <vt:variant>
        <vt:lpwstr/>
      </vt:variant>
      <vt:variant>
        <vt:lpwstr>_Toc373422138</vt:lpwstr>
      </vt:variant>
      <vt:variant>
        <vt:i4>1376307</vt:i4>
      </vt:variant>
      <vt:variant>
        <vt:i4>87</vt:i4>
      </vt:variant>
      <vt:variant>
        <vt:i4>0</vt:i4>
      </vt:variant>
      <vt:variant>
        <vt:i4>5</vt:i4>
      </vt:variant>
      <vt:variant>
        <vt:lpwstr/>
      </vt:variant>
      <vt:variant>
        <vt:lpwstr>_Toc373422137</vt:lpwstr>
      </vt:variant>
      <vt:variant>
        <vt:i4>1179699</vt:i4>
      </vt:variant>
      <vt:variant>
        <vt:i4>84</vt:i4>
      </vt:variant>
      <vt:variant>
        <vt:i4>0</vt:i4>
      </vt:variant>
      <vt:variant>
        <vt:i4>5</vt:i4>
      </vt:variant>
      <vt:variant>
        <vt:lpwstr/>
      </vt:variant>
      <vt:variant>
        <vt:lpwstr>_Toc373422140</vt:lpwstr>
      </vt:variant>
      <vt:variant>
        <vt:i4>1376307</vt:i4>
      </vt:variant>
      <vt:variant>
        <vt:i4>81</vt:i4>
      </vt:variant>
      <vt:variant>
        <vt:i4>0</vt:i4>
      </vt:variant>
      <vt:variant>
        <vt:i4>5</vt:i4>
      </vt:variant>
      <vt:variant>
        <vt:lpwstr/>
      </vt:variant>
      <vt:variant>
        <vt:lpwstr>_Toc373422136</vt:lpwstr>
      </vt:variant>
      <vt:variant>
        <vt:i4>1376307</vt:i4>
      </vt:variant>
      <vt:variant>
        <vt:i4>78</vt:i4>
      </vt:variant>
      <vt:variant>
        <vt:i4>0</vt:i4>
      </vt:variant>
      <vt:variant>
        <vt:i4>5</vt:i4>
      </vt:variant>
      <vt:variant>
        <vt:lpwstr/>
      </vt:variant>
      <vt:variant>
        <vt:lpwstr>_Toc373422135</vt:lpwstr>
      </vt:variant>
      <vt:variant>
        <vt:i4>1376307</vt:i4>
      </vt:variant>
      <vt:variant>
        <vt:i4>75</vt:i4>
      </vt:variant>
      <vt:variant>
        <vt:i4>0</vt:i4>
      </vt:variant>
      <vt:variant>
        <vt:i4>5</vt:i4>
      </vt:variant>
      <vt:variant>
        <vt:lpwstr/>
      </vt:variant>
      <vt:variant>
        <vt:lpwstr>_Toc373422134</vt:lpwstr>
      </vt:variant>
      <vt:variant>
        <vt:i4>1376307</vt:i4>
      </vt:variant>
      <vt:variant>
        <vt:i4>72</vt:i4>
      </vt:variant>
      <vt:variant>
        <vt:i4>0</vt:i4>
      </vt:variant>
      <vt:variant>
        <vt:i4>5</vt:i4>
      </vt:variant>
      <vt:variant>
        <vt:lpwstr/>
      </vt:variant>
      <vt:variant>
        <vt:lpwstr>_Toc373422133</vt:lpwstr>
      </vt:variant>
      <vt:variant>
        <vt:i4>1376307</vt:i4>
      </vt:variant>
      <vt:variant>
        <vt:i4>69</vt:i4>
      </vt:variant>
      <vt:variant>
        <vt:i4>0</vt:i4>
      </vt:variant>
      <vt:variant>
        <vt:i4>5</vt:i4>
      </vt:variant>
      <vt:variant>
        <vt:lpwstr/>
      </vt:variant>
      <vt:variant>
        <vt:lpwstr>_Toc373422131</vt:lpwstr>
      </vt:variant>
      <vt:variant>
        <vt:i4>1376307</vt:i4>
      </vt:variant>
      <vt:variant>
        <vt:i4>66</vt:i4>
      </vt:variant>
      <vt:variant>
        <vt:i4>0</vt:i4>
      </vt:variant>
      <vt:variant>
        <vt:i4>5</vt:i4>
      </vt:variant>
      <vt:variant>
        <vt:lpwstr/>
      </vt:variant>
      <vt:variant>
        <vt:lpwstr>_Toc373422130</vt:lpwstr>
      </vt:variant>
      <vt:variant>
        <vt:i4>1310771</vt:i4>
      </vt:variant>
      <vt:variant>
        <vt:i4>63</vt:i4>
      </vt:variant>
      <vt:variant>
        <vt:i4>0</vt:i4>
      </vt:variant>
      <vt:variant>
        <vt:i4>5</vt:i4>
      </vt:variant>
      <vt:variant>
        <vt:lpwstr/>
      </vt:variant>
      <vt:variant>
        <vt:lpwstr>_Toc373422124</vt:lpwstr>
      </vt:variant>
      <vt:variant>
        <vt:i4>1310771</vt:i4>
      </vt:variant>
      <vt:variant>
        <vt:i4>60</vt:i4>
      </vt:variant>
      <vt:variant>
        <vt:i4>0</vt:i4>
      </vt:variant>
      <vt:variant>
        <vt:i4>5</vt:i4>
      </vt:variant>
      <vt:variant>
        <vt:lpwstr/>
      </vt:variant>
      <vt:variant>
        <vt:lpwstr>_Toc373422123</vt:lpwstr>
      </vt:variant>
      <vt:variant>
        <vt:i4>1310771</vt:i4>
      </vt:variant>
      <vt:variant>
        <vt:i4>57</vt:i4>
      </vt:variant>
      <vt:variant>
        <vt:i4>0</vt:i4>
      </vt:variant>
      <vt:variant>
        <vt:i4>5</vt:i4>
      </vt:variant>
      <vt:variant>
        <vt:lpwstr/>
      </vt:variant>
      <vt:variant>
        <vt:lpwstr>_Toc373422122</vt:lpwstr>
      </vt:variant>
      <vt:variant>
        <vt:i4>1310771</vt:i4>
      </vt:variant>
      <vt:variant>
        <vt:i4>54</vt:i4>
      </vt:variant>
      <vt:variant>
        <vt:i4>0</vt:i4>
      </vt:variant>
      <vt:variant>
        <vt:i4>5</vt:i4>
      </vt:variant>
      <vt:variant>
        <vt:lpwstr/>
      </vt:variant>
      <vt:variant>
        <vt:lpwstr>_Toc373422121</vt:lpwstr>
      </vt:variant>
      <vt:variant>
        <vt:i4>1310771</vt:i4>
      </vt:variant>
      <vt:variant>
        <vt:i4>51</vt:i4>
      </vt:variant>
      <vt:variant>
        <vt:i4>0</vt:i4>
      </vt:variant>
      <vt:variant>
        <vt:i4>5</vt:i4>
      </vt:variant>
      <vt:variant>
        <vt:lpwstr/>
      </vt:variant>
      <vt:variant>
        <vt:lpwstr>_Toc373422129</vt:lpwstr>
      </vt:variant>
      <vt:variant>
        <vt:i4>1310771</vt:i4>
      </vt:variant>
      <vt:variant>
        <vt:i4>48</vt:i4>
      </vt:variant>
      <vt:variant>
        <vt:i4>0</vt:i4>
      </vt:variant>
      <vt:variant>
        <vt:i4>5</vt:i4>
      </vt:variant>
      <vt:variant>
        <vt:lpwstr/>
      </vt:variant>
      <vt:variant>
        <vt:lpwstr>_Toc373422127</vt:lpwstr>
      </vt:variant>
      <vt:variant>
        <vt:i4>1310771</vt:i4>
      </vt:variant>
      <vt:variant>
        <vt:i4>45</vt:i4>
      </vt:variant>
      <vt:variant>
        <vt:i4>0</vt:i4>
      </vt:variant>
      <vt:variant>
        <vt:i4>5</vt:i4>
      </vt:variant>
      <vt:variant>
        <vt:lpwstr/>
      </vt:variant>
      <vt:variant>
        <vt:lpwstr>_Toc373422126</vt:lpwstr>
      </vt:variant>
      <vt:variant>
        <vt:i4>1310771</vt:i4>
      </vt:variant>
      <vt:variant>
        <vt:i4>42</vt:i4>
      </vt:variant>
      <vt:variant>
        <vt:i4>0</vt:i4>
      </vt:variant>
      <vt:variant>
        <vt:i4>5</vt:i4>
      </vt:variant>
      <vt:variant>
        <vt:lpwstr/>
      </vt:variant>
      <vt:variant>
        <vt:lpwstr>_Toc373422125</vt:lpwstr>
      </vt:variant>
      <vt:variant>
        <vt:i4>1310771</vt:i4>
      </vt:variant>
      <vt:variant>
        <vt:i4>39</vt:i4>
      </vt:variant>
      <vt:variant>
        <vt:i4>0</vt:i4>
      </vt:variant>
      <vt:variant>
        <vt:i4>5</vt:i4>
      </vt:variant>
      <vt:variant>
        <vt:lpwstr/>
      </vt:variant>
      <vt:variant>
        <vt:lpwstr>_Toc373422120</vt:lpwstr>
      </vt:variant>
      <vt:variant>
        <vt:i4>1507379</vt:i4>
      </vt:variant>
      <vt:variant>
        <vt:i4>36</vt:i4>
      </vt:variant>
      <vt:variant>
        <vt:i4>0</vt:i4>
      </vt:variant>
      <vt:variant>
        <vt:i4>5</vt:i4>
      </vt:variant>
      <vt:variant>
        <vt:lpwstr/>
      </vt:variant>
      <vt:variant>
        <vt:lpwstr>_Toc373422119</vt:lpwstr>
      </vt:variant>
      <vt:variant>
        <vt:i4>1507379</vt:i4>
      </vt:variant>
      <vt:variant>
        <vt:i4>33</vt:i4>
      </vt:variant>
      <vt:variant>
        <vt:i4>0</vt:i4>
      </vt:variant>
      <vt:variant>
        <vt:i4>5</vt:i4>
      </vt:variant>
      <vt:variant>
        <vt:lpwstr/>
      </vt:variant>
      <vt:variant>
        <vt:lpwstr>_Toc373422118</vt:lpwstr>
      </vt:variant>
      <vt:variant>
        <vt:i4>1507379</vt:i4>
      </vt:variant>
      <vt:variant>
        <vt:i4>30</vt:i4>
      </vt:variant>
      <vt:variant>
        <vt:i4>0</vt:i4>
      </vt:variant>
      <vt:variant>
        <vt:i4>5</vt:i4>
      </vt:variant>
      <vt:variant>
        <vt:lpwstr/>
      </vt:variant>
      <vt:variant>
        <vt:lpwstr>_Toc373422117</vt:lpwstr>
      </vt:variant>
      <vt:variant>
        <vt:i4>1507379</vt:i4>
      </vt:variant>
      <vt:variant>
        <vt:i4>27</vt:i4>
      </vt:variant>
      <vt:variant>
        <vt:i4>0</vt:i4>
      </vt:variant>
      <vt:variant>
        <vt:i4>5</vt:i4>
      </vt:variant>
      <vt:variant>
        <vt:lpwstr/>
      </vt:variant>
      <vt:variant>
        <vt:lpwstr>_Toc373422116</vt:lpwstr>
      </vt:variant>
      <vt:variant>
        <vt:i4>1507379</vt:i4>
      </vt:variant>
      <vt:variant>
        <vt:i4>24</vt:i4>
      </vt:variant>
      <vt:variant>
        <vt:i4>0</vt:i4>
      </vt:variant>
      <vt:variant>
        <vt:i4>5</vt:i4>
      </vt:variant>
      <vt:variant>
        <vt:lpwstr/>
      </vt:variant>
      <vt:variant>
        <vt:lpwstr>_Toc373422115</vt:lpwstr>
      </vt:variant>
      <vt:variant>
        <vt:i4>1507379</vt:i4>
      </vt:variant>
      <vt:variant>
        <vt:i4>21</vt:i4>
      </vt:variant>
      <vt:variant>
        <vt:i4>0</vt:i4>
      </vt:variant>
      <vt:variant>
        <vt:i4>5</vt:i4>
      </vt:variant>
      <vt:variant>
        <vt:lpwstr/>
      </vt:variant>
      <vt:variant>
        <vt:lpwstr>_Toc373422114</vt:lpwstr>
      </vt:variant>
      <vt:variant>
        <vt:i4>1507379</vt:i4>
      </vt:variant>
      <vt:variant>
        <vt:i4>18</vt:i4>
      </vt:variant>
      <vt:variant>
        <vt:i4>0</vt:i4>
      </vt:variant>
      <vt:variant>
        <vt:i4>5</vt:i4>
      </vt:variant>
      <vt:variant>
        <vt:lpwstr/>
      </vt:variant>
      <vt:variant>
        <vt:lpwstr>_Toc373422113</vt:lpwstr>
      </vt:variant>
      <vt:variant>
        <vt:i4>1507379</vt:i4>
      </vt:variant>
      <vt:variant>
        <vt:i4>15</vt:i4>
      </vt:variant>
      <vt:variant>
        <vt:i4>0</vt:i4>
      </vt:variant>
      <vt:variant>
        <vt:i4>5</vt:i4>
      </vt:variant>
      <vt:variant>
        <vt:lpwstr/>
      </vt:variant>
      <vt:variant>
        <vt:lpwstr>_Toc373422112</vt:lpwstr>
      </vt:variant>
      <vt:variant>
        <vt:i4>1507379</vt:i4>
      </vt:variant>
      <vt:variant>
        <vt:i4>12</vt:i4>
      </vt:variant>
      <vt:variant>
        <vt:i4>0</vt:i4>
      </vt:variant>
      <vt:variant>
        <vt:i4>5</vt:i4>
      </vt:variant>
      <vt:variant>
        <vt:lpwstr/>
      </vt:variant>
      <vt:variant>
        <vt:lpwstr>_Toc373422111</vt:lpwstr>
      </vt:variant>
      <vt:variant>
        <vt:i4>1507379</vt:i4>
      </vt:variant>
      <vt:variant>
        <vt:i4>9</vt:i4>
      </vt:variant>
      <vt:variant>
        <vt:i4>0</vt:i4>
      </vt:variant>
      <vt:variant>
        <vt:i4>5</vt:i4>
      </vt:variant>
      <vt:variant>
        <vt:lpwstr/>
      </vt:variant>
      <vt:variant>
        <vt:lpwstr>_Toc373422110</vt:lpwstr>
      </vt:variant>
      <vt:variant>
        <vt:i4>1441843</vt:i4>
      </vt:variant>
      <vt:variant>
        <vt:i4>6</vt:i4>
      </vt:variant>
      <vt:variant>
        <vt:i4>0</vt:i4>
      </vt:variant>
      <vt:variant>
        <vt:i4>5</vt:i4>
      </vt:variant>
      <vt:variant>
        <vt:lpwstr/>
      </vt:variant>
      <vt:variant>
        <vt:lpwstr>_Toc373422109</vt:lpwstr>
      </vt:variant>
      <vt:variant>
        <vt:i4>1441843</vt:i4>
      </vt:variant>
      <vt:variant>
        <vt:i4>3</vt:i4>
      </vt:variant>
      <vt:variant>
        <vt:i4>0</vt:i4>
      </vt:variant>
      <vt:variant>
        <vt:i4>5</vt:i4>
      </vt:variant>
      <vt:variant>
        <vt:lpwstr/>
      </vt:variant>
      <vt:variant>
        <vt:lpwstr>_Toc373422108</vt:lpwstr>
      </vt:variant>
      <vt:variant>
        <vt:i4>1441843</vt:i4>
      </vt:variant>
      <vt:variant>
        <vt:i4>0</vt:i4>
      </vt:variant>
      <vt:variant>
        <vt:i4>0</vt:i4>
      </vt:variant>
      <vt:variant>
        <vt:i4>5</vt:i4>
      </vt:variant>
      <vt:variant>
        <vt:lpwstr/>
      </vt:variant>
      <vt:variant>
        <vt:lpwstr>_Toc373422107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NAHON Nicole ICT III B</dc:creator>
  <cp:lastModifiedBy>NAHON Nicole ICT III B</cp:lastModifiedBy>
  <cp:revision>48</cp:revision>
  <cp:lastPrinted>2015-06-26T12:40:00Z</cp:lastPrinted>
  <dcterms:created xsi:type="dcterms:W3CDTF">2015-06-05T16:53:00Z</dcterms:created>
  <dcterms:modified xsi:type="dcterms:W3CDTF">2015-07-09T15:48:00Z</dcterms:modified>
</cp:coreProperties>
</file>